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9A0C9" w14:textId="77777777" w:rsidR="001828B7" w:rsidRPr="005D4B04" w:rsidRDefault="00C172CE" w:rsidP="001828B7">
      <w:pPr>
        <w:pStyle w:val="Podtytu"/>
        <w:jc w:val="left"/>
        <w:rPr>
          <w:rFonts w:ascii="Times New Roman" w:hAnsi="Times New Roman" w:cs="Times New Roman"/>
          <w:i w:val="0"/>
          <w:sz w:val="24"/>
          <w:szCs w:val="24"/>
        </w:rPr>
      </w:pPr>
      <w:r w:rsidRPr="00847961">
        <w:rPr>
          <w:rFonts w:ascii="Times New Roman" w:hAnsi="Times New Roman" w:cs="Times New Roman"/>
          <w:i w:val="0"/>
          <w:sz w:val="24"/>
          <w:szCs w:val="24"/>
        </w:rPr>
        <w:t>Numer sprawy:</w:t>
      </w:r>
      <w:r w:rsidR="00847961" w:rsidRPr="00847961">
        <w:rPr>
          <w:rFonts w:ascii="Times New Roman" w:hAnsi="Times New Roman" w:cs="Times New Roman"/>
          <w:i w:val="0"/>
          <w:sz w:val="24"/>
          <w:szCs w:val="24"/>
        </w:rPr>
        <w:t xml:space="preserve"> </w:t>
      </w:r>
      <w:r w:rsidR="00440685" w:rsidRPr="00847961">
        <w:rPr>
          <w:rFonts w:ascii="Times New Roman" w:hAnsi="Times New Roman" w:cs="Times New Roman"/>
          <w:i w:val="0"/>
          <w:sz w:val="24"/>
          <w:szCs w:val="24"/>
        </w:rPr>
        <w:t>ZP/ZUW/1/2017</w:t>
      </w:r>
    </w:p>
    <w:p w14:paraId="1DDA2FF0" w14:textId="77777777" w:rsidR="001828B7" w:rsidRPr="005D4B04" w:rsidRDefault="001828B7" w:rsidP="001828B7">
      <w:pPr>
        <w:pStyle w:val="Podtytu"/>
        <w:rPr>
          <w:rFonts w:ascii="Times New Roman" w:hAnsi="Times New Roman" w:cs="Times New Roman"/>
          <w:i w:val="0"/>
          <w:iCs w:val="0"/>
          <w:sz w:val="24"/>
          <w:szCs w:val="24"/>
        </w:rPr>
      </w:pPr>
    </w:p>
    <w:p w14:paraId="566DD9C3" w14:textId="77777777" w:rsidR="001828B7" w:rsidRPr="003D2B58" w:rsidRDefault="001828B7" w:rsidP="001828B7">
      <w:pPr>
        <w:spacing w:line="360" w:lineRule="auto"/>
        <w:jc w:val="center"/>
        <w:rPr>
          <w:rFonts w:ascii="Times New Roman" w:hAnsi="Times New Roman"/>
          <w:b/>
          <w:sz w:val="28"/>
          <w:szCs w:val="28"/>
        </w:rPr>
      </w:pPr>
      <w:r w:rsidRPr="003D2B58">
        <w:rPr>
          <w:rFonts w:ascii="Times New Roman" w:hAnsi="Times New Roman"/>
          <w:b/>
          <w:sz w:val="28"/>
          <w:szCs w:val="28"/>
        </w:rPr>
        <w:t>SPECYFIKACJA ISTOTNYCH WARUNKÓW ZAMÓWIENIA</w:t>
      </w:r>
    </w:p>
    <w:p w14:paraId="4F47E3EF" w14:textId="77777777" w:rsidR="001828B7" w:rsidRPr="003D2B58" w:rsidRDefault="001828B7" w:rsidP="001828B7">
      <w:pPr>
        <w:spacing w:line="360" w:lineRule="auto"/>
        <w:jc w:val="center"/>
        <w:rPr>
          <w:rFonts w:ascii="Times New Roman" w:hAnsi="Times New Roman"/>
          <w:sz w:val="28"/>
          <w:szCs w:val="28"/>
        </w:rPr>
      </w:pPr>
      <w:r w:rsidRPr="003D2B58">
        <w:rPr>
          <w:rFonts w:ascii="Times New Roman" w:hAnsi="Times New Roman"/>
          <w:sz w:val="28"/>
          <w:szCs w:val="28"/>
        </w:rPr>
        <w:t>(dalej: SIWZ)</w:t>
      </w:r>
    </w:p>
    <w:p w14:paraId="1400165A" w14:textId="77777777" w:rsidR="001828B7" w:rsidRPr="005D4B04" w:rsidRDefault="001828B7" w:rsidP="001828B7">
      <w:pPr>
        <w:spacing w:line="360" w:lineRule="auto"/>
        <w:jc w:val="center"/>
        <w:rPr>
          <w:rFonts w:ascii="Times New Roman" w:hAnsi="Times New Roman"/>
          <w:b/>
          <w:sz w:val="24"/>
          <w:szCs w:val="24"/>
        </w:rPr>
      </w:pPr>
    </w:p>
    <w:p w14:paraId="62663BF5" w14:textId="77777777" w:rsidR="001828B7" w:rsidRPr="003D2B58" w:rsidRDefault="001828B7" w:rsidP="001828B7">
      <w:pPr>
        <w:spacing w:line="264" w:lineRule="auto"/>
        <w:jc w:val="center"/>
        <w:rPr>
          <w:rFonts w:ascii="Times New Roman" w:hAnsi="Times New Roman"/>
          <w:sz w:val="28"/>
          <w:szCs w:val="28"/>
        </w:rPr>
      </w:pPr>
      <w:r w:rsidRPr="003D2B58">
        <w:rPr>
          <w:rFonts w:ascii="Times New Roman" w:hAnsi="Times New Roman"/>
          <w:sz w:val="28"/>
          <w:szCs w:val="28"/>
        </w:rPr>
        <w:t>w postępowaniu o udzielenie zamówienia publicznego prowadzonym w tryb</w:t>
      </w:r>
      <w:r w:rsidR="00CB3410" w:rsidRPr="003D2B58">
        <w:rPr>
          <w:rFonts w:ascii="Times New Roman" w:hAnsi="Times New Roman"/>
          <w:sz w:val="28"/>
          <w:szCs w:val="28"/>
        </w:rPr>
        <w:t>ie przetargu nieograniczonego pn</w:t>
      </w:r>
      <w:r w:rsidRPr="003D2B58">
        <w:rPr>
          <w:rFonts w:ascii="Times New Roman" w:hAnsi="Times New Roman"/>
          <w:sz w:val="28"/>
          <w:szCs w:val="28"/>
        </w:rPr>
        <w:t>:</w:t>
      </w:r>
    </w:p>
    <w:p w14:paraId="071707DD" w14:textId="77777777" w:rsidR="001828B7" w:rsidRPr="003D2B58" w:rsidRDefault="001828B7" w:rsidP="00280460">
      <w:pPr>
        <w:spacing w:line="264" w:lineRule="auto"/>
        <w:jc w:val="both"/>
        <w:rPr>
          <w:rFonts w:ascii="Times New Roman" w:hAnsi="Times New Roman"/>
          <w:sz w:val="28"/>
          <w:szCs w:val="28"/>
        </w:rPr>
      </w:pPr>
    </w:p>
    <w:p w14:paraId="1995654E" w14:textId="77777777" w:rsidR="00DF4022" w:rsidRPr="00DF4022" w:rsidRDefault="00AA444E" w:rsidP="00DF4022">
      <w:pPr>
        <w:suppressAutoHyphens/>
        <w:spacing w:line="360" w:lineRule="auto"/>
        <w:jc w:val="center"/>
        <w:rPr>
          <w:rFonts w:ascii="Times New Roman" w:eastAsia="Calibri" w:hAnsi="Times New Roman" w:cs="Times New Roman"/>
          <w:b/>
          <w:sz w:val="28"/>
          <w:szCs w:val="28"/>
        </w:rPr>
      </w:pPr>
      <w:r>
        <w:rPr>
          <w:rFonts w:ascii="Times New Roman" w:eastAsia="Times New Roman" w:hAnsi="Times New Roman" w:cs="Times New Roman"/>
          <w:b/>
          <w:sz w:val="28"/>
          <w:szCs w:val="28"/>
        </w:rPr>
        <w:t>„</w:t>
      </w:r>
      <w:r w:rsidR="00DD0EB0" w:rsidRPr="00DD0EB0">
        <w:rPr>
          <w:rFonts w:ascii="Times New Roman" w:eastAsia="Times New Roman" w:hAnsi="Times New Roman" w:cs="Times New Roman"/>
          <w:b/>
          <w:sz w:val="28"/>
          <w:szCs w:val="28"/>
        </w:rPr>
        <w:t>Dostawa energii elektrycznej dla Zakładu Usług Wodnych Sp. z o.o. w Koninie na okres od 01.01.2018 do 31.12.2019 r</w:t>
      </w:r>
      <w:r w:rsidR="00DF4022" w:rsidRPr="00DF4022">
        <w:rPr>
          <w:rFonts w:ascii="Times New Roman" w:eastAsia="Times New Roman" w:hAnsi="Times New Roman" w:cs="Times New Roman"/>
          <w:b/>
          <w:sz w:val="28"/>
          <w:szCs w:val="28"/>
        </w:rPr>
        <w:t>.”</w:t>
      </w:r>
    </w:p>
    <w:p w14:paraId="135C27C6" w14:textId="77777777" w:rsidR="0058255A" w:rsidRPr="00DF4022" w:rsidRDefault="0058255A" w:rsidP="0058255A">
      <w:pPr>
        <w:pStyle w:val="Nagwek"/>
        <w:tabs>
          <w:tab w:val="left" w:pos="708"/>
        </w:tabs>
        <w:jc w:val="center"/>
        <w:rPr>
          <w:rFonts w:ascii="Times New Roman" w:hAnsi="Times New Roman" w:cs="Times New Roman"/>
          <w:b/>
          <w:bCs/>
          <w:color w:val="000000"/>
          <w:sz w:val="28"/>
          <w:szCs w:val="28"/>
        </w:rPr>
      </w:pPr>
    </w:p>
    <w:p w14:paraId="516E8084" w14:textId="77777777" w:rsidR="0058255A" w:rsidRPr="003D2B58" w:rsidRDefault="0058255A" w:rsidP="0058255A">
      <w:pPr>
        <w:pStyle w:val="Nagwek"/>
        <w:tabs>
          <w:tab w:val="left" w:pos="708"/>
        </w:tabs>
        <w:jc w:val="center"/>
        <w:rPr>
          <w:rFonts w:ascii="Times New Roman" w:hAnsi="Times New Roman" w:cs="Times New Roman"/>
          <w:b/>
          <w:bCs/>
          <w:color w:val="000000"/>
          <w:sz w:val="28"/>
          <w:szCs w:val="28"/>
        </w:rPr>
      </w:pPr>
      <w:r w:rsidRPr="003D2B58">
        <w:rPr>
          <w:rFonts w:ascii="Times New Roman" w:hAnsi="Times New Roman" w:cs="Times New Roman"/>
          <w:b/>
          <w:bCs/>
          <w:color w:val="000000"/>
          <w:sz w:val="28"/>
          <w:szCs w:val="28"/>
        </w:rPr>
        <w:t>Wartość zam</w:t>
      </w:r>
      <w:r w:rsidR="005B5E70">
        <w:rPr>
          <w:rFonts w:ascii="Times New Roman" w:hAnsi="Times New Roman" w:cs="Times New Roman"/>
          <w:b/>
          <w:bCs/>
          <w:color w:val="000000"/>
          <w:sz w:val="28"/>
          <w:szCs w:val="28"/>
        </w:rPr>
        <w:t>ówienia przekracza równowartość</w:t>
      </w:r>
      <w:r w:rsidRPr="003D2B58">
        <w:rPr>
          <w:rFonts w:ascii="Times New Roman" w:hAnsi="Times New Roman" w:cs="Times New Roman"/>
          <w:b/>
          <w:bCs/>
          <w:color w:val="000000"/>
          <w:sz w:val="28"/>
          <w:szCs w:val="28"/>
        </w:rPr>
        <w:t xml:space="preserve"> 209 000 euro.</w:t>
      </w:r>
    </w:p>
    <w:p w14:paraId="17451A87" w14:textId="77777777" w:rsidR="0058255A" w:rsidRPr="003D2B58" w:rsidRDefault="0058255A" w:rsidP="0058255A">
      <w:pPr>
        <w:pStyle w:val="Nagwek"/>
        <w:tabs>
          <w:tab w:val="left" w:pos="708"/>
        </w:tabs>
        <w:rPr>
          <w:rFonts w:ascii="Times New Roman" w:hAnsi="Times New Roman" w:cs="Times New Roman"/>
          <w:color w:val="000000"/>
          <w:sz w:val="28"/>
          <w:szCs w:val="28"/>
        </w:rPr>
      </w:pPr>
    </w:p>
    <w:p w14:paraId="511766F6" w14:textId="77777777" w:rsidR="006E14CB" w:rsidRDefault="006E14CB" w:rsidP="001828B7">
      <w:pPr>
        <w:spacing w:line="360" w:lineRule="auto"/>
        <w:rPr>
          <w:rFonts w:ascii="Times New Roman" w:hAnsi="Times New Roman"/>
          <w:b/>
          <w:sz w:val="24"/>
          <w:szCs w:val="24"/>
        </w:rPr>
      </w:pPr>
    </w:p>
    <w:p w14:paraId="09D5D4DF" w14:textId="77777777" w:rsidR="001828B7" w:rsidRPr="009C0D6E" w:rsidRDefault="005C0156" w:rsidP="001828B7">
      <w:pPr>
        <w:spacing w:line="360" w:lineRule="auto"/>
        <w:rPr>
          <w:rFonts w:ascii="Times New Roman" w:hAnsi="Times New Roman"/>
          <w:b/>
          <w:sz w:val="24"/>
          <w:szCs w:val="24"/>
        </w:rPr>
      </w:pPr>
      <w:r>
        <w:rPr>
          <w:rFonts w:ascii="Times New Roman" w:hAnsi="Times New Roman"/>
          <w:b/>
          <w:sz w:val="24"/>
          <w:szCs w:val="24"/>
        </w:rPr>
        <w:t>ZAMAWIAJĄCY</w:t>
      </w:r>
      <w:r w:rsidR="001828B7" w:rsidRPr="009C0D6E">
        <w:rPr>
          <w:rFonts w:ascii="Times New Roman" w:hAnsi="Times New Roman"/>
          <w:b/>
          <w:sz w:val="24"/>
          <w:szCs w:val="24"/>
        </w:rPr>
        <w:t xml:space="preserve">:                                   </w:t>
      </w:r>
    </w:p>
    <w:p w14:paraId="6B5418E5" w14:textId="77777777" w:rsidR="00816D6B" w:rsidRDefault="00816D6B" w:rsidP="00816D6B">
      <w:pPr>
        <w:ind w:left="4956"/>
        <w:rPr>
          <w:rFonts w:ascii="Times New Roman" w:eastAsia="Calibri" w:hAnsi="Times New Roman"/>
          <w:b/>
        </w:rPr>
      </w:pPr>
      <w:r w:rsidRPr="00781A3C">
        <w:rPr>
          <w:rFonts w:ascii="Times New Roman" w:eastAsia="Calibri" w:hAnsi="Times New Roman"/>
          <w:b/>
        </w:rPr>
        <w:t xml:space="preserve">Zakład Usług Wodnych Sp. z o.o. </w:t>
      </w:r>
    </w:p>
    <w:p w14:paraId="144BF7A4" w14:textId="77777777" w:rsidR="00816D6B" w:rsidRDefault="00816D6B" w:rsidP="00816D6B">
      <w:pPr>
        <w:ind w:left="4956"/>
        <w:rPr>
          <w:rFonts w:ascii="Times New Roman" w:eastAsia="Calibri" w:hAnsi="Times New Roman"/>
          <w:b/>
        </w:rPr>
      </w:pPr>
      <w:r w:rsidRPr="00781A3C">
        <w:rPr>
          <w:rFonts w:ascii="Times New Roman" w:eastAsia="Calibri" w:hAnsi="Times New Roman"/>
          <w:b/>
        </w:rPr>
        <w:t>w Koninie</w:t>
      </w:r>
    </w:p>
    <w:p w14:paraId="4167F82A" w14:textId="77777777" w:rsidR="00816D6B" w:rsidRPr="0091704E" w:rsidRDefault="00816D6B" w:rsidP="00816D6B">
      <w:pPr>
        <w:ind w:left="4956"/>
        <w:rPr>
          <w:rFonts w:ascii="Times New Roman" w:eastAsia="Calibri" w:hAnsi="Times New Roman"/>
          <w:b/>
        </w:rPr>
      </w:pPr>
      <w:r>
        <w:rPr>
          <w:rFonts w:ascii="Times New Roman" w:eastAsia="Calibri" w:hAnsi="Times New Roman"/>
          <w:b/>
        </w:rPr>
        <w:t>ul. Nadbrzeżna 6A</w:t>
      </w:r>
    </w:p>
    <w:p w14:paraId="4CA835D4" w14:textId="77777777" w:rsidR="00816D6B" w:rsidRPr="0091704E" w:rsidRDefault="00816D6B" w:rsidP="00816D6B">
      <w:pPr>
        <w:ind w:left="4956"/>
        <w:rPr>
          <w:rFonts w:ascii="Times New Roman" w:eastAsia="Calibri" w:hAnsi="Times New Roman"/>
          <w:b/>
        </w:rPr>
      </w:pPr>
      <w:r>
        <w:rPr>
          <w:rFonts w:ascii="Times New Roman" w:eastAsia="Calibri" w:hAnsi="Times New Roman"/>
          <w:b/>
        </w:rPr>
        <w:t>62 – 500 Konin</w:t>
      </w:r>
    </w:p>
    <w:p w14:paraId="6C25E64C" w14:textId="77777777" w:rsidR="00816D6B" w:rsidRDefault="00816D6B" w:rsidP="00816D6B">
      <w:pPr>
        <w:spacing w:line="264" w:lineRule="auto"/>
        <w:ind w:left="4253" w:firstLine="703"/>
        <w:rPr>
          <w:rFonts w:ascii="Times New Roman" w:hAnsi="Times New Roman"/>
          <w:b/>
          <w:color w:val="000000"/>
          <w:lang w:eastAsia="pl-PL"/>
        </w:rPr>
      </w:pPr>
      <w:r w:rsidRPr="0091704E">
        <w:rPr>
          <w:rFonts w:ascii="Times New Roman" w:eastAsia="Calibri" w:hAnsi="Times New Roman"/>
          <w:b/>
        </w:rPr>
        <w:t xml:space="preserve">NIP </w:t>
      </w:r>
      <w:r w:rsidRPr="00781A3C">
        <w:rPr>
          <w:rFonts w:ascii="Times New Roman" w:hAnsi="Times New Roman"/>
          <w:b/>
          <w:color w:val="000000"/>
          <w:lang w:eastAsia="pl-PL"/>
        </w:rPr>
        <w:t>6651005817</w:t>
      </w:r>
    </w:p>
    <w:p w14:paraId="0500DB1D" w14:textId="77777777" w:rsidR="005E7492" w:rsidRDefault="005A18B6" w:rsidP="00816D6B">
      <w:pPr>
        <w:spacing w:line="264" w:lineRule="auto"/>
        <w:ind w:left="4253" w:firstLine="703"/>
        <w:rPr>
          <w:rFonts w:ascii="Times New Roman" w:hAnsi="Times New Roman" w:cs="Times New Roman"/>
          <w:b/>
          <w:sz w:val="24"/>
          <w:szCs w:val="24"/>
        </w:rPr>
      </w:pPr>
      <w:r w:rsidRPr="006160C6">
        <w:rPr>
          <w:rStyle w:val="Uwydatnienie"/>
          <w:rFonts w:ascii="Times New Roman" w:hAnsi="Times New Roman" w:cs="Times New Roman"/>
          <w:b/>
          <w:i w:val="0"/>
          <w:sz w:val="24"/>
          <w:szCs w:val="24"/>
        </w:rPr>
        <w:t>Adres strony internetowej:</w:t>
      </w:r>
    </w:p>
    <w:p w14:paraId="0CE2916C" w14:textId="77777777" w:rsidR="00816D6B" w:rsidRPr="00816D6B" w:rsidRDefault="00544D20" w:rsidP="00816D6B">
      <w:pPr>
        <w:spacing w:line="264" w:lineRule="auto"/>
        <w:ind w:left="4253" w:firstLine="703"/>
        <w:rPr>
          <w:rStyle w:val="Uwydatnienie"/>
          <w:rFonts w:ascii="Times New Roman" w:hAnsi="Times New Roman" w:cs="Times New Roman"/>
          <w:b/>
          <w:i w:val="0"/>
          <w:sz w:val="24"/>
          <w:szCs w:val="24"/>
        </w:rPr>
      </w:pPr>
      <w:hyperlink r:id="rId8" w:history="1">
        <w:r w:rsidR="00816D6B" w:rsidRPr="00816D6B">
          <w:rPr>
            <w:rStyle w:val="Hipercze"/>
            <w:rFonts w:ascii="Times New Roman" w:hAnsi="Times New Roman" w:cs="Times New Roman"/>
            <w:b/>
            <w:color w:val="auto"/>
            <w:sz w:val="24"/>
            <w:szCs w:val="24"/>
            <w:u w:val="none"/>
          </w:rPr>
          <w:t>http://www.zuwkonin.pl/</w:t>
        </w:r>
      </w:hyperlink>
    </w:p>
    <w:p w14:paraId="6AF1A450" w14:textId="77777777" w:rsidR="009026A6" w:rsidRDefault="009026A6" w:rsidP="003D2B58">
      <w:pPr>
        <w:spacing w:line="312" w:lineRule="auto"/>
        <w:rPr>
          <w:rFonts w:ascii="Times New Roman" w:hAnsi="Times New Roman" w:cs="Times New Roman"/>
          <w:b/>
          <w:sz w:val="24"/>
          <w:szCs w:val="24"/>
        </w:rPr>
      </w:pPr>
    </w:p>
    <w:p w14:paraId="53398739" w14:textId="77777777" w:rsidR="00E6226C" w:rsidRPr="002E60F7" w:rsidRDefault="00CA096B" w:rsidP="005D4B04">
      <w:pPr>
        <w:pStyle w:val="Default"/>
        <w:spacing w:line="264" w:lineRule="auto"/>
        <w:rPr>
          <w:b/>
        </w:rPr>
      </w:pPr>
      <w:r w:rsidRPr="002E60F7">
        <w:rPr>
          <w:b/>
        </w:rPr>
        <w:t>PEŁ</w:t>
      </w:r>
      <w:r w:rsidR="002E60F7" w:rsidRPr="002E60F7">
        <w:rPr>
          <w:b/>
        </w:rPr>
        <w:t>NOMOCNIK ZAMAWIAJĄCEGO:</w:t>
      </w:r>
      <w:r w:rsidR="002E60F7">
        <w:tab/>
      </w:r>
      <w:r w:rsidR="002E60F7">
        <w:tab/>
      </w:r>
      <w:r w:rsidR="002E60F7" w:rsidRPr="002E60F7">
        <w:rPr>
          <w:b/>
        </w:rPr>
        <w:t>Enmedia  Sp. z o.o.</w:t>
      </w:r>
    </w:p>
    <w:p w14:paraId="610580C7" w14:textId="77777777" w:rsidR="002E60F7" w:rsidRPr="002E60F7" w:rsidRDefault="002E60F7" w:rsidP="005D4B04">
      <w:pPr>
        <w:pStyle w:val="Default"/>
        <w:spacing w:line="264" w:lineRule="auto"/>
        <w:rPr>
          <w:b/>
        </w:rPr>
      </w:pPr>
      <w:r w:rsidRPr="002E60F7">
        <w:rPr>
          <w:b/>
        </w:rPr>
        <w:tab/>
      </w:r>
      <w:r w:rsidRPr="002E60F7">
        <w:rPr>
          <w:b/>
        </w:rPr>
        <w:tab/>
      </w:r>
      <w:r w:rsidRPr="002E60F7">
        <w:rPr>
          <w:b/>
        </w:rPr>
        <w:tab/>
      </w:r>
      <w:r w:rsidRPr="002E60F7">
        <w:rPr>
          <w:b/>
        </w:rPr>
        <w:tab/>
      </w:r>
      <w:r w:rsidRPr="002E60F7">
        <w:rPr>
          <w:b/>
        </w:rPr>
        <w:tab/>
      </w:r>
      <w:r w:rsidRPr="002E60F7">
        <w:rPr>
          <w:b/>
        </w:rPr>
        <w:tab/>
      </w:r>
      <w:r w:rsidRPr="002E60F7">
        <w:rPr>
          <w:b/>
        </w:rPr>
        <w:tab/>
        <w:t>ul. Hetmańska 26/3</w:t>
      </w:r>
    </w:p>
    <w:p w14:paraId="2B2A41CA" w14:textId="77777777" w:rsidR="002E60F7" w:rsidRPr="002E60F7" w:rsidRDefault="002E60F7" w:rsidP="005D4B04">
      <w:pPr>
        <w:pStyle w:val="Default"/>
        <w:spacing w:line="264" w:lineRule="auto"/>
        <w:rPr>
          <w:b/>
        </w:rPr>
      </w:pPr>
      <w:r w:rsidRPr="002E60F7">
        <w:rPr>
          <w:b/>
        </w:rPr>
        <w:tab/>
      </w:r>
      <w:r w:rsidRPr="002E60F7">
        <w:rPr>
          <w:b/>
        </w:rPr>
        <w:tab/>
      </w:r>
      <w:r w:rsidRPr="002E60F7">
        <w:rPr>
          <w:b/>
        </w:rPr>
        <w:tab/>
      </w:r>
      <w:r w:rsidRPr="002E60F7">
        <w:rPr>
          <w:b/>
        </w:rPr>
        <w:tab/>
      </w:r>
      <w:r w:rsidRPr="002E60F7">
        <w:rPr>
          <w:b/>
        </w:rPr>
        <w:tab/>
      </w:r>
      <w:r w:rsidRPr="002E60F7">
        <w:rPr>
          <w:b/>
        </w:rPr>
        <w:tab/>
      </w:r>
      <w:r w:rsidRPr="002E60F7">
        <w:rPr>
          <w:b/>
        </w:rPr>
        <w:tab/>
        <w:t>60-252 Poznań</w:t>
      </w:r>
    </w:p>
    <w:p w14:paraId="0F2AA0A7" w14:textId="77777777" w:rsidR="002E60F7" w:rsidRPr="002E60F7" w:rsidRDefault="002E60F7" w:rsidP="002E60F7">
      <w:pPr>
        <w:pStyle w:val="Default"/>
        <w:spacing w:line="264" w:lineRule="auto"/>
        <w:rPr>
          <w:b/>
        </w:rPr>
      </w:pPr>
      <w:r w:rsidRPr="002E60F7">
        <w:rPr>
          <w:b/>
        </w:rPr>
        <w:tab/>
      </w:r>
      <w:r w:rsidRPr="002E60F7">
        <w:rPr>
          <w:b/>
        </w:rPr>
        <w:tab/>
      </w:r>
      <w:r w:rsidRPr="002E60F7">
        <w:rPr>
          <w:b/>
        </w:rPr>
        <w:tab/>
      </w:r>
      <w:r w:rsidRPr="002E60F7">
        <w:rPr>
          <w:b/>
        </w:rPr>
        <w:tab/>
      </w:r>
      <w:r w:rsidRPr="002E60F7">
        <w:rPr>
          <w:b/>
        </w:rPr>
        <w:tab/>
      </w:r>
      <w:r w:rsidRPr="002E60F7">
        <w:rPr>
          <w:b/>
        </w:rPr>
        <w:tab/>
      </w:r>
      <w:r w:rsidRPr="002E60F7">
        <w:rPr>
          <w:b/>
        </w:rPr>
        <w:tab/>
        <w:t>Tel. 61 624 74 58/59</w:t>
      </w:r>
    </w:p>
    <w:p w14:paraId="7161D7F8" w14:textId="77777777" w:rsidR="0026101A" w:rsidRPr="002E60F7" w:rsidRDefault="002E60F7" w:rsidP="002E60F7">
      <w:pPr>
        <w:pStyle w:val="Default"/>
        <w:spacing w:line="264" w:lineRule="auto"/>
        <w:ind w:left="4248" w:firstLine="708"/>
      </w:pPr>
      <w:r w:rsidRPr="002E60F7">
        <w:rPr>
          <w:b/>
        </w:rPr>
        <w:t>e-mail: a.tanska@enmedia.org.pl</w:t>
      </w:r>
    </w:p>
    <w:p w14:paraId="51A732DD" w14:textId="77777777" w:rsidR="0026101A" w:rsidRPr="002E60F7" w:rsidRDefault="0026101A" w:rsidP="005D4B04">
      <w:pPr>
        <w:pStyle w:val="Default"/>
        <w:spacing w:line="264" w:lineRule="auto"/>
      </w:pPr>
    </w:p>
    <w:p w14:paraId="1657262C" w14:textId="77777777" w:rsidR="0026101A" w:rsidRPr="002E60F7" w:rsidRDefault="0026101A" w:rsidP="005D4B04">
      <w:pPr>
        <w:pStyle w:val="Default"/>
        <w:spacing w:line="264" w:lineRule="auto"/>
      </w:pPr>
    </w:p>
    <w:p w14:paraId="28603051" w14:textId="77777777" w:rsidR="0026101A" w:rsidRPr="002E60F7" w:rsidRDefault="0026101A" w:rsidP="005D4B04">
      <w:pPr>
        <w:pStyle w:val="Default"/>
        <w:spacing w:line="264" w:lineRule="auto"/>
      </w:pPr>
    </w:p>
    <w:p w14:paraId="0D2A4E19" w14:textId="77777777" w:rsidR="0026101A" w:rsidRPr="002E60F7" w:rsidRDefault="0026101A" w:rsidP="005D4B04">
      <w:pPr>
        <w:pStyle w:val="Default"/>
        <w:spacing w:line="264" w:lineRule="auto"/>
      </w:pPr>
    </w:p>
    <w:p w14:paraId="2B02D12D" w14:textId="77777777" w:rsidR="0026101A" w:rsidRPr="002E60F7" w:rsidRDefault="0026101A" w:rsidP="005D4B04">
      <w:pPr>
        <w:pStyle w:val="Default"/>
        <w:spacing w:line="264" w:lineRule="auto"/>
      </w:pPr>
    </w:p>
    <w:p w14:paraId="261F78C0" w14:textId="77777777" w:rsidR="00E6226C" w:rsidRPr="002E60F7" w:rsidRDefault="00E6226C" w:rsidP="005D4B04">
      <w:pPr>
        <w:pStyle w:val="Default"/>
        <w:spacing w:line="264" w:lineRule="auto"/>
      </w:pPr>
    </w:p>
    <w:p w14:paraId="20682994" w14:textId="77777777" w:rsidR="00E6226C" w:rsidRPr="002E60F7" w:rsidRDefault="00E6226C" w:rsidP="005D4B04">
      <w:pPr>
        <w:pStyle w:val="Default"/>
        <w:spacing w:line="264" w:lineRule="auto"/>
      </w:pPr>
    </w:p>
    <w:p w14:paraId="570FE5B6" w14:textId="77777777" w:rsidR="005F3ECE" w:rsidRPr="002E60F7" w:rsidRDefault="005F3ECE" w:rsidP="005D4B04">
      <w:pPr>
        <w:pStyle w:val="Default"/>
        <w:spacing w:line="264" w:lineRule="auto"/>
      </w:pPr>
    </w:p>
    <w:p w14:paraId="17EC53E2" w14:textId="0E654A5F" w:rsidR="001828B7" w:rsidRPr="001A3C63" w:rsidRDefault="005F4BCB" w:rsidP="005D4B04">
      <w:pPr>
        <w:pStyle w:val="Default"/>
        <w:spacing w:line="264" w:lineRule="auto"/>
        <w:rPr>
          <w:strike/>
        </w:rPr>
      </w:pPr>
      <w:r w:rsidRPr="00847961">
        <w:t>Konin</w:t>
      </w:r>
      <w:r w:rsidR="00CB3410" w:rsidRPr="00847961">
        <w:t>,</w:t>
      </w:r>
      <w:r w:rsidR="00D31365">
        <w:t xml:space="preserve"> </w:t>
      </w:r>
      <w:r w:rsidR="00D31365" w:rsidRPr="001A3C63">
        <w:rPr>
          <w:strike/>
        </w:rPr>
        <w:t>13.04.</w:t>
      </w:r>
      <w:r w:rsidR="001242F6" w:rsidRPr="001A3C63">
        <w:rPr>
          <w:strike/>
        </w:rPr>
        <w:t>2017</w:t>
      </w:r>
      <w:r w:rsidR="00CB3410" w:rsidRPr="001A3C63">
        <w:rPr>
          <w:strike/>
        </w:rPr>
        <w:t xml:space="preserve"> r.</w:t>
      </w:r>
      <w:r w:rsidR="00847961" w:rsidRPr="001A3C63">
        <w:rPr>
          <w:strike/>
        </w:rPr>
        <w:t xml:space="preserve">  </w:t>
      </w:r>
      <w:r w:rsidR="00847961" w:rsidRPr="001A3C63">
        <w:t xml:space="preserve">     </w:t>
      </w:r>
      <w:r w:rsidR="00534332" w:rsidRPr="001A3C63">
        <w:t xml:space="preserve"> </w:t>
      </w:r>
      <w:r w:rsidR="001A3C63" w:rsidRPr="001A3C63">
        <w:rPr>
          <w:color w:val="FF0000"/>
        </w:rPr>
        <w:t>ZMIANA 10.05.2017 r.</w:t>
      </w:r>
    </w:p>
    <w:p w14:paraId="605AB3A1" w14:textId="77777777" w:rsidR="00CB3410" w:rsidRPr="005D4B04" w:rsidRDefault="00CB3410" w:rsidP="008B68F3">
      <w:pPr>
        <w:pStyle w:val="Default"/>
        <w:spacing w:line="264" w:lineRule="auto"/>
        <w:jc w:val="both"/>
      </w:pPr>
    </w:p>
    <w:p w14:paraId="12AA1FFA" w14:textId="77777777" w:rsidR="00CB3410" w:rsidRDefault="00CB3410" w:rsidP="008B68F3">
      <w:pPr>
        <w:pStyle w:val="Default"/>
        <w:spacing w:line="264" w:lineRule="auto"/>
        <w:jc w:val="both"/>
      </w:pPr>
    </w:p>
    <w:p w14:paraId="2399704C" w14:textId="77777777" w:rsidR="00553B75" w:rsidRPr="005D4B04" w:rsidRDefault="00553B75" w:rsidP="008B68F3">
      <w:pPr>
        <w:pStyle w:val="Default"/>
        <w:spacing w:line="264" w:lineRule="auto"/>
        <w:jc w:val="both"/>
      </w:pPr>
    </w:p>
    <w:p w14:paraId="5075C91C" w14:textId="77777777" w:rsidR="001828B7" w:rsidRDefault="001828B7" w:rsidP="008B68F3">
      <w:pPr>
        <w:pStyle w:val="Default"/>
        <w:spacing w:line="264" w:lineRule="auto"/>
        <w:jc w:val="both"/>
      </w:pPr>
    </w:p>
    <w:p w14:paraId="51B1052C" w14:textId="77777777" w:rsidR="00687F02" w:rsidRDefault="00687F02" w:rsidP="008B68F3">
      <w:pPr>
        <w:pStyle w:val="Default"/>
        <w:spacing w:line="264" w:lineRule="auto"/>
        <w:jc w:val="both"/>
      </w:pPr>
    </w:p>
    <w:p w14:paraId="0F204633" w14:textId="77777777" w:rsidR="00BD7259" w:rsidRDefault="00BD7259" w:rsidP="008B68F3">
      <w:pPr>
        <w:pStyle w:val="Default"/>
        <w:spacing w:line="264" w:lineRule="auto"/>
        <w:jc w:val="both"/>
      </w:pPr>
    </w:p>
    <w:p w14:paraId="6431C481" w14:textId="77777777" w:rsidR="00743F55" w:rsidRPr="005D4B04" w:rsidRDefault="00687F02" w:rsidP="008B68F3">
      <w:pPr>
        <w:pStyle w:val="Default"/>
        <w:spacing w:line="264" w:lineRule="auto"/>
        <w:jc w:val="both"/>
      </w:pPr>
      <w:r w:rsidRPr="00687F02">
        <w:t>Postępowanie o udzielenie zamówienia publicznego prowadzone jest w trybie przetargu nieograniczonego na podstawie przepisów ustawy z dnia 29 stycznia 2004 r. - Prawo zamówień publicznych    (Dz. U. z 2015 r. poz. 2164 oraz z 2016 r. poz. 831 i 996) oraz Ustawy z dnia 22 czerwca 2016 r. o zmianie ustawy – Prawo zamówień publicznych oraz niektórych innych ustaw (Dz. U. z 2016 r. poz. 1020), zwanej dalej „ustawą Pzp” lub „Pzp”.</w:t>
      </w:r>
    </w:p>
    <w:p w14:paraId="644C689F" w14:textId="77777777" w:rsidR="001F1A47" w:rsidRPr="00B83D85" w:rsidRDefault="001242F6" w:rsidP="00645C48">
      <w:pPr>
        <w:pStyle w:val="Akapitzlist"/>
        <w:numPr>
          <w:ilvl w:val="0"/>
          <w:numId w:val="10"/>
        </w:numPr>
        <w:shd w:val="clear" w:color="auto" w:fill="BFBFBF" w:themeFill="background1" w:themeFillShade="BF"/>
        <w:tabs>
          <w:tab w:val="left" w:pos="2835"/>
        </w:tabs>
        <w:spacing w:before="400" w:after="300" w:line="264" w:lineRule="auto"/>
        <w:ind w:left="567" w:hanging="567"/>
        <w:contextualSpacing w:val="0"/>
        <w:rPr>
          <w:rFonts w:ascii="Times New Roman" w:hAnsi="Times New Roman" w:cs="Times New Roman"/>
          <w:b/>
          <w:sz w:val="24"/>
          <w:szCs w:val="24"/>
        </w:rPr>
      </w:pPr>
      <w:r>
        <w:rPr>
          <w:rFonts w:ascii="Times New Roman" w:hAnsi="Times New Roman" w:cs="Times New Roman"/>
          <w:b/>
          <w:sz w:val="24"/>
          <w:szCs w:val="24"/>
        </w:rPr>
        <w:t xml:space="preserve">OPIS </w:t>
      </w:r>
      <w:r w:rsidR="00940E9B" w:rsidRPr="00B83D85">
        <w:rPr>
          <w:rFonts w:ascii="Times New Roman" w:hAnsi="Times New Roman" w:cs="Times New Roman"/>
          <w:b/>
          <w:sz w:val="24"/>
          <w:szCs w:val="24"/>
        </w:rPr>
        <w:t>PRZEDMIOT</w:t>
      </w:r>
      <w:r>
        <w:rPr>
          <w:rFonts w:ascii="Times New Roman" w:hAnsi="Times New Roman" w:cs="Times New Roman"/>
          <w:b/>
          <w:sz w:val="24"/>
          <w:szCs w:val="24"/>
        </w:rPr>
        <w:t>U</w:t>
      </w:r>
      <w:r w:rsidR="001F1A47" w:rsidRPr="00B83D85">
        <w:rPr>
          <w:rFonts w:ascii="Times New Roman" w:hAnsi="Times New Roman" w:cs="Times New Roman"/>
          <w:b/>
          <w:sz w:val="24"/>
          <w:szCs w:val="24"/>
        </w:rPr>
        <w:t xml:space="preserve"> ZAMÓWIENIA</w:t>
      </w:r>
    </w:p>
    <w:p w14:paraId="62567AD8" w14:textId="77777777" w:rsidR="0042010F" w:rsidRPr="007F4268" w:rsidRDefault="0042010F" w:rsidP="007F4268">
      <w:pPr>
        <w:numPr>
          <w:ilvl w:val="1"/>
          <w:numId w:val="44"/>
        </w:numPr>
        <w:tabs>
          <w:tab w:val="clear" w:pos="0"/>
        </w:tabs>
        <w:suppressAutoHyphens/>
        <w:ind w:left="426" w:hanging="426"/>
        <w:rPr>
          <w:rFonts w:ascii="Times New Roman" w:hAnsi="Times New Roman"/>
          <w:sz w:val="24"/>
          <w:szCs w:val="24"/>
        </w:rPr>
      </w:pPr>
      <w:r w:rsidRPr="00DF4022">
        <w:rPr>
          <w:rFonts w:ascii="Times New Roman" w:hAnsi="Times New Roman"/>
          <w:sz w:val="24"/>
          <w:szCs w:val="24"/>
        </w:rPr>
        <w:t xml:space="preserve"> Część I zamówienia – przedmiotem niniejszego zamówienia jest dostawa energii elektrycznej do obiektów wymienionych w </w:t>
      </w:r>
      <w:r w:rsidRPr="00DF4022">
        <w:rPr>
          <w:rFonts w:ascii="Times New Roman" w:hAnsi="Times New Roman"/>
          <w:b/>
          <w:sz w:val="24"/>
          <w:szCs w:val="24"/>
        </w:rPr>
        <w:t>Załączniku nr 1A do SIWZ</w:t>
      </w:r>
      <w:r w:rsidRPr="0042010F">
        <w:rPr>
          <w:rFonts w:ascii="Times New Roman" w:hAnsi="Times New Roman"/>
          <w:b/>
          <w:sz w:val="24"/>
          <w:szCs w:val="24"/>
        </w:rPr>
        <w:t xml:space="preserve"> – </w:t>
      </w:r>
      <w:r w:rsidR="00DF4022">
        <w:rPr>
          <w:rFonts w:ascii="Times New Roman" w:hAnsi="Times New Roman"/>
          <w:b/>
          <w:sz w:val="24"/>
          <w:szCs w:val="24"/>
        </w:rPr>
        <w:t>grupy taryfowe C</w:t>
      </w:r>
      <w:r w:rsidR="007D0100">
        <w:rPr>
          <w:rFonts w:ascii="Times New Roman" w:hAnsi="Times New Roman"/>
          <w:b/>
          <w:sz w:val="24"/>
          <w:szCs w:val="24"/>
        </w:rPr>
        <w:t>XX</w:t>
      </w:r>
      <w:r w:rsidRPr="0042010F">
        <w:rPr>
          <w:rFonts w:ascii="Times New Roman" w:hAnsi="Times New Roman"/>
          <w:sz w:val="24"/>
          <w:szCs w:val="24"/>
        </w:rPr>
        <w:t xml:space="preserve"> o szacunkowym zapotrzebowaniu energii</w:t>
      </w:r>
      <w:r w:rsidR="008038EA">
        <w:rPr>
          <w:rFonts w:ascii="Times New Roman" w:hAnsi="Times New Roman"/>
          <w:sz w:val="24"/>
          <w:szCs w:val="24"/>
        </w:rPr>
        <w:t xml:space="preserve"> elektrycznej w okresie od 01.01.2018 r. do 31.12</w:t>
      </w:r>
      <w:r w:rsidRPr="0042010F">
        <w:rPr>
          <w:rFonts w:ascii="Times New Roman" w:hAnsi="Times New Roman"/>
          <w:sz w:val="24"/>
          <w:szCs w:val="24"/>
        </w:rPr>
        <w:t xml:space="preserve">.2019 r. </w:t>
      </w:r>
      <w:r w:rsidRPr="00E137CC">
        <w:rPr>
          <w:rFonts w:ascii="Times New Roman" w:hAnsi="Times New Roman"/>
          <w:sz w:val="24"/>
          <w:szCs w:val="24"/>
        </w:rPr>
        <w:t xml:space="preserve">wynosi </w:t>
      </w:r>
      <w:r w:rsidR="00767229" w:rsidRPr="00E137CC">
        <w:rPr>
          <w:rFonts w:ascii="Times New Roman" w:hAnsi="Times New Roman"/>
          <w:b/>
          <w:sz w:val="24"/>
          <w:szCs w:val="24"/>
        </w:rPr>
        <w:t>7 199 676</w:t>
      </w:r>
      <w:r w:rsidRPr="00E137CC">
        <w:rPr>
          <w:rFonts w:ascii="Times New Roman" w:hAnsi="Times New Roman"/>
          <w:b/>
          <w:sz w:val="24"/>
          <w:szCs w:val="24"/>
        </w:rPr>
        <w:t xml:space="preserve"> kWh</w:t>
      </w:r>
      <w:r w:rsidRPr="007F4268">
        <w:rPr>
          <w:rFonts w:ascii="Times New Roman" w:hAnsi="Times New Roman"/>
          <w:sz w:val="24"/>
          <w:szCs w:val="24"/>
        </w:rPr>
        <w:t xml:space="preserve"> w tym:</w:t>
      </w:r>
    </w:p>
    <w:p w14:paraId="2AB39D91" w14:textId="77777777" w:rsidR="0042010F" w:rsidRPr="00767229" w:rsidRDefault="0042010F" w:rsidP="00767229">
      <w:pPr>
        <w:suppressAutoHyphens/>
        <w:rPr>
          <w:rFonts w:ascii="Times New Roman" w:hAnsi="Times New Roman"/>
          <w:sz w:val="24"/>
          <w:szCs w:val="24"/>
        </w:rPr>
      </w:pPr>
    </w:p>
    <w:p w14:paraId="47B08922" w14:textId="77777777" w:rsidR="0042010F" w:rsidRPr="00E137CC" w:rsidRDefault="0042010F" w:rsidP="0042010F">
      <w:pPr>
        <w:pStyle w:val="Akapitzlist"/>
        <w:numPr>
          <w:ilvl w:val="0"/>
          <w:numId w:val="45"/>
        </w:numPr>
        <w:suppressAutoHyphens/>
        <w:ind w:hanging="720"/>
        <w:contextualSpacing w:val="0"/>
        <w:rPr>
          <w:rFonts w:ascii="Times New Roman" w:hAnsi="Times New Roman"/>
          <w:sz w:val="24"/>
          <w:szCs w:val="24"/>
        </w:rPr>
      </w:pPr>
      <w:r w:rsidRPr="00E137CC">
        <w:rPr>
          <w:rFonts w:ascii="Times New Roman" w:hAnsi="Times New Roman"/>
          <w:sz w:val="24"/>
          <w:szCs w:val="24"/>
        </w:rPr>
        <w:t xml:space="preserve">w okresie od 01.01.2018 r. do 31.12.2018 r.– </w:t>
      </w:r>
      <w:r w:rsidR="00767229" w:rsidRPr="00E137CC">
        <w:rPr>
          <w:rFonts w:ascii="Times New Roman" w:hAnsi="Times New Roman"/>
          <w:sz w:val="24"/>
          <w:szCs w:val="24"/>
        </w:rPr>
        <w:t>3 599 838</w:t>
      </w:r>
      <w:r w:rsidRPr="00E137CC">
        <w:rPr>
          <w:rFonts w:ascii="Times New Roman" w:hAnsi="Times New Roman"/>
          <w:sz w:val="24"/>
          <w:szCs w:val="24"/>
        </w:rPr>
        <w:t xml:space="preserve"> kWh</w:t>
      </w:r>
    </w:p>
    <w:p w14:paraId="5A89C5CD" w14:textId="77777777" w:rsidR="0042010F" w:rsidRPr="00E137CC" w:rsidRDefault="00767229" w:rsidP="0042010F">
      <w:pPr>
        <w:pStyle w:val="Akapitzlist"/>
        <w:numPr>
          <w:ilvl w:val="0"/>
          <w:numId w:val="45"/>
        </w:numPr>
        <w:suppressAutoHyphens/>
        <w:ind w:hanging="720"/>
        <w:contextualSpacing w:val="0"/>
        <w:rPr>
          <w:rFonts w:ascii="Times New Roman" w:hAnsi="Times New Roman"/>
          <w:sz w:val="24"/>
          <w:szCs w:val="24"/>
        </w:rPr>
      </w:pPr>
      <w:r w:rsidRPr="00E137CC">
        <w:rPr>
          <w:rFonts w:ascii="Times New Roman" w:hAnsi="Times New Roman"/>
          <w:sz w:val="24"/>
          <w:szCs w:val="24"/>
        </w:rPr>
        <w:t>w okresie od 01.01.2019 r. do 31.12</w:t>
      </w:r>
      <w:r w:rsidR="0042010F" w:rsidRPr="00E137CC">
        <w:rPr>
          <w:rFonts w:ascii="Times New Roman" w:hAnsi="Times New Roman"/>
          <w:sz w:val="24"/>
          <w:szCs w:val="24"/>
        </w:rPr>
        <w:t xml:space="preserve">.2019 r. – </w:t>
      </w:r>
      <w:r w:rsidRPr="00E137CC">
        <w:rPr>
          <w:rFonts w:ascii="Times New Roman" w:hAnsi="Times New Roman"/>
          <w:sz w:val="24"/>
          <w:szCs w:val="24"/>
        </w:rPr>
        <w:t>3 599 838</w:t>
      </w:r>
      <w:r w:rsidR="0042010F" w:rsidRPr="00E137CC">
        <w:rPr>
          <w:rFonts w:ascii="Times New Roman" w:hAnsi="Times New Roman"/>
          <w:sz w:val="24"/>
          <w:szCs w:val="24"/>
        </w:rPr>
        <w:t xml:space="preserve"> kWh</w:t>
      </w:r>
    </w:p>
    <w:p w14:paraId="72762B40" w14:textId="77777777" w:rsidR="00FC198B" w:rsidRPr="0042010F" w:rsidRDefault="00FC198B" w:rsidP="00FC198B">
      <w:pPr>
        <w:pStyle w:val="Akapitzlist"/>
        <w:ind w:left="858"/>
        <w:rPr>
          <w:rFonts w:ascii="Times New Roman" w:hAnsi="Times New Roman" w:cs="Times New Roman"/>
          <w:sz w:val="24"/>
          <w:szCs w:val="24"/>
        </w:rPr>
      </w:pPr>
    </w:p>
    <w:p w14:paraId="3A663807" w14:textId="2BB9CD7A" w:rsidR="0042010F" w:rsidRPr="0042010F" w:rsidRDefault="0042010F" w:rsidP="0042010F">
      <w:pPr>
        <w:pStyle w:val="Akapitzlist"/>
        <w:numPr>
          <w:ilvl w:val="1"/>
          <w:numId w:val="44"/>
        </w:numPr>
        <w:suppressAutoHyphens/>
        <w:ind w:left="567" w:hanging="491"/>
        <w:contextualSpacing w:val="0"/>
        <w:rPr>
          <w:rFonts w:ascii="Times New Roman" w:hAnsi="Times New Roman"/>
          <w:sz w:val="24"/>
          <w:szCs w:val="24"/>
        </w:rPr>
      </w:pPr>
      <w:r w:rsidRPr="00DF4022">
        <w:rPr>
          <w:rFonts w:ascii="Times New Roman" w:hAnsi="Times New Roman"/>
          <w:sz w:val="24"/>
          <w:szCs w:val="24"/>
        </w:rPr>
        <w:t xml:space="preserve">Część II zamówienia – przedmiotem niniejszego zamówienia jest dostawa energii elektrycznej do obiektów wymienionych w </w:t>
      </w:r>
      <w:r w:rsidRPr="00DF4022">
        <w:rPr>
          <w:rFonts w:ascii="Times New Roman" w:hAnsi="Times New Roman"/>
          <w:b/>
          <w:sz w:val="24"/>
          <w:szCs w:val="24"/>
        </w:rPr>
        <w:t>Załączniku nr 1B do SIWZ</w:t>
      </w:r>
      <w:r w:rsidRPr="0042010F">
        <w:rPr>
          <w:rFonts w:ascii="Times New Roman" w:hAnsi="Times New Roman"/>
          <w:sz w:val="24"/>
          <w:szCs w:val="24"/>
        </w:rPr>
        <w:t xml:space="preserve"> – </w:t>
      </w:r>
      <w:r w:rsidR="00DF4022">
        <w:rPr>
          <w:rFonts w:ascii="Times New Roman" w:hAnsi="Times New Roman"/>
          <w:b/>
          <w:sz w:val="24"/>
          <w:szCs w:val="24"/>
        </w:rPr>
        <w:t>grupy taryfowe B</w:t>
      </w:r>
      <w:r w:rsidR="007D0100">
        <w:rPr>
          <w:rFonts w:ascii="Times New Roman" w:hAnsi="Times New Roman"/>
          <w:b/>
          <w:sz w:val="24"/>
          <w:szCs w:val="24"/>
        </w:rPr>
        <w:t>XX</w:t>
      </w:r>
      <w:r w:rsidR="00D31365">
        <w:rPr>
          <w:rFonts w:ascii="Times New Roman" w:hAnsi="Times New Roman"/>
          <w:b/>
          <w:sz w:val="24"/>
          <w:szCs w:val="24"/>
        </w:rPr>
        <w:t xml:space="preserve"> </w:t>
      </w:r>
      <w:r w:rsidRPr="0042010F">
        <w:rPr>
          <w:rFonts w:ascii="Times New Roman" w:hAnsi="Times New Roman"/>
          <w:sz w:val="24"/>
          <w:szCs w:val="24"/>
        </w:rPr>
        <w:t>o szacunkowym zapotrzebowaniu energii</w:t>
      </w:r>
      <w:r w:rsidR="009E4D21">
        <w:rPr>
          <w:rFonts w:ascii="Times New Roman" w:hAnsi="Times New Roman"/>
          <w:sz w:val="24"/>
          <w:szCs w:val="24"/>
        </w:rPr>
        <w:t xml:space="preserve"> elektrycznej w okresie od 01.01.2018 r. do 31.12</w:t>
      </w:r>
      <w:r w:rsidRPr="0042010F">
        <w:rPr>
          <w:rFonts w:ascii="Times New Roman" w:hAnsi="Times New Roman"/>
          <w:sz w:val="24"/>
          <w:szCs w:val="24"/>
        </w:rPr>
        <w:t xml:space="preserve">.2019 r. </w:t>
      </w:r>
      <w:r w:rsidRPr="00E9676F">
        <w:rPr>
          <w:rFonts w:ascii="Times New Roman" w:hAnsi="Times New Roman"/>
          <w:sz w:val="24"/>
          <w:szCs w:val="24"/>
        </w:rPr>
        <w:t xml:space="preserve">wynosi </w:t>
      </w:r>
      <w:r w:rsidR="009E4D21" w:rsidRPr="00E9676F">
        <w:rPr>
          <w:rFonts w:ascii="Times New Roman" w:hAnsi="Times New Roman"/>
          <w:b/>
          <w:sz w:val="24"/>
          <w:szCs w:val="24"/>
        </w:rPr>
        <w:t>563 472</w:t>
      </w:r>
      <w:r w:rsidRPr="0042010F">
        <w:rPr>
          <w:rFonts w:ascii="Times New Roman" w:hAnsi="Times New Roman"/>
          <w:b/>
          <w:sz w:val="24"/>
          <w:szCs w:val="24"/>
        </w:rPr>
        <w:t xml:space="preserve"> kWh</w:t>
      </w:r>
      <w:r w:rsidRPr="0042010F">
        <w:rPr>
          <w:rFonts w:ascii="Times New Roman" w:hAnsi="Times New Roman"/>
          <w:sz w:val="24"/>
          <w:szCs w:val="24"/>
        </w:rPr>
        <w:t xml:space="preserve"> w tym:</w:t>
      </w:r>
    </w:p>
    <w:p w14:paraId="7E802F18" w14:textId="77777777" w:rsidR="0042010F" w:rsidRPr="0042010F" w:rsidRDefault="0042010F" w:rsidP="0042010F">
      <w:pPr>
        <w:pStyle w:val="Akapitzlist"/>
        <w:ind w:left="567"/>
        <w:contextualSpacing w:val="0"/>
        <w:rPr>
          <w:rFonts w:ascii="Times New Roman" w:hAnsi="Times New Roman"/>
          <w:sz w:val="24"/>
          <w:szCs w:val="24"/>
          <w:highlight w:val="yellow"/>
        </w:rPr>
      </w:pPr>
    </w:p>
    <w:p w14:paraId="169BA1A9" w14:textId="77777777" w:rsidR="0042010F" w:rsidRPr="00E9676F" w:rsidRDefault="0042010F" w:rsidP="0042010F">
      <w:pPr>
        <w:pStyle w:val="Akapitzlist"/>
        <w:numPr>
          <w:ilvl w:val="0"/>
          <w:numId w:val="45"/>
        </w:numPr>
        <w:suppressAutoHyphens/>
        <w:ind w:hanging="720"/>
        <w:contextualSpacing w:val="0"/>
        <w:rPr>
          <w:rFonts w:ascii="Times New Roman" w:hAnsi="Times New Roman"/>
          <w:sz w:val="24"/>
          <w:szCs w:val="24"/>
        </w:rPr>
      </w:pPr>
      <w:r w:rsidRPr="00E9676F">
        <w:rPr>
          <w:rFonts w:ascii="Times New Roman" w:hAnsi="Times New Roman"/>
          <w:sz w:val="24"/>
          <w:szCs w:val="24"/>
        </w:rPr>
        <w:t xml:space="preserve">w okresie od 01.01.2018 r. do 31.12.2018 r.– </w:t>
      </w:r>
      <w:r w:rsidR="002B129B" w:rsidRPr="00E9676F">
        <w:rPr>
          <w:rFonts w:ascii="Times New Roman" w:hAnsi="Times New Roman"/>
          <w:sz w:val="24"/>
          <w:szCs w:val="24"/>
        </w:rPr>
        <w:t>281 736</w:t>
      </w:r>
      <w:r w:rsidRPr="00E9676F">
        <w:rPr>
          <w:rFonts w:ascii="Times New Roman" w:hAnsi="Times New Roman"/>
          <w:sz w:val="24"/>
          <w:szCs w:val="24"/>
        </w:rPr>
        <w:t xml:space="preserve"> kWh</w:t>
      </w:r>
    </w:p>
    <w:p w14:paraId="6B958045" w14:textId="77777777" w:rsidR="0042010F" w:rsidRPr="00E9676F" w:rsidRDefault="002B129B" w:rsidP="0042010F">
      <w:pPr>
        <w:pStyle w:val="Akapitzlist"/>
        <w:numPr>
          <w:ilvl w:val="0"/>
          <w:numId w:val="45"/>
        </w:numPr>
        <w:suppressAutoHyphens/>
        <w:ind w:hanging="720"/>
        <w:contextualSpacing w:val="0"/>
        <w:rPr>
          <w:rFonts w:ascii="Times New Roman" w:hAnsi="Times New Roman"/>
          <w:sz w:val="24"/>
          <w:szCs w:val="24"/>
        </w:rPr>
      </w:pPr>
      <w:r w:rsidRPr="00E9676F">
        <w:rPr>
          <w:rFonts w:ascii="Times New Roman" w:hAnsi="Times New Roman"/>
          <w:sz w:val="24"/>
          <w:szCs w:val="24"/>
        </w:rPr>
        <w:t>w okresie od 01.01.2019 r. do 31.12</w:t>
      </w:r>
      <w:r w:rsidR="0042010F" w:rsidRPr="00E9676F">
        <w:rPr>
          <w:rFonts w:ascii="Times New Roman" w:hAnsi="Times New Roman"/>
          <w:sz w:val="24"/>
          <w:szCs w:val="24"/>
        </w:rPr>
        <w:t xml:space="preserve">.2019 r. – </w:t>
      </w:r>
      <w:r w:rsidRPr="00E9676F">
        <w:rPr>
          <w:rFonts w:ascii="Times New Roman" w:hAnsi="Times New Roman"/>
          <w:sz w:val="24"/>
          <w:szCs w:val="24"/>
        </w:rPr>
        <w:t>281 736</w:t>
      </w:r>
      <w:r w:rsidR="0042010F" w:rsidRPr="00E9676F">
        <w:rPr>
          <w:rFonts w:ascii="Times New Roman" w:hAnsi="Times New Roman"/>
          <w:sz w:val="24"/>
          <w:szCs w:val="24"/>
        </w:rPr>
        <w:t xml:space="preserve"> kWh</w:t>
      </w:r>
    </w:p>
    <w:p w14:paraId="6166D9E4" w14:textId="77777777" w:rsidR="0042010F" w:rsidRPr="0042010F" w:rsidRDefault="0042010F" w:rsidP="0042010F">
      <w:pPr>
        <w:pStyle w:val="Akapitzlist"/>
        <w:suppressAutoHyphens/>
        <w:ind w:left="1996"/>
        <w:contextualSpacing w:val="0"/>
        <w:rPr>
          <w:rFonts w:ascii="Times New Roman" w:hAnsi="Times New Roman"/>
          <w:sz w:val="24"/>
          <w:szCs w:val="24"/>
        </w:rPr>
      </w:pPr>
    </w:p>
    <w:p w14:paraId="41C1DF5D" w14:textId="77777777" w:rsidR="0009150E" w:rsidRPr="0009150E" w:rsidRDefault="0009150E" w:rsidP="0009150E">
      <w:pPr>
        <w:pStyle w:val="Akapitzlist"/>
        <w:numPr>
          <w:ilvl w:val="1"/>
          <w:numId w:val="44"/>
        </w:numPr>
        <w:ind w:left="851"/>
        <w:rPr>
          <w:rFonts w:ascii="Times New Roman" w:hAnsi="Times New Roman"/>
          <w:sz w:val="24"/>
          <w:szCs w:val="24"/>
        </w:rPr>
      </w:pPr>
      <w:r w:rsidRPr="0009150E">
        <w:rPr>
          <w:rFonts w:ascii="Times New Roman" w:hAnsi="Times New Roman" w:cs="Times New Roman"/>
          <w:sz w:val="24"/>
          <w:szCs w:val="24"/>
        </w:rPr>
        <w:t>Każdy z Wykonawców może złożyć ofertę na dwie części zamówienia lub jedną część zamówienia</w:t>
      </w:r>
      <w:r>
        <w:rPr>
          <w:rFonts w:ascii="Times New Roman" w:hAnsi="Times New Roman" w:cs="Times New Roman"/>
          <w:sz w:val="24"/>
          <w:szCs w:val="24"/>
        </w:rPr>
        <w:t>.</w:t>
      </w:r>
    </w:p>
    <w:p w14:paraId="45A2BCF7" w14:textId="77777777" w:rsidR="0009150E" w:rsidRPr="0009150E" w:rsidRDefault="0009150E" w:rsidP="0009150E">
      <w:pPr>
        <w:pStyle w:val="Akapitzlist"/>
        <w:ind w:left="851"/>
        <w:rPr>
          <w:rFonts w:ascii="Times New Roman" w:hAnsi="Times New Roman"/>
          <w:sz w:val="24"/>
          <w:szCs w:val="24"/>
        </w:rPr>
      </w:pPr>
    </w:p>
    <w:p w14:paraId="0F3822D4" w14:textId="77777777" w:rsidR="0009150E" w:rsidRPr="0009150E" w:rsidRDefault="0009150E" w:rsidP="0009150E">
      <w:pPr>
        <w:pStyle w:val="Akapitzlist"/>
        <w:numPr>
          <w:ilvl w:val="1"/>
          <w:numId w:val="44"/>
        </w:numPr>
        <w:ind w:left="851"/>
        <w:rPr>
          <w:rFonts w:ascii="Times New Roman" w:hAnsi="Times New Roman"/>
          <w:sz w:val="24"/>
          <w:szCs w:val="24"/>
        </w:rPr>
      </w:pPr>
      <w:r w:rsidRPr="0009150E">
        <w:rPr>
          <w:rFonts w:ascii="Times New Roman" w:hAnsi="Times New Roman"/>
          <w:sz w:val="24"/>
          <w:szCs w:val="24"/>
        </w:rPr>
        <w:t xml:space="preserve">Szczegółowy zakres zamówienia został określony w </w:t>
      </w:r>
      <w:r w:rsidRPr="0009150E">
        <w:rPr>
          <w:rFonts w:ascii="Times New Roman" w:hAnsi="Times New Roman"/>
          <w:b/>
          <w:sz w:val="24"/>
          <w:szCs w:val="24"/>
        </w:rPr>
        <w:t>Załączniku nr 1A i 1B do SIWZ</w:t>
      </w:r>
      <w:r w:rsidRPr="0009150E">
        <w:rPr>
          <w:rFonts w:ascii="Times New Roman" w:hAnsi="Times New Roman"/>
          <w:sz w:val="24"/>
          <w:szCs w:val="24"/>
        </w:rPr>
        <w:t xml:space="preserve">, zgodnie z przepisami ustawy z dnia 10 kwietnia 1997 r. Prawo energetyczne. Pozostałe warunki dotyczące realizacji zamówienia określone zostały w projekcie umowy sprzedaży energii elektrycznej – </w:t>
      </w:r>
      <w:r w:rsidRPr="0009150E">
        <w:rPr>
          <w:rFonts w:ascii="Times New Roman" w:hAnsi="Times New Roman"/>
          <w:b/>
          <w:sz w:val="24"/>
          <w:szCs w:val="24"/>
        </w:rPr>
        <w:t>Załącznik nr 2 do SIWZ.</w:t>
      </w:r>
    </w:p>
    <w:p w14:paraId="779CE359" w14:textId="77777777" w:rsidR="0009150E" w:rsidRPr="0009150E" w:rsidRDefault="0009150E" w:rsidP="0009150E">
      <w:pPr>
        <w:pStyle w:val="Akapitzlist"/>
        <w:ind w:left="851"/>
        <w:rPr>
          <w:rFonts w:ascii="Times New Roman" w:hAnsi="Times New Roman"/>
          <w:sz w:val="24"/>
          <w:szCs w:val="24"/>
        </w:rPr>
      </w:pPr>
    </w:p>
    <w:p w14:paraId="58CAC059" w14:textId="77777777" w:rsidR="0009150E" w:rsidRPr="0009150E" w:rsidRDefault="0009150E" w:rsidP="0009150E">
      <w:pPr>
        <w:pStyle w:val="Akapitzlist"/>
        <w:numPr>
          <w:ilvl w:val="1"/>
          <w:numId w:val="44"/>
        </w:numPr>
        <w:ind w:left="851"/>
        <w:rPr>
          <w:rFonts w:ascii="Times New Roman" w:hAnsi="Times New Roman"/>
          <w:sz w:val="24"/>
          <w:szCs w:val="24"/>
        </w:rPr>
      </w:pPr>
      <w:r w:rsidRPr="0009150E">
        <w:rPr>
          <w:rFonts w:ascii="Times New Roman" w:hAnsi="Times New Roman"/>
          <w:sz w:val="24"/>
          <w:szCs w:val="24"/>
        </w:rPr>
        <w:t>Dostawa energii elektrycznej odbywać się będzie na warunkach określonych przepisami ustawy z dnia 10 kwietnia 1997 r. – Prawo energetyczne (t.j. Dz. U. z 2017r., poz. 220) oraz zgodnie z wydanymi do tej ustawy przepisami wykonawczymi w szczególności ze standardami jakości obsługi odbiorców określonymi w Rozporządzeniu Ministra Gospodarki z dnia 18 sierpnia 2011 r. w sprawie szczegółowych zasad kształtowania i kalkulacji taryf oraz rozliczeń w obrocie energią elektryczną (Dz. U. z 2013, poz. 1200).</w:t>
      </w:r>
    </w:p>
    <w:p w14:paraId="7541E946" w14:textId="77777777" w:rsidR="00150DDE" w:rsidRPr="00150DDE" w:rsidRDefault="00150DDE" w:rsidP="00150DDE">
      <w:pPr>
        <w:pStyle w:val="Akapitzlist"/>
        <w:suppressAutoHyphens/>
        <w:ind w:left="567"/>
        <w:rPr>
          <w:rFonts w:ascii="Times New Roman" w:hAnsi="Times New Roman"/>
          <w:sz w:val="24"/>
          <w:szCs w:val="24"/>
        </w:rPr>
      </w:pPr>
    </w:p>
    <w:p w14:paraId="7C9F258D" w14:textId="77777777" w:rsidR="00150DDE" w:rsidRPr="00150DDE" w:rsidRDefault="00DB5F1E" w:rsidP="0009150E">
      <w:pPr>
        <w:pStyle w:val="Akapitzlist"/>
        <w:numPr>
          <w:ilvl w:val="1"/>
          <w:numId w:val="44"/>
        </w:numPr>
        <w:tabs>
          <w:tab w:val="clear" w:pos="0"/>
        </w:tabs>
        <w:suppressAutoHyphens/>
        <w:ind w:left="851" w:hanging="709"/>
        <w:rPr>
          <w:rFonts w:ascii="Times New Roman" w:hAnsi="Times New Roman"/>
          <w:sz w:val="24"/>
          <w:szCs w:val="24"/>
        </w:rPr>
      </w:pPr>
      <w:r w:rsidRPr="00150DDE">
        <w:rPr>
          <w:rFonts w:ascii="Times New Roman" w:hAnsi="Times New Roman" w:cs="Times New Roman"/>
          <w:sz w:val="24"/>
          <w:szCs w:val="24"/>
        </w:rPr>
        <w:t>Usługi dystrybucyjne będą świadczone na podstawie odrębnej umowy zawartej przez Zamawiającego z właściwym Ope</w:t>
      </w:r>
      <w:r w:rsidR="00150DDE">
        <w:rPr>
          <w:rFonts w:ascii="Times New Roman" w:hAnsi="Times New Roman" w:cs="Times New Roman"/>
          <w:sz w:val="24"/>
          <w:szCs w:val="24"/>
        </w:rPr>
        <w:t>ratorem Systemu Dystrybucyjnego.</w:t>
      </w:r>
    </w:p>
    <w:p w14:paraId="00708DA2" w14:textId="77777777" w:rsidR="00150DDE" w:rsidRPr="00150DDE" w:rsidRDefault="00150DDE" w:rsidP="00150DDE">
      <w:pPr>
        <w:pStyle w:val="Akapitzlist"/>
        <w:rPr>
          <w:rFonts w:ascii="Times New Roman" w:hAnsi="Times New Roman" w:cs="Times New Roman"/>
          <w:sz w:val="24"/>
          <w:szCs w:val="24"/>
        </w:rPr>
      </w:pPr>
    </w:p>
    <w:p w14:paraId="78F6399E" w14:textId="77777777" w:rsidR="001C654C" w:rsidRPr="00150DDE" w:rsidRDefault="001C654C" w:rsidP="0009150E">
      <w:pPr>
        <w:pStyle w:val="Akapitzlist"/>
        <w:numPr>
          <w:ilvl w:val="1"/>
          <w:numId w:val="44"/>
        </w:numPr>
        <w:tabs>
          <w:tab w:val="clear" w:pos="0"/>
        </w:tabs>
        <w:suppressAutoHyphens/>
        <w:ind w:left="851" w:hanging="709"/>
        <w:rPr>
          <w:rFonts w:ascii="Times New Roman" w:hAnsi="Times New Roman"/>
          <w:sz w:val="24"/>
          <w:szCs w:val="24"/>
        </w:rPr>
      </w:pPr>
      <w:r w:rsidRPr="00150DDE">
        <w:rPr>
          <w:rFonts w:ascii="Times New Roman" w:hAnsi="Times New Roman" w:cs="Times New Roman"/>
          <w:sz w:val="24"/>
          <w:szCs w:val="24"/>
        </w:rPr>
        <w:t>Wymagania stawiane Wykonawcy:</w:t>
      </w:r>
    </w:p>
    <w:p w14:paraId="190D6454" w14:textId="77777777" w:rsidR="00DB5F1E" w:rsidRPr="00DB5F1E" w:rsidRDefault="00DB5F1E" w:rsidP="00DB5F1E">
      <w:pPr>
        <w:pStyle w:val="Akapitzlist"/>
        <w:rPr>
          <w:rFonts w:ascii="Times New Roman" w:hAnsi="Times New Roman" w:cs="Times New Roman"/>
          <w:sz w:val="24"/>
          <w:szCs w:val="24"/>
        </w:rPr>
      </w:pPr>
    </w:p>
    <w:p w14:paraId="31CEA82F" w14:textId="77777777" w:rsidR="00DB5F1E" w:rsidRDefault="00DB5F1E" w:rsidP="00DB5F1E">
      <w:pPr>
        <w:tabs>
          <w:tab w:val="left" w:pos="2835"/>
        </w:tabs>
        <w:spacing w:after="200" w:line="264" w:lineRule="auto"/>
        <w:ind w:left="567"/>
        <w:jc w:val="both"/>
        <w:rPr>
          <w:rFonts w:ascii="Times New Roman" w:hAnsi="Times New Roman" w:cs="Times New Roman"/>
          <w:sz w:val="24"/>
          <w:szCs w:val="24"/>
        </w:rPr>
      </w:pPr>
      <w:r w:rsidRPr="00DB5F1E">
        <w:rPr>
          <w:rFonts w:ascii="Times New Roman" w:hAnsi="Times New Roman" w:cs="Times New Roman"/>
          <w:sz w:val="24"/>
          <w:szCs w:val="24"/>
        </w:rPr>
        <w:t xml:space="preserve">Wykonanie czynności wynikających z pełnomocnictwa, </w:t>
      </w:r>
      <w:r w:rsidRPr="006C228C">
        <w:rPr>
          <w:rFonts w:ascii="Times New Roman" w:hAnsi="Times New Roman" w:cs="Times New Roman"/>
          <w:sz w:val="24"/>
          <w:szCs w:val="24"/>
        </w:rPr>
        <w:t>stanowiącego</w:t>
      </w:r>
      <w:r w:rsidRPr="006C228C">
        <w:rPr>
          <w:rFonts w:ascii="Times New Roman" w:hAnsi="Times New Roman" w:cs="Times New Roman"/>
          <w:b/>
          <w:sz w:val="24"/>
          <w:szCs w:val="24"/>
        </w:rPr>
        <w:t xml:space="preserve"> Załącznik nr 2 do Umowy sprzedaży energii elektrycznej</w:t>
      </w:r>
      <w:r w:rsidRPr="00DB5F1E">
        <w:rPr>
          <w:rFonts w:ascii="Times New Roman" w:hAnsi="Times New Roman" w:cs="Times New Roman"/>
          <w:sz w:val="24"/>
          <w:szCs w:val="24"/>
        </w:rPr>
        <w:t>, zwanej dalej Umową.</w:t>
      </w:r>
    </w:p>
    <w:p w14:paraId="6016D95B" w14:textId="77777777" w:rsidR="00DB5F1E" w:rsidRPr="00A225D8" w:rsidRDefault="00DB5F1E" w:rsidP="00A225D8">
      <w:pPr>
        <w:tabs>
          <w:tab w:val="left" w:pos="2835"/>
        </w:tabs>
        <w:spacing w:after="200" w:line="264" w:lineRule="auto"/>
        <w:ind w:left="709" w:hanging="141"/>
        <w:jc w:val="both"/>
        <w:rPr>
          <w:rFonts w:ascii="Times New Roman" w:hAnsi="Times New Roman" w:cs="Times New Roman"/>
          <w:sz w:val="24"/>
          <w:szCs w:val="24"/>
        </w:rPr>
      </w:pPr>
      <w:r w:rsidRPr="00DB5F1E">
        <w:rPr>
          <w:rFonts w:ascii="Times New Roman" w:hAnsi="Times New Roman" w:cs="Times New Roman"/>
          <w:sz w:val="24"/>
          <w:szCs w:val="24"/>
        </w:rPr>
        <w:lastRenderedPageBreak/>
        <w:t xml:space="preserve"> Zamawiający udzieli wyłonionemu w postępowaniu Wykonawcy pełnomocnictwa do:</w:t>
      </w:r>
    </w:p>
    <w:p w14:paraId="679D606E" w14:textId="77777777" w:rsidR="00DB5F1E" w:rsidRPr="00AC12B5" w:rsidRDefault="00DB5F1E" w:rsidP="00DB5F1E">
      <w:pPr>
        <w:pStyle w:val="Akapitzlist"/>
        <w:tabs>
          <w:tab w:val="left" w:pos="2835"/>
        </w:tabs>
        <w:spacing w:after="200" w:line="264" w:lineRule="auto"/>
        <w:ind w:left="567"/>
        <w:jc w:val="both"/>
        <w:rPr>
          <w:rFonts w:ascii="Times New Roman" w:hAnsi="Times New Roman" w:cs="Times New Roman"/>
          <w:sz w:val="24"/>
          <w:szCs w:val="24"/>
        </w:rPr>
      </w:pPr>
    </w:p>
    <w:p w14:paraId="1B895D24" w14:textId="77777777" w:rsidR="00B52D30" w:rsidRPr="00B52D30" w:rsidRDefault="00B52D30" w:rsidP="00B52D30">
      <w:pPr>
        <w:pStyle w:val="Akapitzlist"/>
        <w:numPr>
          <w:ilvl w:val="0"/>
          <w:numId w:val="37"/>
        </w:numPr>
        <w:suppressAutoHyphens/>
        <w:spacing w:before="240" w:after="200" w:line="264" w:lineRule="auto"/>
        <w:jc w:val="both"/>
        <w:rPr>
          <w:rFonts w:ascii="Times New Roman" w:hAnsi="Times New Roman"/>
          <w:vanish/>
          <w:sz w:val="24"/>
        </w:rPr>
      </w:pPr>
    </w:p>
    <w:p w14:paraId="7FC6E73F" w14:textId="77777777" w:rsidR="00B52D30" w:rsidRPr="00B52D30" w:rsidRDefault="00B52D30" w:rsidP="00B52D30">
      <w:pPr>
        <w:pStyle w:val="Akapitzlist"/>
        <w:numPr>
          <w:ilvl w:val="1"/>
          <w:numId w:val="37"/>
        </w:numPr>
        <w:suppressAutoHyphens/>
        <w:spacing w:before="240" w:after="200" w:line="264" w:lineRule="auto"/>
        <w:jc w:val="both"/>
        <w:rPr>
          <w:rFonts w:ascii="Times New Roman" w:hAnsi="Times New Roman"/>
          <w:vanish/>
          <w:sz w:val="24"/>
        </w:rPr>
      </w:pPr>
    </w:p>
    <w:p w14:paraId="0CA24C6F" w14:textId="77777777" w:rsidR="00B52D30" w:rsidRPr="00B52D30" w:rsidRDefault="00B52D30" w:rsidP="00B52D30">
      <w:pPr>
        <w:pStyle w:val="Akapitzlist"/>
        <w:numPr>
          <w:ilvl w:val="1"/>
          <w:numId w:val="37"/>
        </w:numPr>
        <w:suppressAutoHyphens/>
        <w:spacing w:before="240" w:after="200" w:line="264" w:lineRule="auto"/>
        <w:jc w:val="both"/>
        <w:rPr>
          <w:rFonts w:ascii="Times New Roman" w:hAnsi="Times New Roman"/>
          <w:vanish/>
          <w:sz w:val="24"/>
        </w:rPr>
      </w:pPr>
    </w:p>
    <w:p w14:paraId="495AEB35" w14:textId="77777777" w:rsidR="00DB5F1E" w:rsidRPr="00B52D30" w:rsidRDefault="00A06098" w:rsidP="00B52D30">
      <w:pPr>
        <w:pStyle w:val="Akapitzlist"/>
        <w:numPr>
          <w:ilvl w:val="2"/>
          <w:numId w:val="46"/>
        </w:numPr>
        <w:suppressAutoHyphens/>
        <w:spacing w:before="240" w:after="200" w:line="264" w:lineRule="auto"/>
        <w:ind w:left="993"/>
        <w:jc w:val="both"/>
        <w:rPr>
          <w:rStyle w:val="Teksttreci"/>
          <w:rFonts w:ascii="Times New Roman" w:eastAsiaTheme="minorHAnsi" w:hAnsi="Times New Roman" w:cstheme="minorBidi"/>
          <w:color w:val="auto"/>
          <w:sz w:val="24"/>
          <w:szCs w:val="22"/>
        </w:rPr>
      </w:pPr>
      <w:r w:rsidRPr="00B52D30">
        <w:rPr>
          <w:rFonts w:ascii="Times New Roman" w:hAnsi="Times New Roman"/>
          <w:sz w:val="24"/>
        </w:rPr>
        <w:t>Powiadomienia właściwego Operatora Systemu Dystrybucyjnego o zawarciu umowy sprzedaży energii elektrycznej oraz o planowanym terminie rozpoczęcia sprzedaży energii elektrycznej</w:t>
      </w:r>
      <w:r w:rsidRPr="00B52D30">
        <w:rPr>
          <w:rStyle w:val="Teksttreci"/>
          <w:rFonts w:ascii="Times New Roman" w:hAnsi="Times New Roman" w:cs="Times New Roman"/>
          <w:sz w:val="18"/>
        </w:rPr>
        <w:t>.</w:t>
      </w:r>
    </w:p>
    <w:p w14:paraId="3FFE2287" w14:textId="77777777" w:rsidR="00DB5F1E" w:rsidRPr="00B52ECF" w:rsidRDefault="00A06098" w:rsidP="00B52D30">
      <w:pPr>
        <w:pStyle w:val="Akapitzlist"/>
        <w:numPr>
          <w:ilvl w:val="2"/>
          <w:numId w:val="46"/>
        </w:numPr>
        <w:suppressAutoHyphens/>
        <w:spacing w:before="240" w:after="200" w:line="264" w:lineRule="auto"/>
        <w:ind w:left="993"/>
        <w:jc w:val="both"/>
        <w:rPr>
          <w:rFonts w:ascii="Times New Roman" w:hAnsi="Times New Roman"/>
          <w:sz w:val="24"/>
        </w:rPr>
      </w:pPr>
      <w:r w:rsidRPr="00B52ECF">
        <w:rPr>
          <w:rFonts w:ascii="Times New Roman" w:hAnsi="Times New Roman"/>
          <w:sz w:val="24"/>
        </w:rPr>
        <w:t xml:space="preserve">Złożenia </w:t>
      </w:r>
      <w:r w:rsidRPr="00B52ECF">
        <w:rPr>
          <w:rStyle w:val="Teksttreci"/>
          <w:rFonts w:ascii="Times New Roman" w:hAnsi="Times New Roman" w:cs="Times New Roman"/>
          <w:sz w:val="24"/>
          <w:szCs w:val="22"/>
        </w:rPr>
        <w:t>oświadczenia o wypowiedzeniu dotychczas obowiązującej umowy kompleksowej (sprzedaż energii elektrycznej i świadczenie usług dystrybucji), umowy sprzedażowej, umowy dystrybucyjnej lub złożenia oświadczenia o rozwiązaniu umowy kompleksowej (sprzedaż energii elektrycznej i świadczenie usług dystrybucji), umowy sprzedażowej, umowy dystrybucyjnej w trybie zgodnego porozumienia stron</w:t>
      </w:r>
      <w:r w:rsidR="006F4CFB">
        <w:rPr>
          <w:rStyle w:val="Teksttreci"/>
          <w:rFonts w:ascii="Times New Roman" w:hAnsi="Times New Roman" w:cs="Times New Roman"/>
          <w:sz w:val="24"/>
          <w:szCs w:val="22"/>
        </w:rPr>
        <w:t xml:space="preserve"> </w:t>
      </w:r>
      <w:r w:rsidRPr="00B52ECF">
        <w:rPr>
          <w:rFonts w:ascii="Times New Roman" w:hAnsi="Times New Roman"/>
          <w:sz w:val="24"/>
        </w:rPr>
        <w:t xml:space="preserve">dla punktów poboru energii elektrycznej zawartych w </w:t>
      </w:r>
      <w:r w:rsidRPr="00B52ECF">
        <w:rPr>
          <w:rFonts w:ascii="Times New Roman" w:hAnsi="Times New Roman"/>
          <w:b/>
          <w:sz w:val="24"/>
        </w:rPr>
        <w:t>Załączniku nr 1do Umowy</w:t>
      </w:r>
      <w:r w:rsidRPr="00B52ECF">
        <w:rPr>
          <w:rFonts w:ascii="Times New Roman" w:hAnsi="Times New Roman"/>
          <w:sz w:val="24"/>
        </w:rPr>
        <w:t xml:space="preserve">, </w:t>
      </w:r>
      <w:r w:rsidRPr="00B52ECF">
        <w:rPr>
          <w:rFonts w:ascii="Times New Roman" w:hAnsi="Times New Roman"/>
          <w:spacing w:val="4"/>
          <w:sz w:val="24"/>
        </w:rPr>
        <w:t xml:space="preserve">zgodnie z harmonogramem wypowiadania umów zawartym w </w:t>
      </w:r>
      <w:r w:rsidRPr="00B52ECF">
        <w:rPr>
          <w:rFonts w:ascii="Times New Roman" w:hAnsi="Times New Roman"/>
          <w:b/>
          <w:spacing w:val="4"/>
          <w:sz w:val="24"/>
        </w:rPr>
        <w:t>Załączniku nr 1 do Umowy.</w:t>
      </w:r>
    </w:p>
    <w:p w14:paraId="137F5975" w14:textId="77777777" w:rsidR="00001BC1" w:rsidRPr="00B52ECF" w:rsidRDefault="00A06098" w:rsidP="00B52D30">
      <w:pPr>
        <w:pStyle w:val="Akapitzlist"/>
        <w:numPr>
          <w:ilvl w:val="2"/>
          <w:numId w:val="46"/>
        </w:numPr>
        <w:suppressAutoHyphens/>
        <w:spacing w:before="240" w:after="200" w:line="264" w:lineRule="auto"/>
        <w:ind w:left="993"/>
        <w:jc w:val="both"/>
        <w:rPr>
          <w:rFonts w:ascii="Times New Roman" w:hAnsi="Times New Roman"/>
          <w:sz w:val="24"/>
        </w:rPr>
      </w:pPr>
      <w:r w:rsidRPr="00B52ECF">
        <w:rPr>
          <w:rFonts w:ascii="Times New Roman" w:hAnsi="Times New Roman"/>
          <w:sz w:val="24"/>
        </w:rPr>
        <w:t xml:space="preserve">Uzyskania w razie potrzeby od dotychczasowego sprzedawcy informacji o numerze, dacie zawarcia, terminie obowiązywania i okresie wypowiedzenia dotychczas obowiązującej umowy sprzedaży energii elektrycznej i świadczenia usług dystrybucji, bądź umowy </w:t>
      </w:r>
      <w:r w:rsidR="00001BC1" w:rsidRPr="00B52ECF">
        <w:rPr>
          <w:rFonts w:ascii="Times New Roman" w:hAnsi="Times New Roman"/>
          <w:sz w:val="24"/>
        </w:rPr>
        <w:t>sprzedaży energii elektrycznej.</w:t>
      </w:r>
    </w:p>
    <w:p w14:paraId="17978AC3" w14:textId="77777777" w:rsidR="00001BC1" w:rsidRPr="00B52ECF" w:rsidRDefault="00A06098" w:rsidP="00B52D30">
      <w:pPr>
        <w:pStyle w:val="Akapitzlist"/>
        <w:numPr>
          <w:ilvl w:val="2"/>
          <w:numId w:val="46"/>
        </w:numPr>
        <w:suppressAutoHyphens/>
        <w:spacing w:after="200" w:line="264" w:lineRule="auto"/>
        <w:ind w:left="993"/>
        <w:jc w:val="both"/>
        <w:rPr>
          <w:rFonts w:ascii="Times New Roman" w:hAnsi="Times New Roman"/>
          <w:sz w:val="24"/>
        </w:rPr>
      </w:pPr>
      <w:r w:rsidRPr="00B52ECF">
        <w:rPr>
          <w:rFonts w:ascii="Times New Roman" w:hAnsi="Times New Roman"/>
          <w:sz w:val="24"/>
        </w:rPr>
        <w:t>Reprezentowania Zamawiającego przed właściwym Operatorem Systemu Dystrybucyjnego podczas procesu zawierania Umów Dystrybucyjnych w tym podpisania i złożenia w imieniu Zamawiającego</w:t>
      </w:r>
      <w:r w:rsidR="006F4CFB">
        <w:rPr>
          <w:rFonts w:ascii="Times New Roman" w:hAnsi="Times New Roman"/>
          <w:sz w:val="24"/>
        </w:rPr>
        <w:t xml:space="preserve"> </w:t>
      </w:r>
      <w:r w:rsidRPr="00B52ECF">
        <w:rPr>
          <w:rFonts w:ascii="Times New Roman" w:hAnsi="Times New Roman"/>
          <w:sz w:val="24"/>
        </w:rPr>
        <w:t xml:space="preserve">wniosku o zawarcie umowy dystrybucyjnej. </w:t>
      </w:r>
    </w:p>
    <w:p w14:paraId="2BB32997" w14:textId="77777777" w:rsidR="00001BC1" w:rsidRPr="00B52ECF" w:rsidRDefault="00A06098" w:rsidP="00B52D30">
      <w:pPr>
        <w:pStyle w:val="Akapitzlist"/>
        <w:numPr>
          <w:ilvl w:val="2"/>
          <w:numId w:val="46"/>
        </w:numPr>
        <w:suppressAutoHyphens/>
        <w:spacing w:after="200" w:line="264" w:lineRule="auto"/>
        <w:ind w:left="993"/>
        <w:jc w:val="both"/>
        <w:rPr>
          <w:rFonts w:ascii="Times New Roman" w:hAnsi="Times New Roman"/>
          <w:sz w:val="24"/>
        </w:rPr>
      </w:pPr>
      <w:r w:rsidRPr="00B52ECF">
        <w:rPr>
          <w:rFonts w:ascii="Times New Roman" w:hAnsi="Times New Roman"/>
          <w:sz w:val="24"/>
        </w:rPr>
        <w:t xml:space="preserve">Reprezentowania Zamawiającego przed Operatorem Sieci Dystrybucyjnej w sprawach związanych z zawarciem umowy o świadczenie usług dystrybucji dla nowego przyłączenia (brak dotychczasowej umowy) w tym podpisania i złożenia w imieniu Zamawiającego. </w:t>
      </w:r>
    </w:p>
    <w:p w14:paraId="134F5C07" w14:textId="77777777" w:rsidR="00001BC1" w:rsidRPr="00B52ECF" w:rsidRDefault="00A06098" w:rsidP="00B52D30">
      <w:pPr>
        <w:pStyle w:val="Akapitzlist"/>
        <w:numPr>
          <w:ilvl w:val="2"/>
          <w:numId w:val="46"/>
        </w:numPr>
        <w:suppressAutoHyphens/>
        <w:spacing w:after="200" w:line="264" w:lineRule="auto"/>
        <w:ind w:left="993"/>
        <w:jc w:val="both"/>
        <w:rPr>
          <w:rFonts w:ascii="Times New Roman" w:hAnsi="Times New Roman"/>
          <w:sz w:val="24"/>
        </w:rPr>
      </w:pPr>
      <w:r w:rsidRPr="00B52ECF">
        <w:rPr>
          <w:rFonts w:ascii="Times New Roman" w:hAnsi="Times New Roman"/>
          <w:sz w:val="24"/>
        </w:rPr>
        <w:t>Wystąpienia do Operatora Sieci Dystrybucyjnej z wnioskiem o zmianę płatnika, danych adresowych ppe, grupy taryfowej, mocy umownej dla punktów poboru energii elektrycznej określonych w załączniku nr 1 do umowy podczas realizacji umowy na wcześniejszy wniosek Zamawiającego.</w:t>
      </w:r>
    </w:p>
    <w:p w14:paraId="668A27AC" w14:textId="77777777" w:rsidR="00A06098" w:rsidRDefault="00A06098" w:rsidP="00B52D30">
      <w:pPr>
        <w:pStyle w:val="Akapitzlist"/>
        <w:numPr>
          <w:ilvl w:val="2"/>
          <w:numId w:val="46"/>
        </w:numPr>
        <w:suppressAutoHyphens/>
        <w:spacing w:after="200" w:line="264" w:lineRule="auto"/>
        <w:ind w:left="993"/>
        <w:jc w:val="both"/>
        <w:rPr>
          <w:rFonts w:ascii="Times New Roman" w:hAnsi="Times New Roman"/>
          <w:sz w:val="24"/>
        </w:rPr>
      </w:pPr>
      <w:r w:rsidRPr="00B52ECF">
        <w:rPr>
          <w:rFonts w:ascii="Times New Roman" w:hAnsi="Times New Roman"/>
          <w:sz w:val="24"/>
        </w:rPr>
        <w:t xml:space="preserve">Reprezentowania Zamawiającego w kontaktach z dotychczasowym Sprzedawcą energii elektrycznej lub Operatorem Systemu Dystrybucji w sprawach związanych  z procesem zmiany Sprzedawcy, dotyczy punktów zamieszczonych w </w:t>
      </w:r>
      <w:r w:rsidRPr="00B52ECF">
        <w:rPr>
          <w:rFonts w:ascii="Times New Roman" w:hAnsi="Times New Roman"/>
          <w:b/>
          <w:sz w:val="24"/>
        </w:rPr>
        <w:t>Załączniku nr 1 do Umowy.</w:t>
      </w:r>
    </w:p>
    <w:p w14:paraId="5D20D4FD" w14:textId="77777777" w:rsidR="001877E2" w:rsidRPr="00B52ECF" w:rsidRDefault="001877E2" w:rsidP="001877E2">
      <w:pPr>
        <w:pStyle w:val="Akapitzlist"/>
        <w:suppressAutoHyphens/>
        <w:spacing w:after="200" w:line="264" w:lineRule="auto"/>
        <w:ind w:left="993"/>
        <w:jc w:val="both"/>
        <w:rPr>
          <w:rFonts w:ascii="Times New Roman" w:hAnsi="Times New Roman"/>
          <w:sz w:val="24"/>
        </w:rPr>
      </w:pPr>
    </w:p>
    <w:p w14:paraId="4F97D024" w14:textId="77777777" w:rsidR="00150DDE" w:rsidRDefault="00743F55" w:rsidP="00B52D30">
      <w:pPr>
        <w:pStyle w:val="Akapitzlist"/>
        <w:numPr>
          <w:ilvl w:val="1"/>
          <w:numId w:val="46"/>
        </w:numPr>
        <w:spacing w:after="200" w:line="264" w:lineRule="auto"/>
        <w:jc w:val="both"/>
        <w:rPr>
          <w:rFonts w:ascii="Times New Roman" w:hAnsi="Times New Roman" w:cs="Times New Roman"/>
          <w:sz w:val="24"/>
          <w:szCs w:val="24"/>
        </w:rPr>
      </w:pPr>
      <w:r w:rsidRPr="00150DDE">
        <w:rPr>
          <w:rFonts w:ascii="Times New Roman" w:hAnsi="Times New Roman" w:cs="Times New Roman"/>
          <w:sz w:val="24"/>
          <w:szCs w:val="24"/>
        </w:rPr>
        <w:t>Obowiązujące</w:t>
      </w:r>
      <w:r w:rsidR="006F4CFB">
        <w:rPr>
          <w:rFonts w:ascii="Times New Roman" w:hAnsi="Times New Roman" w:cs="Times New Roman"/>
          <w:sz w:val="24"/>
          <w:szCs w:val="24"/>
        </w:rPr>
        <w:t xml:space="preserve"> </w:t>
      </w:r>
      <w:r w:rsidR="001C654C" w:rsidRPr="00150DDE">
        <w:rPr>
          <w:rFonts w:ascii="Times New Roman" w:hAnsi="Times New Roman" w:cs="Times New Roman"/>
          <w:sz w:val="24"/>
          <w:szCs w:val="24"/>
        </w:rPr>
        <w:t>umowy</w:t>
      </w:r>
      <w:r w:rsidR="00001BC1" w:rsidRPr="00150DDE">
        <w:rPr>
          <w:rFonts w:ascii="Times New Roman" w:hAnsi="Times New Roman" w:cs="Times New Roman"/>
          <w:sz w:val="24"/>
          <w:szCs w:val="24"/>
        </w:rPr>
        <w:t xml:space="preserve"> sprzedaży</w:t>
      </w:r>
      <w:r w:rsidR="001C654C" w:rsidRPr="00150DDE">
        <w:rPr>
          <w:rFonts w:ascii="Times New Roman" w:hAnsi="Times New Roman" w:cs="Times New Roman"/>
          <w:sz w:val="24"/>
          <w:szCs w:val="24"/>
        </w:rPr>
        <w:t xml:space="preserve"> energii elektrycznej z dotychczasowymi sprzedawcami energii elektrycznej dla punktów poboru energii elektrycznej zawartych w </w:t>
      </w:r>
      <w:r w:rsidR="001C654C" w:rsidRPr="00150DDE">
        <w:rPr>
          <w:rFonts w:ascii="Times New Roman" w:hAnsi="Times New Roman" w:cs="Times New Roman"/>
          <w:b/>
          <w:sz w:val="24"/>
          <w:szCs w:val="24"/>
        </w:rPr>
        <w:t xml:space="preserve">załączniku nr </w:t>
      </w:r>
      <w:r w:rsidR="001C654C" w:rsidRPr="007126DA">
        <w:rPr>
          <w:rFonts w:ascii="Times New Roman" w:hAnsi="Times New Roman" w:cs="Times New Roman"/>
          <w:b/>
          <w:sz w:val="24"/>
          <w:szCs w:val="24"/>
        </w:rPr>
        <w:t>1</w:t>
      </w:r>
      <w:r w:rsidR="00737067" w:rsidRPr="007126DA">
        <w:rPr>
          <w:rFonts w:ascii="Times New Roman" w:hAnsi="Times New Roman" w:cs="Times New Roman"/>
          <w:b/>
          <w:sz w:val="24"/>
          <w:szCs w:val="24"/>
        </w:rPr>
        <w:t>A i 1B</w:t>
      </w:r>
      <w:r w:rsidR="001C654C" w:rsidRPr="007126DA">
        <w:rPr>
          <w:rFonts w:ascii="Times New Roman" w:hAnsi="Times New Roman" w:cs="Times New Roman"/>
          <w:b/>
          <w:sz w:val="24"/>
          <w:szCs w:val="24"/>
        </w:rPr>
        <w:t>do SIWZ</w:t>
      </w:r>
      <w:r w:rsidR="001C654C" w:rsidRPr="007126DA">
        <w:rPr>
          <w:rFonts w:ascii="Times New Roman" w:hAnsi="Times New Roman" w:cs="Times New Roman"/>
          <w:sz w:val="24"/>
          <w:szCs w:val="24"/>
        </w:rPr>
        <w:t xml:space="preserve"> zawarte są</w:t>
      </w:r>
      <w:r w:rsidR="006F4CFB">
        <w:rPr>
          <w:rFonts w:ascii="Times New Roman" w:hAnsi="Times New Roman" w:cs="Times New Roman"/>
          <w:sz w:val="24"/>
          <w:szCs w:val="24"/>
        </w:rPr>
        <w:t xml:space="preserve"> </w:t>
      </w:r>
      <w:r w:rsidR="001C654C" w:rsidRPr="007126DA">
        <w:rPr>
          <w:rFonts w:ascii="Times New Roman" w:hAnsi="Times New Roman" w:cs="Times New Roman"/>
          <w:sz w:val="24"/>
          <w:szCs w:val="24"/>
        </w:rPr>
        <w:t>na</w:t>
      </w:r>
      <w:r w:rsidR="001C654C" w:rsidRPr="00150DDE">
        <w:rPr>
          <w:rFonts w:ascii="Times New Roman" w:hAnsi="Times New Roman" w:cs="Times New Roman"/>
          <w:sz w:val="24"/>
          <w:szCs w:val="24"/>
        </w:rPr>
        <w:t xml:space="preserve"> czas określony, a dokładny opis dla każdego z punktów PPE znajduje się w kolumnie „Okres obowiązywania obecnej umowy sprzedażowej”.</w:t>
      </w:r>
    </w:p>
    <w:p w14:paraId="0E18D3F1" w14:textId="77777777" w:rsidR="001877E2" w:rsidRDefault="001877E2" w:rsidP="001877E2">
      <w:pPr>
        <w:pStyle w:val="Akapitzlist"/>
        <w:spacing w:after="200" w:line="264" w:lineRule="auto"/>
        <w:ind w:left="480"/>
        <w:jc w:val="both"/>
        <w:rPr>
          <w:rFonts w:ascii="Times New Roman" w:hAnsi="Times New Roman" w:cs="Times New Roman"/>
          <w:sz w:val="24"/>
          <w:szCs w:val="24"/>
        </w:rPr>
      </w:pPr>
    </w:p>
    <w:p w14:paraId="69877660" w14:textId="77777777" w:rsidR="00001BC1" w:rsidRPr="00150DDE" w:rsidRDefault="001C654C" w:rsidP="00B52D30">
      <w:pPr>
        <w:pStyle w:val="Akapitzlist"/>
        <w:numPr>
          <w:ilvl w:val="1"/>
          <w:numId w:val="46"/>
        </w:numPr>
        <w:spacing w:after="200" w:line="264" w:lineRule="auto"/>
        <w:jc w:val="both"/>
        <w:rPr>
          <w:rFonts w:ascii="Times New Roman" w:hAnsi="Times New Roman" w:cs="Times New Roman"/>
          <w:sz w:val="24"/>
          <w:szCs w:val="24"/>
        </w:rPr>
      </w:pPr>
      <w:r w:rsidRPr="00150DDE">
        <w:rPr>
          <w:rFonts w:ascii="Times New Roman" w:eastAsia="Times New Roman" w:hAnsi="Times New Roman" w:cs="Times New Roman"/>
          <w:sz w:val="24"/>
          <w:szCs w:val="24"/>
          <w:lang w:eastAsia="pl-PL"/>
        </w:rPr>
        <w:t xml:space="preserve">W </w:t>
      </w:r>
      <w:r w:rsidRPr="00150DDE">
        <w:rPr>
          <w:rFonts w:ascii="Times New Roman" w:eastAsia="Times New Roman" w:hAnsi="Times New Roman" w:cs="Times New Roman"/>
          <w:b/>
          <w:sz w:val="24"/>
          <w:szCs w:val="24"/>
          <w:lang w:eastAsia="pl-PL"/>
        </w:rPr>
        <w:t xml:space="preserve">załączniku nr </w:t>
      </w:r>
      <w:r w:rsidRPr="007C4E4B">
        <w:rPr>
          <w:rFonts w:ascii="Times New Roman" w:eastAsia="Times New Roman" w:hAnsi="Times New Roman" w:cs="Times New Roman"/>
          <w:b/>
          <w:sz w:val="24"/>
          <w:szCs w:val="24"/>
          <w:lang w:eastAsia="pl-PL"/>
        </w:rPr>
        <w:t>1</w:t>
      </w:r>
      <w:r w:rsidR="00737067" w:rsidRPr="007C4E4B">
        <w:rPr>
          <w:rFonts w:ascii="Times New Roman" w:eastAsia="Times New Roman" w:hAnsi="Times New Roman" w:cs="Times New Roman"/>
          <w:b/>
          <w:sz w:val="24"/>
          <w:szCs w:val="24"/>
          <w:lang w:eastAsia="pl-PL"/>
        </w:rPr>
        <w:t>A i 1B</w:t>
      </w:r>
      <w:r w:rsidR="00420A02" w:rsidRPr="007C4E4B">
        <w:rPr>
          <w:rFonts w:ascii="Times New Roman" w:eastAsia="Times New Roman" w:hAnsi="Times New Roman" w:cs="Times New Roman"/>
          <w:b/>
          <w:sz w:val="24"/>
          <w:szCs w:val="24"/>
          <w:lang w:eastAsia="pl-PL"/>
        </w:rPr>
        <w:t xml:space="preserve">do </w:t>
      </w:r>
      <w:r w:rsidRPr="007C4E4B">
        <w:rPr>
          <w:rFonts w:ascii="Times New Roman" w:eastAsia="Times New Roman" w:hAnsi="Times New Roman" w:cs="Times New Roman"/>
          <w:b/>
          <w:sz w:val="24"/>
          <w:szCs w:val="24"/>
          <w:lang w:eastAsia="pl-PL"/>
        </w:rPr>
        <w:t>SIWZ</w:t>
      </w:r>
      <w:r w:rsidRPr="00150DDE">
        <w:rPr>
          <w:rFonts w:ascii="Times New Roman" w:eastAsia="Times New Roman" w:hAnsi="Times New Roman" w:cs="Times New Roman"/>
          <w:sz w:val="24"/>
          <w:szCs w:val="24"/>
          <w:lang w:eastAsia="pl-PL"/>
        </w:rPr>
        <w:t xml:space="preserve"> informacyjnie wskazano parametry </w:t>
      </w:r>
      <w:r w:rsidRPr="00150DDE">
        <w:rPr>
          <w:rFonts w:ascii="Times New Roman" w:hAnsi="Times New Roman" w:cs="Times New Roman"/>
          <w:sz w:val="24"/>
          <w:szCs w:val="24"/>
        </w:rPr>
        <w:t xml:space="preserve">(grupa taryfowa, moce), które różnić się mogą od aktualnie obowiązujących lub mogą podlegać zmianie w trakcie trwania </w:t>
      </w:r>
      <w:r w:rsidR="00AB13A5" w:rsidRPr="00150DDE">
        <w:rPr>
          <w:rFonts w:ascii="Times New Roman" w:hAnsi="Times New Roman" w:cs="Times New Roman"/>
          <w:sz w:val="24"/>
          <w:szCs w:val="24"/>
        </w:rPr>
        <w:t xml:space="preserve">umowy </w:t>
      </w:r>
      <w:r w:rsidRPr="00150DDE">
        <w:rPr>
          <w:rFonts w:ascii="Times New Roman" w:hAnsi="Times New Roman" w:cs="Times New Roman"/>
          <w:sz w:val="24"/>
          <w:szCs w:val="24"/>
        </w:rPr>
        <w:t xml:space="preserve">energii elektrycznej. </w:t>
      </w:r>
    </w:p>
    <w:p w14:paraId="0CD53910" w14:textId="77777777" w:rsidR="00001BC1" w:rsidRPr="00001BC1" w:rsidRDefault="00001BC1" w:rsidP="00001BC1">
      <w:pPr>
        <w:pStyle w:val="Akapitzlist"/>
        <w:rPr>
          <w:rFonts w:ascii="Times New Roman" w:eastAsia="Times New Roman" w:hAnsi="Times New Roman" w:cs="Times New Roman"/>
          <w:sz w:val="24"/>
          <w:szCs w:val="24"/>
          <w:lang w:eastAsia="pl-PL"/>
        </w:rPr>
      </w:pPr>
    </w:p>
    <w:p w14:paraId="6AFADBC6" w14:textId="77777777" w:rsidR="00001BC1" w:rsidRDefault="001C654C" w:rsidP="00B52D30">
      <w:pPr>
        <w:pStyle w:val="Akapitzlist"/>
        <w:numPr>
          <w:ilvl w:val="1"/>
          <w:numId w:val="46"/>
        </w:numPr>
        <w:spacing w:after="200" w:line="264" w:lineRule="auto"/>
        <w:ind w:left="426"/>
        <w:jc w:val="both"/>
        <w:rPr>
          <w:rFonts w:ascii="Times New Roman" w:hAnsi="Times New Roman" w:cs="Times New Roman"/>
          <w:sz w:val="24"/>
          <w:szCs w:val="24"/>
        </w:rPr>
      </w:pPr>
      <w:r w:rsidRPr="00001BC1">
        <w:rPr>
          <w:rFonts w:ascii="Times New Roman" w:eastAsia="Times New Roman" w:hAnsi="Times New Roman" w:cs="Times New Roman"/>
          <w:sz w:val="24"/>
          <w:szCs w:val="24"/>
          <w:lang w:eastAsia="pl-PL"/>
        </w:rPr>
        <w:t xml:space="preserve">Zamawiający przewiduje możliwość zwiększania dostaw energii elektrycznej </w:t>
      </w:r>
      <w:r w:rsidRPr="00001BC1">
        <w:rPr>
          <w:rFonts w:ascii="Times New Roman" w:hAnsi="Times New Roman" w:cs="Times New Roman"/>
          <w:sz w:val="24"/>
          <w:szCs w:val="24"/>
        </w:rPr>
        <w:t>z zastosowaniem prawa opcji, o którym mowa w art. 34 ust 5 ustawy Pzp. Prawem opcji jest mo</w:t>
      </w:r>
      <w:r w:rsidRPr="00001BC1">
        <w:rPr>
          <w:rFonts w:ascii="Times New Roman" w:eastAsia="TimesNewRoman" w:hAnsi="Times New Roman" w:cs="Times New Roman"/>
          <w:sz w:val="24"/>
          <w:szCs w:val="24"/>
        </w:rPr>
        <w:t>ż</w:t>
      </w:r>
      <w:r w:rsidRPr="00001BC1">
        <w:rPr>
          <w:rFonts w:ascii="Times New Roman" w:hAnsi="Times New Roman" w:cs="Times New Roman"/>
          <w:sz w:val="24"/>
          <w:szCs w:val="24"/>
        </w:rPr>
        <w:t>liwo</w:t>
      </w:r>
      <w:r w:rsidRPr="00001BC1">
        <w:rPr>
          <w:rFonts w:ascii="Times New Roman" w:eastAsia="TimesNewRoman" w:hAnsi="Times New Roman" w:cs="Times New Roman"/>
          <w:sz w:val="24"/>
          <w:szCs w:val="24"/>
        </w:rPr>
        <w:t xml:space="preserve">ść </w:t>
      </w:r>
      <w:r w:rsidRPr="00001BC1">
        <w:rPr>
          <w:rFonts w:ascii="Times New Roman" w:hAnsi="Times New Roman" w:cs="Times New Roman"/>
          <w:sz w:val="24"/>
          <w:szCs w:val="24"/>
        </w:rPr>
        <w:t>zwi</w:t>
      </w:r>
      <w:r w:rsidRPr="00001BC1">
        <w:rPr>
          <w:rFonts w:ascii="Times New Roman" w:eastAsia="TimesNewRoman" w:hAnsi="Times New Roman" w:cs="Times New Roman"/>
          <w:sz w:val="24"/>
          <w:szCs w:val="24"/>
        </w:rPr>
        <w:t>ę</w:t>
      </w:r>
      <w:r w:rsidRPr="00001BC1">
        <w:rPr>
          <w:rFonts w:ascii="Times New Roman" w:hAnsi="Times New Roman" w:cs="Times New Roman"/>
          <w:sz w:val="24"/>
          <w:szCs w:val="24"/>
        </w:rPr>
        <w:t xml:space="preserve">kszenia dostaw energii elektrycznej </w:t>
      </w:r>
      <w:r w:rsidR="00986C8F" w:rsidRPr="00001BC1">
        <w:rPr>
          <w:rFonts w:ascii="Times New Roman" w:hAnsi="Times New Roman" w:cs="Times New Roman"/>
          <w:sz w:val="24"/>
          <w:szCs w:val="24"/>
        </w:rPr>
        <w:t>na warunkach zawartej umowy do</w:t>
      </w:r>
      <w:r w:rsidRPr="00001BC1">
        <w:rPr>
          <w:rFonts w:ascii="Times New Roman" w:hAnsi="Times New Roman" w:cs="Times New Roman"/>
          <w:sz w:val="24"/>
          <w:szCs w:val="24"/>
        </w:rPr>
        <w:t xml:space="preserve"> 30 </w:t>
      </w:r>
      <w:r w:rsidRPr="00001BC1">
        <w:rPr>
          <w:rFonts w:ascii="Times New Roman" w:hAnsi="Times New Roman" w:cs="Times New Roman"/>
          <w:sz w:val="24"/>
          <w:szCs w:val="24"/>
        </w:rPr>
        <w:lastRenderedPageBreak/>
        <w:t>% zamówienia podstawowego. Zamawiający uzale</w:t>
      </w:r>
      <w:r w:rsidRPr="00001BC1">
        <w:rPr>
          <w:rFonts w:ascii="Times New Roman" w:eastAsia="TimesNewRoman" w:hAnsi="Times New Roman" w:cs="Times New Roman"/>
          <w:sz w:val="24"/>
          <w:szCs w:val="24"/>
        </w:rPr>
        <w:t>ż</w:t>
      </w:r>
      <w:r w:rsidRPr="00001BC1">
        <w:rPr>
          <w:rFonts w:ascii="Times New Roman" w:hAnsi="Times New Roman" w:cs="Times New Roman"/>
          <w:sz w:val="24"/>
          <w:szCs w:val="24"/>
        </w:rPr>
        <w:t>nia mo</w:t>
      </w:r>
      <w:r w:rsidRPr="00001BC1">
        <w:rPr>
          <w:rFonts w:ascii="Times New Roman" w:eastAsia="TimesNewRoman" w:hAnsi="Times New Roman" w:cs="Times New Roman"/>
          <w:sz w:val="24"/>
          <w:szCs w:val="24"/>
        </w:rPr>
        <w:t>ż</w:t>
      </w:r>
      <w:r w:rsidRPr="00001BC1">
        <w:rPr>
          <w:rFonts w:ascii="Times New Roman" w:hAnsi="Times New Roman" w:cs="Times New Roman"/>
          <w:sz w:val="24"/>
          <w:szCs w:val="24"/>
        </w:rPr>
        <w:t>liwo</w:t>
      </w:r>
      <w:r w:rsidRPr="00001BC1">
        <w:rPr>
          <w:rFonts w:ascii="Times New Roman" w:eastAsia="TimesNewRoman" w:hAnsi="Times New Roman" w:cs="Times New Roman"/>
          <w:sz w:val="24"/>
          <w:szCs w:val="24"/>
        </w:rPr>
        <w:t xml:space="preserve">ść </w:t>
      </w:r>
      <w:r w:rsidRPr="00001BC1">
        <w:rPr>
          <w:rFonts w:ascii="Times New Roman" w:hAnsi="Times New Roman" w:cs="Times New Roman"/>
          <w:sz w:val="24"/>
          <w:szCs w:val="24"/>
        </w:rPr>
        <w:t xml:space="preserve">skorzystania z prawa opcji od dodania nowych punktów poboru energii elektrycznej oraz zwiększenia zapotrzebowania na dostawę energii elektrycznej do ppe </w:t>
      </w:r>
      <w:r w:rsidR="00736C08" w:rsidRPr="00001BC1">
        <w:rPr>
          <w:rFonts w:ascii="Times New Roman" w:hAnsi="Times New Roman" w:cs="Times New Roman"/>
          <w:sz w:val="24"/>
          <w:szCs w:val="24"/>
        </w:rPr>
        <w:t xml:space="preserve">wymienionych </w:t>
      </w:r>
      <w:r w:rsidRPr="00001BC1">
        <w:rPr>
          <w:rFonts w:ascii="Times New Roman" w:hAnsi="Times New Roman" w:cs="Times New Roman"/>
          <w:sz w:val="24"/>
          <w:szCs w:val="24"/>
        </w:rPr>
        <w:t xml:space="preserve">w </w:t>
      </w:r>
      <w:r w:rsidRPr="00001BC1">
        <w:rPr>
          <w:rFonts w:ascii="Times New Roman" w:hAnsi="Times New Roman" w:cs="Times New Roman"/>
          <w:b/>
          <w:sz w:val="24"/>
          <w:szCs w:val="24"/>
        </w:rPr>
        <w:t xml:space="preserve">załączniku nr </w:t>
      </w:r>
      <w:r w:rsidRPr="007C4E4B">
        <w:rPr>
          <w:rFonts w:ascii="Times New Roman" w:hAnsi="Times New Roman" w:cs="Times New Roman"/>
          <w:b/>
          <w:sz w:val="24"/>
          <w:szCs w:val="24"/>
        </w:rPr>
        <w:t>1</w:t>
      </w:r>
      <w:r w:rsidR="00737067" w:rsidRPr="007C4E4B">
        <w:rPr>
          <w:rFonts w:ascii="Times New Roman" w:hAnsi="Times New Roman" w:cs="Times New Roman"/>
          <w:b/>
          <w:sz w:val="24"/>
          <w:szCs w:val="24"/>
        </w:rPr>
        <w:t>A i 1B</w:t>
      </w:r>
      <w:r w:rsidRPr="007C4E4B">
        <w:rPr>
          <w:rFonts w:ascii="Times New Roman" w:hAnsi="Times New Roman" w:cs="Times New Roman"/>
          <w:b/>
          <w:sz w:val="24"/>
          <w:szCs w:val="24"/>
        </w:rPr>
        <w:t>do SIWZ.</w:t>
      </w:r>
      <w:r w:rsidRPr="00001BC1">
        <w:rPr>
          <w:rFonts w:ascii="Times New Roman" w:hAnsi="Times New Roman" w:cs="Times New Roman"/>
          <w:sz w:val="24"/>
          <w:szCs w:val="24"/>
        </w:rPr>
        <w:t xml:space="preserve"> Prawo opcji jest uprawnieniem Zamawiaj</w:t>
      </w:r>
      <w:r w:rsidRPr="00001BC1">
        <w:rPr>
          <w:rFonts w:ascii="Times New Roman" w:eastAsia="TimesNewRoman" w:hAnsi="Times New Roman" w:cs="Times New Roman"/>
          <w:sz w:val="24"/>
          <w:szCs w:val="24"/>
        </w:rPr>
        <w:t>ą</w:t>
      </w:r>
      <w:r w:rsidRPr="00001BC1">
        <w:rPr>
          <w:rFonts w:ascii="Times New Roman" w:hAnsi="Times New Roman" w:cs="Times New Roman"/>
          <w:sz w:val="24"/>
          <w:szCs w:val="24"/>
        </w:rPr>
        <w:t>cego, z którego mo</w:t>
      </w:r>
      <w:r w:rsidRPr="00001BC1">
        <w:rPr>
          <w:rFonts w:ascii="Times New Roman" w:eastAsia="TimesNewRoman" w:hAnsi="Times New Roman" w:cs="Times New Roman"/>
          <w:sz w:val="24"/>
          <w:szCs w:val="24"/>
        </w:rPr>
        <w:t>ż</w:t>
      </w:r>
      <w:r w:rsidRPr="00001BC1">
        <w:rPr>
          <w:rFonts w:ascii="Times New Roman" w:hAnsi="Times New Roman" w:cs="Times New Roman"/>
          <w:sz w:val="24"/>
          <w:szCs w:val="24"/>
        </w:rPr>
        <w:t>e, ale nie musi skorzysta</w:t>
      </w:r>
      <w:r w:rsidRPr="00001BC1">
        <w:rPr>
          <w:rFonts w:ascii="Times New Roman" w:eastAsia="TimesNewRoman" w:hAnsi="Times New Roman" w:cs="Times New Roman"/>
          <w:sz w:val="24"/>
          <w:szCs w:val="24"/>
        </w:rPr>
        <w:t xml:space="preserve">ć </w:t>
      </w:r>
      <w:r w:rsidRPr="00001BC1">
        <w:rPr>
          <w:rFonts w:ascii="Times New Roman" w:hAnsi="Times New Roman" w:cs="Times New Roman"/>
          <w:sz w:val="24"/>
          <w:szCs w:val="24"/>
        </w:rPr>
        <w:t xml:space="preserve">w ramach realizacji niniejszej umowy. W przypadku </w:t>
      </w:r>
      <w:r w:rsidR="00996030" w:rsidRPr="00001BC1">
        <w:rPr>
          <w:rFonts w:ascii="Times New Roman" w:hAnsi="Times New Roman" w:cs="Times New Roman"/>
          <w:sz w:val="24"/>
          <w:szCs w:val="24"/>
        </w:rPr>
        <w:t>nieskorzystania</w:t>
      </w:r>
      <w:r w:rsidRPr="00001BC1">
        <w:rPr>
          <w:rFonts w:ascii="Times New Roman" w:hAnsi="Times New Roman" w:cs="Times New Roman"/>
          <w:sz w:val="24"/>
          <w:szCs w:val="24"/>
        </w:rPr>
        <w:t xml:space="preserve"> przez Zamawiaj</w:t>
      </w:r>
      <w:r w:rsidRPr="00001BC1">
        <w:rPr>
          <w:rFonts w:ascii="Times New Roman" w:eastAsia="TimesNewRoman" w:hAnsi="Times New Roman" w:cs="Times New Roman"/>
          <w:sz w:val="24"/>
          <w:szCs w:val="24"/>
        </w:rPr>
        <w:t>ą</w:t>
      </w:r>
      <w:r w:rsidRPr="00001BC1">
        <w:rPr>
          <w:rFonts w:ascii="Times New Roman" w:hAnsi="Times New Roman" w:cs="Times New Roman"/>
          <w:sz w:val="24"/>
          <w:szCs w:val="24"/>
        </w:rPr>
        <w:t>cego z prawa opcji Wykonawcy nie przysługuj</w:t>
      </w:r>
      <w:r w:rsidRPr="00001BC1">
        <w:rPr>
          <w:rFonts w:ascii="Times New Roman" w:eastAsia="TimesNewRoman" w:hAnsi="Times New Roman" w:cs="Times New Roman"/>
          <w:sz w:val="24"/>
          <w:szCs w:val="24"/>
        </w:rPr>
        <w:t>ą ż</w:t>
      </w:r>
      <w:r w:rsidRPr="00001BC1">
        <w:rPr>
          <w:rFonts w:ascii="Times New Roman" w:hAnsi="Times New Roman" w:cs="Times New Roman"/>
          <w:sz w:val="24"/>
          <w:szCs w:val="24"/>
        </w:rPr>
        <w:t>adne roszczenia z tego tytułu. Warunkiem uruchomienia prawa opcji jest złożenie przez Zamawiaj</w:t>
      </w:r>
      <w:r w:rsidRPr="00001BC1">
        <w:rPr>
          <w:rFonts w:ascii="Times New Roman" w:eastAsia="TimesNewRoman" w:hAnsi="Times New Roman" w:cs="Times New Roman"/>
          <w:sz w:val="24"/>
          <w:szCs w:val="24"/>
        </w:rPr>
        <w:t>ą</w:t>
      </w:r>
      <w:r w:rsidRPr="00001BC1">
        <w:rPr>
          <w:rFonts w:ascii="Times New Roman" w:hAnsi="Times New Roman" w:cs="Times New Roman"/>
          <w:sz w:val="24"/>
          <w:szCs w:val="24"/>
        </w:rPr>
        <w:t>cego o</w:t>
      </w:r>
      <w:r w:rsidRPr="00001BC1">
        <w:rPr>
          <w:rFonts w:ascii="Times New Roman" w:eastAsia="TimesNewRoman" w:hAnsi="Times New Roman" w:cs="Times New Roman"/>
          <w:sz w:val="24"/>
          <w:szCs w:val="24"/>
        </w:rPr>
        <w:t>ś</w:t>
      </w:r>
      <w:r w:rsidRPr="00001BC1">
        <w:rPr>
          <w:rFonts w:ascii="Times New Roman" w:hAnsi="Times New Roman" w:cs="Times New Roman"/>
          <w:sz w:val="24"/>
          <w:szCs w:val="24"/>
        </w:rPr>
        <w:t xml:space="preserve">wiadczenia woli w przedmiocie skorzystania z prawa opcji w określonym przez niego zakresie. </w:t>
      </w:r>
    </w:p>
    <w:p w14:paraId="34CE2747" w14:textId="77777777" w:rsidR="00001BC1" w:rsidRPr="00001BC1" w:rsidRDefault="00001BC1" w:rsidP="00001BC1">
      <w:pPr>
        <w:pStyle w:val="Akapitzlist"/>
        <w:rPr>
          <w:rFonts w:ascii="Times New Roman" w:hAnsi="Times New Roman" w:cs="Times New Roman"/>
          <w:sz w:val="24"/>
          <w:szCs w:val="24"/>
        </w:rPr>
      </w:pPr>
    </w:p>
    <w:p w14:paraId="63C59B71" w14:textId="77777777" w:rsidR="001C654C" w:rsidRPr="00001BC1" w:rsidRDefault="001C654C" w:rsidP="00B52D30">
      <w:pPr>
        <w:pStyle w:val="Akapitzlist"/>
        <w:numPr>
          <w:ilvl w:val="1"/>
          <w:numId w:val="46"/>
        </w:numPr>
        <w:spacing w:after="200" w:line="264" w:lineRule="auto"/>
        <w:ind w:left="426"/>
        <w:jc w:val="both"/>
        <w:rPr>
          <w:rFonts w:ascii="Times New Roman" w:hAnsi="Times New Roman" w:cs="Times New Roman"/>
          <w:sz w:val="24"/>
          <w:szCs w:val="24"/>
        </w:rPr>
      </w:pPr>
      <w:r w:rsidRPr="00001BC1">
        <w:rPr>
          <w:rFonts w:ascii="Times New Roman" w:hAnsi="Times New Roman" w:cs="Times New Roman"/>
          <w:sz w:val="24"/>
          <w:szCs w:val="24"/>
        </w:rPr>
        <w:t>Nazwy i kody dotyczące przedmiotu zamówienia określone we Wspólnym Słowniku Zamówień Publicznych (CPV):</w:t>
      </w:r>
    </w:p>
    <w:p w14:paraId="2EE93749" w14:textId="77777777" w:rsidR="001C654C" w:rsidRPr="00AC12B5" w:rsidRDefault="001C654C" w:rsidP="001C654C">
      <w:pPr>
        <w:pStyle w:val="Akapitzlist"/>
        <w:tabs>
          <w:tab w:val="left" w:pos="2835"/>
        </w:tabs>
        <w:spacing w:after="200" w:line="264" w:lineRule="auto"/>
        <w:ind w:left="1418" w:hanging="851"/>
        <w:jc w:val="both"/>
        <w:rPr>
          <w:rFonts w:ascii="Times New Roman" w:hAnsi="Times New Roman" w:cs="Times New Roman"/>
          <w:sz w:val="24"/>
          <w:szCs w:val="24"/>
        </w:rPr>
      </w:pPr>
      <w:r w:rsidRPr="00AC12B5">
        <w:rPr>
          <w:rFonts w:ascii="Times New Roman" w:hAnsi="Times New Roman" w:cs="Times New Roman"/>
          <w:sz w:val="24"/>
          <w:szCs w:val="24"/>
        </w:rPr>
        <w:t>09.00.00.00 - 3 – produkty naftowe, paliwo, energia elektryczna i inne źródła energii</w:t>
      </w:r>
    </w:p>
    <w:p w14:paraId="43FAC150" w14:textId="77777777" w:rsidR="001C654C" w:rsidRDefault="001C654C" w:rsidP="001C654C">
      <w:pPr>
        <w:pStyle w:val="Akapitzlist"/>
        <w:tabs>
          <w:tab w:val="left" w:pos="2835"/>
        </w:tabs>
        <w:spacing w:after="200" w:line="264" w:lineRule="auto"/>
        <w:ind w:left="1418" w:hanging="851"/>
        <w:jc w:val="both"/>
        <w:rPr>
          <w:rFonts w:ascii="Times New Roman" w:hAnsi="Times New Roman" w:cs="Times New Roman"/>
          <w:sz w:val="24"/>
          <w:szCs w:val="24"/>
        </w:rPr>
      </w:pPr>
      <w:r w:rsidRPr="00AC12B5">
        <w:rPr>
          <w:rFonts w:ascii="Times New Roman" w:hAnsi="Times New Roman" w:cs="Times New Roman"/>
          <w:sz w:val="24"/>
          <w:szCs w:val="24"/>
        </w:rPr>
        <w:t>09.30.00.00 - 2 – energia elektryczna, cieplna, słoneczna i jądrowa</w:t>
      </w:r>
    </w:p>
    <w:p w14:paraId="05D6F315" w14:textId="77777777" w:rsidR="00737067" w:rsidRPr="00F33061" w:rsidRDefault="00737067" w:rsidP="001C654C">
      <w:pPr>
        <w:pStyle w:val="Akapitzlist"/>
        <w:tabs>
          <w:tab w:val="left" w:pos="2835"/>
        </w:tabs>
        <w:spacing w:after="200" w:line="264" w:lineRule="auto"/>
        <w:ind w:left="1418" w:hanging="851"/>
        <w:jc w:val="both"/>
        <w:rPr>
          <w:rFonts w:ascii="Times New Roman" w:hAnsi="Times New Roman" w:cs="Times New Roman"/>
          <w:strike/>
          <w:sz w:val="24"/>
          <w:szCs w:val="24"/>
        </w:rPr>
      </w:pPr>
      <w:r w:rsidRPr="001A3C63">
        <w:rPr>
          <w:rFonts w:ascii="Times New Roman" w:hAnsi="Times New Roman" w:cs="Times New Roman"/>
          <w:strike/>
          <w:sz w:val="24"/>
          <w:szCs w:val="24"/>
        </w:rPr>
        <w:t>65.30.00.00 - 6 - przesył energii elektrycznej i świadczenie usług dystrybucyjnych</w:t>
      </w:r>
    </w:p>
    <w:p w14:paraId="6A87FE40" w14:textId="77777777" w:rsidR="001A3C63" w:rsidRPr="00954442" w:rsidRDefault="001A3C63" w:rsidP="001A3C63">
      <w:pPr>
        <w:pStyle w:val="Akapitzlist"/>
        <w:tabs>
          <w:tab w:val="left" w:pos="2835"/>
        </w:tabs>
        <w:spacing w:after="200" w:line="264" w:lineRule="auto"/>
        <w:ind w:left="567"/>
        <w:jc w:val="both"/>
        <w:rPr>
          <w:rFonts w:ascii="Times New Roman" w:hAnsi="Times New Roman" w:cs="Times New Roman"/>
          <w:color w:val="FF0000"/>
          <w:sz w:val="24"/>
          <w:szCs w:val="24"/>
        </w:rPr>
      </w:pPr>
      <w:r w:rsidRPr="00954442">
        <w:rPr>
          <w:rFonts w:ascii="Times New Roman" w:hAnsi="Times New Roman" w:cs="Times New Roman"/>
          <w:color w:val="FF0000"/>
          <w:sz w:val="24"/>
          <w:szCs w:val="24"/>
        </w:rPr>
        <w:t>09.31.00.00 - 5 – elektryczność</w:t>
      </w:r>
    </w:p>
    <w:p w14:paraId="22381804" w14:textId="77777777" w:rsidR="00001BC1" w:rsidRDefault="00001BC1" w:rsidP="00001BC1">
      <w:pPr>
        <w:pStyle w:val="Akapitzlist"/>
        <w:tabs>
          <w:tab w:val="left" w:pos="2835"/>
        </w:tabs>
        <w:spacing w:after="200" w:line="264" w:lineRule="auto"/>
        <w:ind w:left="1418" w:hanging="851"/>
        <w:jc w:val="both"/>
        <w:rPr>
          <w:rFonts w:ascii="Times New Roman" w:hAnsi="Times New Roman" w:cs="Times New Roman"/>
          <w:sz w:val="24"/>
          <w:szCs w:val="24"/>
        </w:rPr>
      </w:pPr>
    </w:p>
    <w:p w14:paraId="5CFE0B72" w14:textId="77777777" w:rsidR="00001BC1" w:rsidRDefault="00001BC1" w:rsidP="00B52D30">
      <w:pPr>
        <w:pStyle w:val="Akapitzlist"/>
        <w:numPr>
          <w:ilvl w:val="1"/>
          <w:numId w:val="46"/>
        </w:numPr>
        <w:spacing w:after="200" w:line="264" w:lineRule="auto"/>
        <w:ind w:left="567" w:hanging="567"/>
        <w:jc w:val="both"/>
        <w:rPr>
          <w:rFonts w:ascii="Times New Roman" w:hAnsi="Times New Roman" w:cs="Times New Roman"/>
          <w:sz w:val="24"/>
          <w:szCs w:val="24"/>
        </w:rPr>
      </w:pPr>
      <w:r w:rsidRPr="00001BC1">
        <w:rPr>
          <w:rFonts w:ascii="Times New Roman" w:hAnsi="Times New Roman" w:cs="Times New Roman"/>
          <w:sz w:val="24"/>
          <w:szCs w:val="24"/>
        </w:rPr>
        <w:t>Energia elektryczna powinna spełniać parametry techniczne zgodnie z zapisami ustawy Prawo energetyczne z dnia 10 kwietnia 1997 r. – Prawo energetyczne (tj. Dz. U. z 2017 r. poz. 220) oraz rozporządzeniami wykonawczymi do tej ustawy.</w:t>
      </w:r>
    </w:p>
    <w:p w14:paraId="190A04E2" w14:textId="77777777" w:rsidR="00001BC1" w:rsidRDefault="00001BC1" w:rsidP="00001BC1">
      <w:pPr>
        <w:pStyle w:val="Akapitzlist"/>
        <w:spacing w:after="200" w:line="264" w:lineRule="auto"/>
        <w:ind w:left="567"/>
        <w:jc w:val="both"/>
        <w:rPr>
          <w:rFonts w:ascii="Times New Roman" w:hAnsi="Times New Roman" w:cs="Times New Roman"/>
          <w:sz w:val="24"/>
          <w:szCs w:val="24"/>
        </w:rPr>
      </w:pPr>
      <w:bookmarkStart w:id="0" w:name="_GoBack"/>
      <w:bookmarkEnd w:id="0"/>
    </w:p>
    <w:p w14:paraId="306A1E3B" w14:textId="77777777" w:rsidR="00001BC1" w:rsidRDefault="001C654C" w:rsidP="00B52D30">
      <w:pPr>
        <w:pStyle w:val="Akapitzlist"/>
        <w:numPr>
          <w:ilvl w:val="1"/>
          <w:numId w:val="46"/>
        </w:numPr>
        <w:spacing w:after="200" w:line="264" w:lineRule="auto"/>
        <w:ind w:left="567" w:hanging="567"/>
        <w:jc w:val="both"/>
        <w:rPr>
          <w:rFonts w:ascii="Times New Roman" w:hAnsi="Times New Roman" w:cs="Times New Roman"/>
          <w:sz w:val="24"/>
          <w:szCs w:val="24"/>
        </w:rPr>
      </w:pPr>
      <w:r w:rsidRPr="00001BC1">
        <w:rPr>
          <w:rFonts w:ascii="Times New Roman" w:hAnsi="Times New Roman" w:cs="Times New Roman"/>
          <w:sz w:val="24"/>
          <w:szCs w:val="24"/>
        </w:rPr>
        <w:t>Zamawiający na wniosek wyłonionego Wykonawcy przekaże niezbędne dane do przeprowadzenia procedury zmiany sprz</w:t>
      </w:r>
      <w:r w:rsidR="00001BC1">
        <w:rPr>
          <w:rFonts w:ascii="Times New Roman" w:hAnsi="Times New Roman" w:cs="Times New Roman"/>
          <w:sz w:val="24"/>
          <w:szCs w:val="24"/>
        </w:rPr>
        <w:t xml:space="preserve">edawcy w wersji elektronicznej, </w:t>
      </w:r>
      <w:r w:rsidRPr="00001BC1">
        <w:rPr>
          <w:rFonts w:ascii="Times New Roman" w:hAnsi="Times New Roman" w:cs="Times New Roman"/>
          <w:sz w:val="24"/>
          <w:szCs w:val="24"/>
        </w:rPr>
        <w:t>niezwłocznie po podpisaniu umowy.</w:t>
      </w:r>
    </w:p>
    <w:p w14:paraId="721685E3" w14:textId="77777777" w:rsidR="00001BC1" w:rsidRPr="00001BC1" w:rsidRDefault="00001BC1" w:rsidP="00001BC1">
      <w:pPr>
        <w:pStyle w:val="Akapitzlist"/>
        <w:rPr>
          <w:b/>
          <w:bCs/>
        </w:rPr>
      </w:pPr>
    </w:p>
    <w:p w14:paraId="651B481A" w14:textId="77777777" w:rsidR="00AF72DE" w:rsidRPr="00AF72DE" w:rsidRDefault="00AF72DE" w:rsidP="00AF72DE">
      <w:pPr>
        <w:pStyle w:val="Akapitzlist"/>
        <w:numPr>
          <w:ilvl w:val="1"/>
          <w:numId w:val="46"/>
        </w:numPr>
        <w:spacing w:after="200" w:line="264" w:lineRule="auto"/>
        <w:ind w:left="567" w:hanging="567"/>
        <w:jc w:val="both"/>
        <w:rPr>
          <w:rFonts w:ascii="Times New Roman" w:hAnsi="Times New Roman" w:cs="Times New Roman"/>
          <w:sz w:val="24"/>
          <w:szCs w:val="24"/>
        </w:rPr>
      </w:pPr>
      <w:r w:rsidRPr="00AF72DE">
        <w:rPr>
          <w:rFonts w:ascii="Times New Roman" w:hAnsi="Times New Roman" w:cs="Times New Roman"/>
          <w:sz w:val="24"/>
          <w:szCs w:val="24"/>
        </w:rPr>
        <w:t xml:space="preserve">Zamawiający dla każdej części </w:t>
      </w:r>
      <w:r>
        <w:rPr>
          <w:rFonts w:ascii="Times New Roman" w:hAnsi="Times New Roman" w:cs="Times New Roman"/>
          <w:sz w:val="24"/>
          <w:szCs w:val="24"/>
        </w:rPr>
        <w:t xml:space="preserve">zamówienia </w:t>
      </w:r>
      <w:r w:rsidRPr="00AF72DE">
        <w:rPr>
          <w:rFonts w:ascii="Times New Roman" w:hAnsi="Times New Roman" w:cs="Times New Roman"/>
          <w:sz w:val="24"/>
          <w:szCs w:val="24"/>
        </w:rPr>
        <w:t>podpisze jedną umowę z wyłonionym w postępowaniu Wykonawcą.</w:t>
      </w:r>
    </w:p>
    <w:p w14:paraId="62AA0A59" w14:textId="77777777" w:rsidR="002E4758" w:rsidRPr="002E4758" w:rsidRDefault="002E4758" w:rsidP="002E4758">
      <w:pPr>
        <w:pStyle w:val="Akapitzlist"/>
        <w:rPr>
          <w:rFonts w:ascii="Times New Roman" w:hAnsi="Times New Roman" w:cs="Times New Roman"/>
          <w:bCs/>
          <w:sz w:val="24"/>
        </w:rPr>
      </w:pPr>
    </w:p>
    <w:p w14:paraId="305BF0AB" w14:textId="77777777" w:rsidR="00987DEC" w:rsidRPr="002E4758" w:rsidRDefault="00001BC1" w:rsidP="002E4758">
      <w:pPr>
        <w:pStyle w:val="Akapitzlist"/>
        <w:spacing w:after="200" w:line="264" w:lineRule="auto"/>
        <w:ind w:left="567"/>
        <w:jc w:val="both"/>
        <w:rPr>
          <w:rFonts w:ascii="Times New Roman" w:hAnsi="Times New Roman" w:cs="Times New Roman"/>
          <w:sz w:val="28"/>
          <w:szCs w:val="24"/>
        </w:rPr>
      </w:pPr>
      <w:r w:rsidRPr="002E4758">
        <w:rPr>
          <w:rFonts w:ascii="Times New Roman" w:hAnsi="Times New Roman" w:cs="Times New Roman"/>
          <w:bCs/>
          <w:sz w:val="24"/>
        </w:rPr>
        <w:t>Zamawiający wyraża zgodę na podpisanie umowy sprzedaży energii elektrycznej drogą kor</w:t>
      </w:r>
      <w:r w:rsidR="007E61E8" w:rsidRPr="002E4758">
        <w:rPr>
          <w:rFonts w:ascii="Times New Roman" w:hAnsi="Times New Roman" w:cs="Times New Roman"/>
          <w:bCs/>
          <w:sz w:val="24"/>
        </w:rPr>
        <w:t>e</w:t>
      </w:r>
      <w:r w:rsidRPr="002E4758">
        <w:rPr>
          <w:rFonts w:ascii="Times New Roman" w:hAnsi="Times New Roman" w:cs="Times New Roman"/>
          <w:bCs/>
          <w:sz w:val="24"/>
        </w:rPr>
        <w:t>spondencyjną.</w:t>
      </w:r>
    </w:p>
    <w:p w14:paraId="522C9F05" w14:textId="77777777" w:rsidR="00A00768" w:rsidRPr="00B83D85" w:rsidRDefault="007C44A3" w:rsidP="00645C48">
      <w:pPr>
        <w:pStyle w:val="Akapitzlist"/>
        <w:numPr>
          <w:ilvl w:val="0"/>
          <w:numId w:val="11"/>
        </w:numPr>
        <w:shd w:val="clear" w:color="auto" w:fill="BFBFBF" w:themeFill="background1" w:themeFillShade="BF"/>
        <w:tabs>
          <w:tab w:val="left" w:pos="2835"/>
        </w:tabs>
        <w:spacing w:before="400" w:after="300" w:line="264" w:lineRule="auto"/>
        <w:ind w:left="567" w:hanging="567"/>
        <w:contextualSpacing w:val="0"/>
        <w:jc w:val="both"/>
        <w:rPr>
          <w:rFonts w:ascii="Times New Roman" w:hAnsi="Times New Roman" w:cs="Times New Roman"/>
          <w:b/>
          <w:sz w:val="24"/>
          <w:szCs w:val="24"/>
        </w:rPr>
      </w:pPr>
      <w:r w:rsidRPr="00B83D85">
        <w:rPr>
          <w:rFonts w:ascii="Times New Roman" w:hAnsi="Times New Roman" w:cs="Times New Roman"/>
          <w:b/>
          <w:sz w:val="24"/>
          <w:szCs w:val="24"/>
        </w:rPr>
        <w:t>TERMIN WYKONANIA ZAMÓWIENIA</w:t>
      </w:r>
    </w:p>
    <w:p w14:paraId="14DD66EC" w14:textId="35847E34" w:rsidR="00987DEC" w:rsidRPr="00B83D85" w:rsidRDefault="00987DEC" w:rsidP="00987DEC">
      <w:pPr>
        <w:autoSpaceDE w:val="0"/>
        <w:autoSpaceDN w:val="0"/>
        <w:adjustRightInd w:val="0"/>
        <w:spacing w:line="312" w:lineRule="auto"/>
        <w:jc w:val="both"/>
        <w:rPr>
          <w:rFonts w:ascii="Times New Roman" w:hAnsi="Times New Roman"/>
          <w:sz w:val="24"/>
          <w:szCs w:val="24"/>
        </w:rPr>
      </w:pPr>
      <w:r w:rsidRPr="00B83D85">
        <w:rPr>
          <w:rFonts w:ascii="Times New Roman" w:hAnsi="Times New Roman"/>
          <w:sz w:val="24"/>
          <w:szCs w:val="24"/>
        </w:rPr>
        <w:t>Umowa b</w:t>
      </w:r>
      <w:r w:rsidRPr="00B83D85">
        <w:rPr>
          <w:rFonts w:ascii="Times New Roman" w:eastAsia="TimesNewRoman" w:hAnsi="Times New Roman"/>
          <w:sz w:val="24"/>
          <w:szCs w:val="24"/>
        </w:rPr>
        <w:t>ę</w:t>
      </w:r>
      <w:r w:rsidRPr="00B83D85">
        <w:rPr>
          <w:rFonts w:ascii="Times New Roman" w:hAnsi="Times New Roman"/>
          <w:sz w:val="24"/>
          <w:szCs w:val="24"/>
        </w:rPr>
        <w:t>dzie obowi</w:t>
      </w:r>
      <w:r w:rsidRPr="00B83D85">
        <w:rPr>
          <w:rFonts w:ascii="Times New Roman" w:eastAsia="TimesNewRoman" w:hAnsi="Times New Roman"/>
          <w:sz w:val="24"/>
          <w:szCs w:val="24"/>
        </w:rPr>
        <w:t>ą</w:t>
      </w:r>
      <w:r w:rsidRPr="00B83D85">
        <w:rPr>
          <w:rFonts w:ascii="Times New Roman" w:hAnsi="Times New Roman"/>
          <w:sz w:val="24"/>
          <w:szCs w:val="24"/>
        </w:rPr>
        <w:t>zywa</w:t>
      </w:r>
      <w:r w:rsidRPr="00B83D85">
        <w:rPr>
          <w:rFonts w:ascii="Times New Roman" w:eastAsia="TimesNewRoman" w:hAnsi="Times New Roman"/>
          <w:sz w:val="24"/>
          <w:szCs w:val="24"/>
        </w:rPr>
        <w:t xml:space="preserve">ć </w:t>
      </w:r>
      <w:r w:rsidRPr="00B83D85">
        <w:rPr>
          <w:rFonts w:ascii="Times New Roman" w:hAnsi="Times New Roman"/>
          <w:sz w:val="24"/>
          <w:szCs w:val="24"/>
        </w:rPr>
        <w:t xml:space="preserve">od dnia jej podpisania do dnia </w:t>
      </w:r>
      <w:r w:rsidR="00482288">
        <w:rPr>
          <w:rFonts w:ascii="Times New Roman" w:hAnsi="Times New Roman"/>
          <w:sz w:val="24"/>
          <w:szCs w:val="24"/>
        </w:rPr>
        <w:t>31.12</w:t>
      </w:r>
      <w:r w:rsidR="00F06330">
        <w:rPr>
          <w:rFonts w:ascii="Times New Roman" w:hAnsi="Times New Roman"/>
          <w:sz w:val="24"/>
          <w:szCs w:val="24"/>
        </w:rPr>
        <w:t>.2019</w:t>
      </w:r>
      <w:r w:rsidRPr="00B83D85">
        <w:rPr>
          <w:rFonts w:ascii="Times New Roman" w:hAnsi="Times New Roman"/>
          <w:sz w:val="24"/>
          <w:szCs w:val="24"/>
        </w:rPr>
        <w:t xml:space="preserve"> r., jednak</w:t>
      </w:r>
      <w:r w:rsidRPr="00B83D85">
        <w:rPr>
          <w:rFonts w:ascii="Times New Roman" w:eastAsia="TimesNewRoman" w:hAnsi="Times New Roman"/>
          <w:sz w:val="24"/>
          <w:szCs w:val="24"/>
        </w:rPr>
        <w:t>ż</w:t>
      </w:r>
      <w:r w:rsidRPr="00B83D85">
        <w:rPr>
          <w:rFonts w:ascii="Times New Roman" w:hAnsi="Times New Roman"/>
          <w:sz w:val="24"/>
          <w:szCs w:val="24"/>
        </w:rPr>
        <w:t xml:space="preserve">e </w:t>
      </w:r>
      <w:r w:rsidRPr="00B83D85">
        <w:rPr>
          <w:rFonts w:ascii="Times New Roman" w:eastAsia="TimesNewRoman" w:hAnsi="Times New Roman"/>
          <w:sz w:val="24"/>
          <w:szCs w:val="24"/>
        </w:rPr>
        <w:t xml:space="preserve">sprzedaż </w:t>
      </w:r>
      <w:r w:rsidR="00736995">
        <w:rPr>
          <w:rFonts w:ascii="Times New Roman" w:hAnsi="Times New Roman"/>
          <w:sz w:val="24"/>
          <w:szCs w:val="24"/>
        </w:rPr>
        <w:t>energii elektrycznej</w:t>
      </w:r>
      <w:r w:rsidRPr="00B83D85">
        <w:rPr>
          <w:rFonts w:ascii="Times New Roman" w:hAnsi="Times New Roman"/>
          <w:sz w:val="24"/>
          <w:szCs w:val="24"/>
        </w:rPr>
        <w:t xml:space="preserve"> b</w:t>
      </w:r>
      <w:r w:rsidRPr="00B83D85">
        <w:rPr>
          <w:rFonts w:ascii="Times New Roman" w:eastAsia="TimesNewRoman" w:hAnsi="Times New Roman"/>
          <w:sz w:val="24"/>
          <w:szCs w:val="24"/>
        </w:rPr>
        <w:t>ę</w:t>
      </w:r>
      <w:r w:rsidRPr="00B83D85">
        <w:rPr>
          <w:rFonts w:ascii="Times New Roman" w:hAnsi="Times New Roman"/>
          <w:sz w:val="24"/>
          <w:szCs w:val="24"/>
        </w:rPr>
        <w:t>dzie realizowana nie wcze</w:t>
      </w:r>
      <w:r w:rsidRPr="00B83D85">
        <w:rPr>
          <w:rFonts w:ascii="Times New Roman" w:eastAsia="TimesNewRoman" w:hAnsi="Times New Roman"/>
          <w:sz w:val="24"/>
          <w:szCs w:val="24"/>
        </w:rPr>
        <w:t>ś</w:t>
      </w:r>
      <w:r w:rsidRPr="00B83D85">
        <w:rPr>
          <w:rFonts w:ascii="Times New Roman" w:hAnsi="Times New Roman"/>
          <w:sz w:val="24"/>
          <w:szCs w:val="24"/>
        </w:rPr>
        <w:t>niej ni</w:t>
      </w:r>
      <w:r w:rsidRPr="00B83D85">
        <w:rPr>
          <w:rFonts w:ascii="Times New Roman" w:eastAsia="TimesNewRoman" w:hAnsi="Times New Roman"/>
          <w:sz w:val="24"/>
          <w:szCs w:val="24"/>
        </w:rPr>
        <w:t xml:space="preserve">ż od dnia wskazanego w </w:t>
      </w:r>
      <w:r w:rsidR="003D2B58">
        <w:rPr>
          <w:rFonts w:ascii="Times New Roman" w:eastAsia="TimesNewRoman" w:hAnsi="Times New Roman"/>
          <w:b/>
          <w:sz w:val="24"/>
          <w:szCs w:val="24"/>
        </w:rPr>
        <w:t>Z</w:t>
      </w:r>
      <w:r w:rsidRPr="00B83D85">
        <w:rPr>
          <w:rFonts w:ascii="Times New Roman" w:eastAsia="TimesNewRoman" w:hAnsi="Times New Roman"/>
          <w:b/>
          <w:sz w:val="24"/>
          <w:szCs w:val="24"/>
        </w:rPr>
        <w:t xml:space="preserve">ałączniku </w:t>
      </w:r>
      <w:r w:rsidRPr="007C4E4B">
        <w:rPr>
          <w:rFonts w:ascii="Times New Roman" w:eastAsia="TimesNewRoman" w:hAnsi="Times New Roman"/>
          <w:b/>
          <w:sz w:val="24"/>
          <w:szCs w:val="24"/>
        </w:rPr>
        <w:t>nr 1</w:t>
      </w:r>
      <w:r w:rsidR="004F5ED0" w:rsidRPr="007C4E4B">
        <w:rPr>
          <w:rFonts w:ascii="Times New Roman" w:eastAsia="TimesNewRoman" w:hAnsi="Times New Roman"/>
          <w:b/>
          <w:sz w:val="24"/>
          <w:szCs w:val="24"/>
        </w:rPr>
        <w:t>A i 1B</w:t>
      </w:r>
      <w:r w:rsidR="00AA289B">
        <w:rPr>
          <w:rFonts w:ascii="Times New Roman" w:eastAsia="TimesNewRoman" w:hAnsi="Times New Roman"/>
          <w:b/>
          <w:sz w:val="24"/>
          <w:szCs w:val="24"/>
        </w:rPr>
        <w:t xml:space="preserve"> </w:t>
      </w:r>
      <w:r w:rsidRPr="007C4E4B">
        <w:rPr>
          <w:rFonts w:ascii="Times New Roman" w:eastAsia="TimesNewRoman" w:hAnsi="Times New Roman"/>
          <w:b/>
          <w:sz w:val="24"/>
          <w:szCs w:val="24"/>
        </w:rPr>
        <w:t>do SIWZ</w:t>
      </w:r>
      <w:r w:rsidR="00986C8F">
        <w:rPr>
          <w:rFonts w:ascii="Times New Roman" w:eastAsia="TimesNewRoman" w:hAnsi="Times New Roman"/>
          <w:sz w:val="24"/>
          <w:szCs w:val="24"/>
        </w:rPr>
        <w:t xml:space="preserve"> dla każdego ppe</w:t>
      </w:r>
      <w:r w:rsidRPr="00B83D85">
        <w:rPr>
          <w:rFonts w:ascii="Times New Roman" w:eastAsia="TimesNewRoman" w:hAnsi="Times New Roman"/>
          <w:sz w:val="24"/>
          <w:szCs w:val="24"/>
        </w:rPr>
        <w:t xml:space="preserve"> oddzielnie </w:t>
      </w:r>
      <w:r w:rsidRPr="00B83D85">
        <w:rPr>
          <w:rFonts w:ascii="Times New Roman" w:hAnsi="Times New Roman"/>
          <w:sz w:val="24"/>
          <w:szCs w:val="24"/>
        </w:rPr>
        <w:t>po pozytywnie przeprowadzonej procedurze zmiany sprzedawcy.</w:t>
      </w:r>
    </w:p>
    <w:p w14:paraId="0CC238FD" w14:textId="77777777" w:rsidR="007C44A3" w:rsidRPr="00B83D85" w:rsidRDefault="007C44A3" w:rsidP="00310A73">
      <w:pPr>
        <w:autoSpaceDE w:val="0"/>
        <w:autoSpaceDN w:val="0"/>
        <w:adjustRightInd w:val="0"/>
        <w:spacing w:line="264" w:lineRule="auto"/>
        <w:jc w:val="both"/>
        <w:rPr>
          <w:rFonts w:ascii="Times New Roman" w:hAnsi="Times New Roman" w:cs="Times New Roman"/>
          <w:sz w:val="24"/>
          <w:szCs w:val="24"/>
        </w:rPr>
      </w:pPr>
    </w:p>
    <w:p w14:paraId="1210FFCE" w14:textId="77777777" w:rsidR="007C44A3" w:rsidRPr="00B83D85" w:rsidRDefault="007C44A3" w:rsidP="00645C48">
      <w:pPr>
        <w:pStyle w:val="Akapitzlist"/>
        <w:numPr>
          <w:ilvl w:val="0"/>
          <w:numId w:val="11"/>
        </w:numPr>
        <w:shd w:val="clear" w:color="auto" w:fill="BFBFBF" w:themeFill="background1" w:themeFillShade="BF"/>
        <w:tabs>
          <w:tab w:val="left" w:pos="567"/>
        </w:tabs>
        <w:autoSpaceDE w:val="0"/>
        <w:autoSpaceDN w:val="0"/>
        <w:adjustRightInd w:val="0"/>
        <w:spacing w:line="264" w:lineRule="auto"/>
        <w:ind w:left="567" w:hanging="567"/>
        <w:jc w:val="both"/>
        <w:rPr>
          <w:rFonts w:ascii="Times New Roman" w:hAnsi="Times New Roman" w:cs="Times New Roman"/>
          <w:b/>
          <w:sz w:val="24"/>
          <w:szCs w:val="24"/>
        </w:rPr>
      </w:pPr>
      <w:r w:rsidRPr="00B83D85">
        <w:rPr>
          <w:rFonts w:ascii="Times New Roman" w:hAnsi="Times New Roman" w:cs="Times New Roman"/>
          <w:b/>
          <w:sz w:val="24"/>
          <w:szCs w:val="24"/>
        </w:rPr>
        <w:t xml:space="preserve">WARUNKI UDZIAŁU W POSTĘPOWNIU ORAZ OPIS SPOSOBU DOKONYWANIA OCENY SPEŁNIENIA TYCH WARUNKÓW. </w:t>
      </w:r>
    </w:p>
    <w:p w14:paraId="313236A9" w14:textId="77777777" w:rsidR="00015A58" w:rsidRPr="00B83D85" w:rsidRDefault="00015A58" w:rsidP="00310A73">
      <w:pPr>
        <w:autoSpaceDE w:val="0"/>
        <w:autoSpaceDN w:val="0"/>
        <w:adjustRightInd w:val="0"/>
        <w:spacing w:line="264" w:lineRule="auto"/>
        <w:jc w:val="both"/>
        <w:rPr>
          <w:rFonts w:ascii="Times New Roman" w:hAnsi="Times New Roman" w:cs="Times New Roman"/>
          <w:sz w:val="24"/>
          <w:szCs w:val="24"/>
        </w:rPr>
      </w:pPr>
    </w:p>
    <w:p w14:paraId="6E67CD67" w14:textId="77777777" w:rsidR="00683EEF" w:rsidRPr="00B83D85" w:rsidRDefault="00683EEF" w:rsidP="00310A73">
      <w:pPr>
        <w:pStyle w:val="Akapitzlist"/>
        <w:numPr>
          <w:ilvl w:val="1"/>
          <w:numId w:val="1"/>
        </w:numPr>
        <w:autoSpaceDE w:val="0"/>
        <w:autoSpaceDN w:val="0"/>
        <w:adjustRightInd w:val="0"/>
        <w:spacing w:after="200" w:line="264" w:lineRule="auto"/>
        <w:ind w:left="567" w:hanging="567"/>
        <w:contextualSpacing w:val="0"/>
        <w:jc w:val="both"/>
        <w:rPr>
          <w:rFonts w:ascii="Times New Roman" w:hAnsi="Times New Roman" w:cs="Times New Roman"/>
          <w:bCs/>
          <w:sz w:val="24"/>
          <w:szCs w:val="24"/>
        </w:rPr>
      </w:pPr>
      <w:r w:rsidRPr="00B83D85">
        <w:rPr>
          <w:rFonts w:ascii="Times New Roman" w:hAnsi="Times New Roman" w:cs="Times New Roman"/>
          <w:bCs/>
          <w:sz w:val="24"/>
          <w:szCs w:val="24"/>
        </w:rPr>
        <w:t>Zamawiający wymaga wykazania spełniania następujących warunków określo</w:t>
      </w:r>
      <w:r w:rsidR="008F6CD5" w:rsidRPr="00B83D85">
        <w:rPr>
          <w:rFonts w:ascii="Times New Roman" w:hAnsi="Times New Roman" w:cs="Times New Roman"/>
          <w:bCs/>
          <w:sz w:val="24"/>
          <w:szCs w:val="24"/>
        </w:rPr>
        <w:t>nych w art. 22 ust. 1</w:t>
      </w:r>
      <w:r w:rsidR="00A77059" w:rsidRPr="00B83D85">
        <w:rPr>
          <w:rFonts w:ascii="Times New Roman" w:hAnsi="Times New Roman" w:cs="Times New Roman"/>
          <w:bCs/>
          <w:sz w:val="24"/>
          <w:szCs w:val="24"/>
        </w:rPr>
        <w:t>b</w:t>
      </w:r>
      <w:r w:rsidR="008F6CD5" w:rsidRPr="00B83D85">
        <w:rPr>
          <w:rFonts w:ascii="Times New Roman" w:hAnsi="Times New Roman" w:cs="Times New Roman"/>
          <w:bCs/>
          <w:sz w:val="24"/>
          <w:szCs w:val="24"/>
        </w:rPr>
        <w:t xml:space="preserve"> ustawy Pzp</w:t>
      </w:r>
      <w:r w:rsidRPr="00B83D85">
        <w:rPr>
          <w:rFonts w:ascii="Times New Roman" w:hAnsi="Times New Roman" w:cs="Times New Roman"/>
          <w:bCs/>
          <w:sz w:val="24"/>
          <w:szCs w:val="24"/>
        </w:rPr>
        <w:t xml:space="preserve"> , dotyczących:</w:t>
      </w:r>
    </w:p>
    <w:p w14:paraId="1F3FEAB8" w14:textId="77777777" w:rsidR="003D5F58" w:rsidRPr="00B83D85" w:rsidRDefault="00142F09" w:rsidP="00645C48">
      <w:pPr>
        <w:pStyle w:val="Akapitzlist"/>
        <w:numPr>
          <w:ilvl w:val="2"/>
          <w:numId w:val="26"/>
        </w:numPr>
        <w:autoSpaceDE w:val="0"/>
        <w:autoSpaceDN w:val="0"/>
        <w:adjustRightInd w:val="0"/>
        <w:spacing w:after="200" w:line="264" w:lineRule="auto"/>
        <w:ind w:left="1276" w:hanging="709"/>
        <w:jc w:val="both"/>
        <w:rPr>
          <w:rFonts w:ascii="Times New Roman" w:hAnsi="Times New Roman" w:cs="Times New Roman"/>
          <w:b/>
          <w:bCs/>
          <w:sz w:val="24"/>
          <w:szCs w:val="24"/>
        </w:rPr>
      </w:pPr>
      <w:r w:rsidRPr="00B83D85">
        <w:rPr>
          <w:rFonts w:ascii="Times New Roman" w:hAnsi="Times New Roman" w:cs="Times New Roman"/>
          <w:b/>
          <w:bCs/>
          <w:sz w:val="24"/>
          <w:szCs w:val="24"/>
        </w:rPr>
        <w:t xml:space="preserve">Kompetencji lub uprawnień do prowadzenia określonej działalności zawodowej, o ile wynika to z odrębnych przepisów. </w:t>
      </w:r>
    </w:p>
    <w:p w14:paraId="721C69E2" w14:textId="77777777" w:rsidR="003D5F58" w:rsidRPr="00B83D85" w:rsidRDefault="003D5F58" w:rsidP="00310A73">
      <w:pPr>
        <w:pStyle w:val="Akapitzlist"/>
        <w:autoSpaceDE w:val="0"/>
        <w:autoSpaceDN w:val="0"/>
        <w:adjustRightInd w:val="0"/>
        <w:spacing w:line="264" w:lineRule="auto"/>
        <w:ind w:left="1276"/>
        <w:jc w:val="both"/>
        <w:rPr>
          <w:rFonts w:ascii="Times New Roman" w:hAnsi="Times New Roman" w:cs="Times New Roman"/>
          <w:bCs/>
          <w:sz w:val="24"/>
          <w:szCs w:val="24"/>
          <w:u w:val="single"/>
        </w:rPr>
      </w:pPr>
      <w:r w:rsidRPr="00B83D85">
        <w:rPr>
          <w:rFonts w:ascii="Times New Roman" w:hAnsi="Times New Roman" w:cs="Times New Roman"/>
          <w:bCs/>
          <w:sz w:val="24"/>
          <w:szCs w:val="24"/>
          <w:u w:val="single"/>
        </w:rPr>
        <w:t xml:space="preserve">Opis sposobu dokonywania spełnienia tego warunku: </w:t>
      </w:r>
    </w:p>
    <w:p w14:paraId="47170986" w14:textId="77777777" w:rsidR="006F2EC4" w:rsidRPr="00897A03" w:rsidRDefault="003D5F58" w:rsidP="00897A03">
      <w:pPr>
        <w:pStyle w:val="Akapitzlist"/>
        <w:autoSpaceDE w:val="0"/>
        <w:autoSpaceDN w:val="0"/>
        <w:adjustRightInd w:val="0"/>
        <w:spacing w:after="200" w:line="264" w:lineRule="auto"/>
        <w:ind w:left="1276"/>
        <w:contextualSpacing w:val="0"/>
        <w:jc w:val="both"/>
        <w:rPr>
          <w:rFonts w:ascii="Times New Roman" w:hAnsi="Times New Roman" w:cs="Times New Roman"/>
          <w:sz w:val="24"/>
          <w:szCs w:val="24"/>
        </w:rPr>
      </w:pPr>
      <w:r w:rsidRPr="00B83D85">
        <w:rPr>
          <w:rFonts w:ascii="Times New Roman" w:hAnsi="Times New Roman" w:cs="Times New Roman"/>
          <w:bCs/>
          <w:sz w:val="24"/>
          <w:szCs w:val="24"/>
        </w:rPr>
        <w:lastRenderedPageBreak/>
        <w:t xml:space="preserve">Warunek ten zostanie </w:t>
      </w:r>
      <w:r w:rsidRPr="00B83D85">
        <w:rPr>
          <w:rFonts w:ascii="Times New Roman" w:hAnsi="Times New Roman" w:cs="Times New Roman"/>
          <w:sz w:val="24"/>
          <w:szCs w:val="24"/>
        </w:rPr>
        <w:t xml:space="preserve">spełniony, jeżeli Wykonawca składając ofertę wykaże, że posiada uprawnienia do wykonywania działalności w zakresie obrotu </w:t>
      </w:r>
      <w:r w:rsidR="005A18B6">
        <w:rPr>
          <w:rFonts w:ascii="Times New Roman" w:hAnsi="Times New Roman" w:cs="Times New Roman"/>
          <w:sz w:val="24"/>
          <w:szCs w:val="24"/>
        </w:rPr>
        <w:t>energią elektryczną,</w:t>
      </w:r>
      <w:r w:rsidRPr="00B83D85">
        <w:rPr>
          <w:rFonts w:ascii="Times New Roman" w:hAnsi="Times New Roman" w:cs="Times New Roman"/>
          <w:sz w:val="24"/>
          <w:szCs w:val="24"/>
        </w:rPr>
        <w:t xml:space="preserve"> na podstawie aktualnej koncesji wydanej przez Prezesa Urzędu Regulacji Energetyki, zgodnie z art. 32 ustawy z dnia 10 kwietnia 1997</w:t>
      </w:r>
      <w:r w:rsidR="003D2B58">
        <w:rPr>
          <w:rFonts w:ascii="Times New Roman" w:hAnsi="Times New Roman" w:cs="Times New Roman"/>
          <w:sz w:val="24"/>
          <w:szCs w:val="24"/>
        </w:rPr>
        <w:t>b</w:t>
      </w:r>
      <w:r w:rsidRPr="00B83D85">
        <w:rPr>
          <w:rFonts w:ascii="Times New Roman" w:hAnsi="Times New Roman" w:cs="Times New Roman"/>
          <w:sz w:val="24"/>
          <w:szCs w:val="24"/>
        </w:rPr>
        <w:t xml:space="preserve">r. – Prawo energetyczne </w:t>
      </w:r>
      <w:r w:rsidR="00F06330" w:rsidRPr="00F06330">
        <w:rPr>
          <w:rFonts w:ascii="Times New Roman" w:hAnsi="Times New Roman" w:cs="Times New Roman"/>
          <w:sz w:val="24"/>
          <w:szCs w:val="24"/>
        </w:rPr>
        <w:t>(tj. Dz. U. z 2017 r. poz. 220)</w:t>
      </w:r>
      <w:r w:rsidR="00F06330">
        <w:rPr>
          <w:rFonts w:ascii="Times New Roman" w:hAnsi="Times New Roman" w:cs="Times New Roman"/>
          <w:sz w:val="24"/>
          <w:szCs w:val="24"/>
        </w:rPr>
        <w:t>.</w:t>
      </w:r>
    </w:p>
    <w:p w14:paraId="59D52E6C" w14:textId="77777777" w:rsidR="005073E6" w:rsidRPr="00B83D85" w:rsidRDefault="005073E6" w:rsidP="00645C48">
      <w:pPr>
        <w:pStyle w:val="Akapitzlist"/>
        <w:numPr>
          <w:ilvl w:val="2"/>
          <w:numId w:val="26"/>
        </w:numPr>
        <w:autoSpaceDE w:val="0"/>
        <w:autoSpaceDN w:val="0"/>
        <w:adjustRightInd w:val="0"/>
        <w:spacing w:after="200" w:line="264" w:lineRule="auto"/>
        <w:ind w:left="1276" w:hanging="709"/>
        <w:contextualSpacing w:val="0"/>
        <w:jc w:val="both"/>
        <w:rPr>
          <w:rFonts w:ascii="Times New Roman" w:hAnsi="Times New Roman" w:cs="Times New Roman"/>
          <w:b/>
          <w:bCs/>
          <w:sz w:val="24"/>
          <w:szCs w:val="24"/>
        </w:rPr>
      </w:pPr>
      <w:r w:rsidRPr="00B83D85">
        <w:rPr>
          <w:rFonts w:ascii="Times New Roman" w:hAnsi="Times New Roman" w:cs="Times New Roman"/>
          <w:b/>
          <w:bCs/>
          <w:sz w:val="24"/>
          <w:szCs w:val="24"/>
        </w:rPr>
        <w:t>Sytuacji ekonomicznej i finansowej</w:t>
      </w:r>
    </w:p>
    <w:p w14:paraId="6262CFC8" w14:textId="77777777" w:rsidR="006D6D66" w:rsidRPr="00B83D85" w:rsidRDefault="00F95C9C" w:rsidP="00310A73">
      <w:pPr>
        <w:autoSpaceDE w:val="0"/>
        <w:autoSpaceDN w:val="0"/>
        <w:adjustRightInd w:val="0"/>
        <w:spacing w:line="264" w:lineRule="auto"/>
        <w:ind w:left="1276"/>
        <w:jc w:val="both"/>
        <w:rPr>
          <w:rFonts w:ascii="Times New Roman" w:hAnsi="Times New Roman" w:cs="Times New Roman"/>
          <w:bCs/>
          <w:sz w:val="24"/>
          <w:szCs w:val="24"/>
          <w:u w:val="single"/>
        </w:rPr>
      </w:pPr>
      <w:r w:rsidRPr="00B83D85">
        <w:rPr>
          <w:rFonts w:ascii="Times New Roman" w:hAnsi="Times New Roman" w:cs="Times New Roman"/>
          <w:bCs/>
          <w:sz w:val="24"/>
          <w:szCs w:val="24"/>
          <w:u w:val="single"/>
        </w:rPr>
        <w:t>Opis sposobu dokonywania oceny spełniania tego warunku:</w:t>
      </w:r>
    </w:p>
    <w:p w14:paraId="03CA10BD" w14:textId="77777777" w:rsidR="00222975" w:rsidRPr="00B83D85" w:rsidRDefault="00FF5161" w:rsidP="00310A73">
      <w:pPr>
        <w:autoSpaceDE w:val="0"/>
        <w:autoSpaceDN w:val="0"/>
        <w:adjustRightInd w:val="0"/>
        <w:spacing w:line="264" w:lineRule="auto"/>
        <w:ind w:left="1276"/>
        <w:jc w:val="both"/>
        <w:rPr>
          <w:rFonts w:ascii="Times New Roman" w:hAnsi="Times New Roman" w:cs="Times New Roman"/>
          <w:sz w:val="24"/>
          <w:szCs w:val="24"/>
        </w:rPr>
      </w:pPr>
      <w:r w:rsidRPr="00B83D85">
        <w:rPr>
          <w:rFonts w:ascii="Times New Roman" w:hAnsi="Times New Roman" w:cs="Times New Roman"/>
          <w:sz w:val="24"/>
          <w:szCs w:val="24"/>
        </w:rPr>
        <w:t xml:space="preserve">Warunek </w:t>
      </w:r>
      <w:r w:rsidR="00012C63" w:rsidRPr="00B83D85">
        <w:rPr>
          <w:rFonts w:ascii="Times New Roman" w:hAnsi="Times New Roman" w:cs="Times New Roman"/>
          <w:sz w:val="24"/>
          <w:szCs w:val="24"/>
        </w:rPr>
        <w:t>ten zostanie spełniony, jeżeli W</w:t>
      </w:r>
      <w:r w:rsidRPr="00B83D85">
        <w:rPr>
          <w:rFonts w:ascii="Times New Roman" w:hAnsi="Times New Roman" w:cs="Times New Roman"/>
          <w:sz w:val="24"/>
          <w:szCs w:val="24"/>
        </w:rPr>
        <w:t>ykonawca składając ofertę wykaże, że ma</w:t>
      </w:r>
      <w:r w:rsidR="00222975" w:rsidRPr="00B83D85">
        <w:rPr>
          <w:rFonts w:ascii="Times New Roman" w:hAnsi="Times New Roman" w:cs="Times New Roman"/>
          <w:sz w:val="24"/>
          <w:szCs w:val="24"/>
        </w:rPr>
        <w:t>:</w:t>
      </w:r>
    </w:p>
    <w:p w14:paraId="79F0D768" w14:textId="77777777" w:rsidR="00116145" w:rsidRDefault="00FF5161" w:rsidP="00116145">
      <w:pPr>
        <w:pStyle w:val="Akapitzlist"/>
        <w:numPr>
          <w:ilvl w:val="0"/>
          <w:numId w:val="24"/>
        </w:numPr>
        <w:autoSpaceDE w:val="0"/>
        <w:autoSpaceDN w:val="0"/>
        <w:adjustRightInd w:val="0"/>
        <w:spacing w:line="264" w:lineRule="auto"/>
        <w:ind w:left="1701"/>
        <w:jc w:val="both"/>
        <w:rPr>
          <w:rFonts w:ascii="Times New Roman" w:hAnsi="Times New Roman" w:cs="Times New Roman"/>
          <w:sz w:val="24"/>
          <w:szCs w:val="24"/>
        </w:rPr>
      </w:pPr>
      <w:r w:rsidRPr="00116145">
        <w:rPr>
          <w:rFonts w:ascii="Times New Roman" w:hAnsi="Times New Roman" w:cs="Times New Roman"/>
          <w:sz w:val="24"/>
          <w:szCs w:val="24"/>
        </w:rPr>
        <w:t xml:space="preserve"> opłaconą polisę, a w przypadku jej braku, in</w:t>
      </w:r>
      <w:r w:rsidR="00012C63" w:rsidRPr="00116145">
        <w:rPr>
          <w:rFonts w:ascii="Times New Roman" w:hAnsi="Times New Roman" w:cs="Times New Roman"/>
          <w:sz w:val="24"/>
          <w:szCs w:val="24"/>
        </w:rPr>
        <w:t>ny dokument potwierdzający, że W</w:t>
      </w:r>
      <w:r w:rsidRPr="00116145">
        <w:rPr>
          <w:rFonts w:ascii="Times New Roman" w:hAnsi="Times New Roman" w:cs="Times New Roman"/>
          <w:sz w:val="24"/>
          <w:szCs w:val="24"/>
        </w:rPr>
        <w:t xml:space="preserve">ykonawca jest ubezpieczony od </w:t>
      </w:r>
      <w:r w:rsidR="00ED5D24" w:rsidRPr="00116145">
        <w:rPr>
          <w:rFonts w:ascii="Times New Roman" w:hAnsi="Times New Roman" w:cs="Times New Roman"/>
          <w:sz w:val="24"/>
          <w:szCs w:val="24"/>
        </w:rPr>
        <w:t>odpowiedzialno</w:t>
      </w:r>
      <w:r w:rsidR="00ED5D24" w:rsidRPr="00116145">
        <w:rPr>
          <w:rFonts w:ascii="Times New Roman" w:eastAsia="TimesNewRoman" w:hAnsi="Times New Roman" w:cs="Times New Roman"/>
          <w:sz w:val="24"/>
          <w:szCs w:val="24"/>
        </w:rPr>
        <w:t>ś</w:t>
      </w:r>
      <w:r w:rsidR="00ED5D24" w:rsidRPr="00116145">
        <w:rPr>
          <w:rFonts w:ascii="Times New Roman" w:hAnsi="Times New Roman" w:cs="Times New Roman"/>
          <w:sz w:val="24"/>
          <w:szCs w:val="24"/>
        </w:rPr>
        <w:t xml:space="preserve">ci cywilnej </w:t>
      </w:r>
      <w:r w:rsidRPr="00116145">
        <w:rPr>
          <w:rFonts w:ascii="Times New Roman" w:hAnsi="Times New Roman" w:cs="Times New Roman"/>
          <w:sz w:val="24"/>
          <w:szCs w:val="24"/>
        </w:rPr>
        <w:t>na kwotę</w:t>
      </w:r>
      <w:r w:rsidR="00116145">
        <w:rPr>
          <w:rFonts w:ascii="Times New Roman" w:hAnsi="Times New Roman" w:cs="Times New Roman"/>
          <w:sz w:val="24"/>
          <w:szCs w:val="24"/>
        </w:rPr>
        <w:t>:</w:t>
      </w:r>
    </w:p>
    <w:p w14:paraId="2784AC31" w14:textId="77777777" w:rsidR="00116145" w:rsidRPr="00E453B8" w:rsidRDefault="00116145" w:rsidP="00116145">
      <w:pPr>
        <w:pStyle w:val="Akapitzlist"/>
        <w:numPr>
          <w:ilvl w:val="0"/>
          <w:numId w:val="48"/>
        </w:numPr>
        <w:autoSpaceDE w:val="0"/>
        <w:autoSpaceDN w:val="0"/>
        <w:adjustRightInd w:val="0"/>
        <w:spacing w:line="264" w:lineRule="auto"/>
        <w:ind w:left="2127"/>
        <w:jc w:val="both"/>
        <w:rPr>
          <w:rFonts w:ascii="Times New Roman" w:hAnsi="Times New Roman" w:cs="Times New Roman"/>
          <w:sz w:val="24"/>
          <w:szCs w:val="24"/>
        </w:rPr>
      </w:pPr>
      <w:r w:rsidRPr="00E453B8">
        <w:rPr>
          <w:rFonts w:ascii="Times New Roman" w:hAnsi="Times New Roman" w:cs="Times New Roman"/>
          <w:sz w:val="24"/>
          <w:szCs w:val="24"/>
        </w:rPr>
        <w:t xml:space="preserve">dla części I zamówienia – </w:t>
      </w:r>
      <w:r w:rsidR="00A43152" w:rsidRPr="00E453B8">
        <w:rPr>
          <w:rFonts w:ascii="Times New Roman" w:hAnsi="Times New Roman" w:cs="Times New Roman"/>
          <w:sz w:val="24"/>
          <w:szCs w:val="24"/>
        </w:rPr>
        <w:t>1 0</w:t>
      </w:r>
      <w:r w:rsidR="00A155C8" w:rsidRPr="00E453B8">
        <w:rPr>
          <w:rFonts w:ascii="Times New Roman" w:hAnsi="Times New Roman" w:cs="Times New Roman"/>
          <w:sz w:val="24"/>
          <w:szCs w:val="24"/>
        </w:rPr>
        <w:t>0</w:t>
      </w:r>
      <w:r w:rsidRPr="00E453B8">
        <w:rPr>
          <w:rFonts w:ascii="Times New Roman" w:hAnsi="Times New Roman" w:cs="Times New Roman"/>
          <w:sz w:val="24"/>
          <w:szCs w:val="24"/>
        </w:rPr>
        <w:t>0 000,00 zł (</w:t>
      </w:r>
      <w:r w:rsidR="00A43152" w:rsidRPr="00E453B8">
        <w:rPr>
          <w:rFonts w:ascii="Times New Roman" w:hAnsi="Times New Roman" w:cs="Times New Roman"/>
          <w:sz w:val="24"/>
          <w:szCs w:val="24"/>
        </w:rPr>
        <w:t>jeden milion</w:t>
      </w:r>
      <w:r w:rsidRPr="00E453B8">
        <w:rPr>
          <w:rFonts w:ascii="Times New Roman" w:hAnsi="Times New Roman" w:cs="Times New Roman"/>
          <w:sz w:val="24"/>
          <w:szCs w:val="24"/>
        </w:rPr>
        <w:t xml:space="preserve"> złotych 00/100)</w:t>
      </w:r>
    </w:p>
    <w:p w14:paraId="27CE8D93" w14:textId="77777777" w:rsidR="00116145" w:rsidRPr="00E453B8" w:rsidRDefault="00116145" w:rsidP="00116145">
      <w:pPr>
        <w:pStyle w:val="Akapitzlist"/>
        <w:numPr>
          <w:ilvl w:val="0"/>
          <w:numId w:val="48"/>
        </w:numPr>
        <w:autoSpaceDE w:val="0"/>
        <w:autoSpaceDN w:val="0"/>
        <w:adjustRightInd w:val="0"/>
        <w:spacing w:line="264" w:lineRule="auto"/>
        <w:ind w:left="2127"/>
        <w:jc w:val="both"/>
        <w:rPr>
          <w:rFonts w:ascii="Times New Roman" w:hAnsi="Times New Roman" w:cs="Times New Roman"/>
          <w:sz w:val="24"/>
          <w:szCs w:val="24"/>
        </w:rPr>
      </w:pPr>
      <w:r w:rsidRPr="00E453B8">
        <w:rPr>
          <w:rFonts w:ascii="Times New Roman" w:hAnsi="Times New Roman" w:cs="Times New Roman"/>
          <w:sz w:val="24"/>
          <w:szCs w:val="24"/>
        </w:rPr>
        <w:t xml:space="preserve">dla części II zamówienia – </w:t>
      </w:r>
      <w:r w:rsidR="00A43152" w:rsidRPr="00E453B8">
        <w:rPr>
          <w:rFonts w:ascii="Times New Roman" w:hAnsi="Times New Roman" w:cs="Times New Roman"/>
          <w:sz w:val="24"/>
          <w:szCs w:val="24"/>
        </w:rPr>
        <w:t>1</w:t>
      </w:r>
      <w:r w:rsidR="00331D93" w:rsidRPr="00E453B8">
        <w:rPr>
          <w:rFonts w:ascii="Times New Roman" w:hAnsi="Times New Roman" w:cs="Times New Roman"/>
          <w:sz w:val="24"/>
          <w:szCs w:val="24"/>
        </w:rPr>
        <w:t>00</w:t>
      </w:r>
      <w:r w:rsidRPr="00E453B8">
        <w:rPr>
          <w:rFonts w:ascii="Times New Roman" w:hAnsi="Times New Roman" w:cs="Times New Roman"/>
          <w:sz w:val="24"/>
          <w:szCs w:val="24"/>
        </w:rPr>
        <w:t> 000,00 zł (</w:t>
      </w:r>
      <w:r w:rsidR="00A43152" w:rsidRPr="00E453B8">
        <w:rPr>
          <w:rFonts w:ascii="Times New Roman" w:hAnsi="Times New Roman" w:cs="Times New Roman"/>
          <w:sz w:val="24"/>
          <w:szCs w:val="24"/>
        </w:rPr>
        <w:t>sto</w:t>
      </w:r>
      <w:r w:rsidR="00C0750A" w:rsidRPr="00E453B8">
        <w:rPr>
          <w:rFonts w:ascii="Times New Roman" w:hAnsi="Times New Roman" w:cs="Times New Roman"/>
          <w:sz w:val="24"/>
          <w:szCs w:val="24"/>
        </w:rPr>
        <w:t xml:space="preserve"> tysięcy</w:t>
      </w:r>
      <w:r w:rsidRPr="00E453B8">
        <w:rPr>
          <w:rFonts w:ascii="Times New Roman" w:hAnsi="Times New Roman" w:cs="Times New Roman"/>
          <w:sz w:val="24"/>
          <w:szCs w:val="24"/>
        </w:rPr>
        <w:t xml:space="preserve"> złotych 00/100)</w:t>
      </w:r>
    </w:p>
    <w:p w14:paraId="3A19F59A" w14:textId="77777777" w:rsidR="00116145" w:rsidRDefault="00116145" w:rsidP="00116145">
      <w:pPr>
        <w:pStyle w:val="Akapitzlist"/>
        <w:autoSpaceDE w:val="0"/>
        <w:autoSpaceDN w:val="0"/>
        <w:adjustRightInd w:val="0"/>
        <w:spacing w:line="264" w:lineRule="auto"/>
        <w:ind w:left="1701"/>
        <w:jc w:val="both"/>
        <w:rPr>
          <w:rFonts w:ascii="Times New Roman" w:hAnsi="Times New Roman" w:cs="Times New Roman"/>
          <w:sz w:val="24"/>
          <w:szCs w:val="24"/>
        </w:rPr>
      </w:pPr>
      <w:r w:rsidRPr="00116145">
        <w:rPr>
          <w:rFonts w:ascii="Times New Roman" w:hAnsi="Times New Roman" w:cs="Times New Roman"/>
          <w:sz w:val="24"/>
          <w:szCs w:val="24"/>
        </w:rPr>
        <w:t>w zakresie prowadzonej działalności związanej z przedmiote</w:t>
      </w:r>
      <w:r>
        <w:rPr>
          <w:rFonts w:ascii="Times New Roman" w:hAnsi="Times New Roman" w:cs="Times New Roman"/>
          <w:sz w:val="24"/>
          <w:szCs w:val="24"/>
        </w:rPr>
        <w:t>m zamówienia</w:t>
      </w:r>
      <w:r w:rsidR="00A2624F">
        <w:rPr>
          <w:rFonts w:ascii="Times New Roman" w:hAnsi="Times New Roman" w:cs="Times New Roman"/>
          <w:sz w:val="24"/>
          <w:szCs w:val="24"/>
        </w:rPr>
        <w:t>,</w:t>
      </w:r>
    </w:p>
    <w:p w14:paraId="10EFED70" w14:textId="77777777" w:rsidR="00116145" w:rsidRPr="00116145" w:rsidRDefault="00116145" w:rsidP="00116145">
      <w:pPr>
        <w:pStyle w:val="Akapitzlist"/>
        <w:autoSpaceDE w:val="0"/>
        <w:autoSpaceDN w:val="0"/>
        <w:adjustRightInd w:val="0"/>
        <w:spacing w:line="264" w:lineRule="auto"/>
        <w:ind w:left="1701"/>
        <w:jc w:val="both"/>
        <w:rPr>
          <w:rFonts w:ascii="Times New Roman" w:hAnsi="Times New Roman" w:cs="Times New Roman"/>
          <w:sz w:val="24"/>
          <w:szCs w:val="24"/>
        </w:rPr>
      </w:pPr>
    </w:p>
    <w:p w14:paraId="5F74A905" w14:textId="77777777" w:rsidR="0049685E" w:rsidRDefault="001B4E7B" w:rsidP="00645C48">
      <w:pPr>
        <w:pStyle w:val="Akapitzlist"/>
        <w:numPr>
          <w:ilvl w:val="0"/>
          <w:numId w:val="24"/>
        </w:numPr>
        <w:autoSpaceDE w:val="0"/>
        <w:autoSpaceDN w:val="0"/>
        <w:adjustRightInd w:val="0"/>
        <w:spacing w:line="264" w:lineRule="auto"/>
        <w:jc w:val="both"/>
        <w:rPr>
          <w:rFonts w:ascii="Times New Roman" w:hAnsi="Times New Roman" w:cs="Times New Roman"/>
          <w:sz w:val="24"/>
          <w:szCs w:val="24"/>
        </w:rPr>
      </w:pPr>
      <w:r w:rsidRPr="00B83D85">
        <w:rPr>
          <w:rFonts w:ascii="Times New Roman" w:hAnsi="Times New Roman" w:cs="Times New Roman"/>
          <w:sz w:val="24"/>
          <w:szCs w:val="24"/>
        </w:rPr>
        <w:t>o</w:t>
      </w:r>
      <w:r w:rsidR="00FF5161" w:rsidRPr="00B83D85">
        <w:rPr>
          <w:rFonts w:ascii="Times New Roman" w:hAnsi="Times New Roman" w:cs="Times New Roman"/>
          <w:sz w:val="24"/>
          <w:szCs w:val="24"/>
        </w:rPr>
        <w:t>raz</w:t>
      </w:r>
      <w:r w:rsidR="006F4CFB">
        <w:rPr>
          <w:rFonts w:ascii="Times New Roman" w:hAnsi="Times New Roman" w:cs="Times New Roman"/>
          <w:sz w:val="24"/>
          <w:szCs w:val="24"/>
        </w:rPr>
        <w:t xml:space="preserve"> </w:t>
      </w:r>
      <w:r w:rsidR="00FF5161" w:rsidRPr="00B83D85">
        <w:rPr>
          <w:rFonts w:ascii="Times New Roman" w:hAnsi="Times New Roman" w:cs="Times New Roman"/>
          <w:sz w:val="24"/>
          <w:szCs w:val="24"/>
        </w:rPr>
        <w:t xml:space="preserve">wykaże, że posiada środki finansowe lub zdolność kredytową </w:t>
      </w:r>
      <w:r w:rsidR="005E6BB9" w:rsidRPr="00B83D85">
        <w:rPr>
          <w:rFonts w:ascii="Times New Roman" w:hAnsi="Times New Roman" w:cs="Times New Roman"/>
          <w:sz w:val="24"/>
          <w:szCs w:val="24"/>
        </w:rPr>
        <w:t>na kwotę</w:t>
      </w:r>
      <w:r w:rsidR="00665FB5" w:rsidRPr="00B83D85">
        <w:rPr>
          <w:rFonts w:ascii="Times New Roman" w:hAnsi="Times New Roman" w:cs="Times New Roman"/>
          <w:sz w:val="24"/>
          <w:szCs w:val="24"/>
        </w:rPr>
        <w:t xml:space="preserve"> równą lub co </w:t>
      </w:r>
      <w:r w:rsidR="00665FB5" w:rsidRPr="00996030">
        <w:rPr>
          <w:rFonts w:ascii="Times New Roman" w:hAnsi="Times New Roman" w:cs="Times New Roman"/>
          <w:sz w:val="24"/>
          <w:szCs w:val="24"/>
        </w:rPr>
        <w:t>najmniej</w:t>
      </w:r>
      <w:r w:rsidR="00116145">
        <w:rPr>
          <w:rFonts w:ascii="Times New Roman" w:hAnsi="Times New Roman" w:cs="Times New Roman"/>
          <w:sz w:val="24"/>
          <w:szCs w:val="24"/>
        </w:rPr>
        <w:t>:</w:t>
      </w:r>
    </w:p>
    <w:p w14:paraId="1984FBA9" w14:textId="77777777" w:rsidR="00116145" w:rsidRPr="00B3741E" w:rsidRDefault="00A43152" w:rsidP="00116145">
      <w:pPr>
        <w:pStyle w:val="Akapitzlist"/>
        <w:numPr>
          <w:ilvl w:val="0"/>
          <w:numId w:val="49"/>
        </w:numPr>
        <w:autoSpaceDE w:val="0"/>
        <w:autoSpaceDN w:val="0"/>
        <w:adjustRightInd w:val="0"/>
        <w:spacing w:line="264" w:lineRule="auto"/>
        <w:ind w:left="2127"/>
        <w:jc w:val="both"/>
        <w:rPr>
          <w:rFonts w:ascii="Times New Roman" w:hAnsi="Times New Roman" w:cs="Times New Roman"/>
          <w:sz w:val="24"/>
          <w:szCs w:val="24"/>
        </w:rPr>
      </w:pPr>
      <w:r w:rsidRPr="00B3741E">
        <w:rPr>
          <w:rFonts w:ascii="Times New Roman" w:hAnsi="Times New Roman" w:cs="Times New Roman"/>
          <w:sz w:val="24"/>
          <w:szCs w:val="24"/>
        </w:rPr>
        <w:t>dla części I zamówienia – 1 0</w:t>
      </w:r>
      <w:r w:rsidR="00746EF0" w:rsidRPr="00B3741E">
        <w:rPr>
          <w:rFonts w:ascii="Times New Roman" w:hAnsi="Times New Roman" w:cs="Times New Roman"/>
          <w:sz w:val="24"/>
          <w:szCs w:val="24"/>
        </w:rPr>
        <w:t>00</w:t>
      </w:r>
      <w:r w:rsidR="00116145" w:rsidRPr="00B3741E">
        <w:rPr>
          <w:rFonts w:ascii="Times New Roman" w:hAnsi="Times New Roman" w:cs="Times New Roman"/>
          <w:sz w:val="24"/>
          <w:szCs w:val="24"/>
        </w:rPr>
        <w:t xml:space="preserve"> 000,00 zł (</w:t>
      </w:r>
      <w:r w:rsidRPr="00B3741E">
        <w:rPr>
          <w:rFonts w:ascii="Times New Roman" w:hAnsi="Times New Roman" w:cs="Times New Roman"/>
          <w:sz w:val="24"/>
          <w:szCs w:val="24"/>
        </w:rPr>
        <w:t>jeden milion</w:t>
      </w:r>
      <w:r w:rsidR="00116145" w:rsidRPr="00B3741E">
        <w:rPr>
          <w:rFonts w:ascii="Times New Roman" w:hAnsi="Times New Roman" w:cs="Times New Roman"/>
          <w:sz w:val="24"/>
          <w:szCs w:val="24"/>
        </w:rPr>
        <w:t xml:space="preserve"> złotych 00/100)</w:t>
      </w:r>
    </w:p>
    <w:p w14:paraId="1DB749E1" w14:textId="77777777" w:rsidR="00116145" w:rsidRPr="00B3741E" w:rsidRDefault="00116145" w:rsidP="00116145">
      <w:pPr>
        <w:pStyle w:val="Akapitzlist"/>
        <w:numPr>
          <w:ilvl w:val="0"/>
          <w:numId w:val="49"/>
        </w:numPr>
        <w:autoSpaceDE w:val="0"/>
        <w:autoSpaceDN w:val="0"/>
        <w:adjustRightInd w:val="0"/>
        <w:spacing w:line="264" w:lineRule="auto"/>
        <w:ind w:left="2127"/>
        <w:jc w:val="both"/>
        <w:rPr>
          <w:rFonts w:ascii="Times New Roman" w:hAnsi="Times New Roman" w:cs="Times New Roman"/>
          <w:sz w:val="24"/>
          <w:szCs w:val="24"/>
        </w:rPr>
      </w:pPr>
      <w:r w:rsidRPr="00B3741E">
        <w:rPr>
          <w:rFonts w:ascii="Times New Roman" w:hAnsi="Times New Roman" w:cs="Times New Roman"/>
          <w:sz w:val="24"/>
          <w:szCs w:val="24"/>
        </w:rPr>
        <w:t xml:space="preserve">dla części II zamówienia – </w:t>
      </w:r>
      <w:r w:rsidR="00A43152" w:rsidRPr="00B3741E">
        <w:rPr>
          <w:rFonts w:ascii="Times New Roman" w:hAnsi="Times New Roman" w:cs="Times New Roman"/>
          <w:sz w:val="24"/>
          <w:szCs w:val="24"/>
        </w:rPr>
        <w:t>1</w:t>
      </w:r>
      <w:r w:rsidR="00C0750A" w:rsidRPr="00B3741E">
        <w:rPr>
          <w:rFonts w:ascii="Times New Roman" w:hAnsi="Times New Roman" w:cs="Times New Roman"/>
          <w:sz w:val="24"/>
          <w:szCs w:val="24"/>
        </w:rPr>
        <w:t>00</w:t>
      </w:r>
      <w:r w:rsidRPr="00B3741E">
        <w:rPr>
          <w:rFonts w:ascii="Times New Roman" w:hAnsi="Times New Roman" w:cs="Times New Roman"/>
          <w:sz w:val="24"/>
          <w:szCs w:val="24"/>
        </w:rPr>
        <w:t xml:space="preserve"> 000,00 zł (</w:t>
      </w:r>
      <w:r w:rsidR="00A43152" w:rsidRPr="00B3741E">
        <w:rPr>
          <w:rFonts w:ascii="Times New Roman" w:hAnsi="Times New Roman" w:cs="Times New Roman"/>
          <w:sz w:val="24"/>
          <w:szCs w:val="24"/>
        </w:rPr>
        <w:t>sto</w:t>
      </w:r>
      <w:r w:rsidR="006F4CFB">
        <w:rPr>
          <w:rFonts w:ascii="Times New Roman" w:hAnsi="Times New Roman" w:cs="Times New Roman"/>
          <w:sz w:val="24"/>
          <w:szCs w:val="24"/>
        </w:rPr>
        <w:t xml:space="preserve"> </w:t>
      </w:r>
      <w:r w:rsidR="00C0750A" w:rsidRPr="00B3741E">
        <w:rPr>
          <w:rFonts w:ascii="Times New Roman" w:hAnsi="Times New Roman" w:cs="Times New Roman"/>
          <w:sz w:val="24"/>
          <w:szCs w:val="24"/>
        </w:rPr>
        <w:t>tysięcy</w:t>
      </w:r>
      <w:r w:rsidRPr="00B3741E">
        <w:rPr>
          <w:rFonts w:ascii="Times New Roman" w:hAnsi="Times New Roman" w:cs="Times New Roman"/>
          <w:sz w:val="24"/>
          <w:szCs w:val="24"/>
        </w:rPr>
        <w:t xml:space="preserve"> złotych 00/100)</w:t>
      </w:r>
    </w:p>
    <w:p w14:paraId="1B99FB28" w14:textId="77777777" w:rsidR="00746EF0" w:rsidRPr="00996030" w:rsidRDefault="00746EF0" w:rsidP="00746EF0">
      <w:pPr>
        <w:pStyle w:val="Akapitzlist"/>
        <w:autoSpaceDE w:val="0"/>
        <w:autoSpaceDN w:val="0"/>
        <w:adjustRightInd w:val="0"/>
        <w:spacing w:line="264" w:lineRule="auto"/>
        <w:ind w:left="2127"/>
        <w:jc w:val="both"/>
        <w:rPr>
          <w:rFonts w:ascii="Times New Roman" w:hAnsi="Times New Roman" w:cs="Times New Roman"/>
          <w:sz w:val="24"/>
          <w:szCs w:val="24"/>
        </w:rPr>
      </w:pPr>
    </w:p>
    <w:p w14:paraId="7D44ECC4" w14:textId="77777777" w:rsidR="008833BB" w:rsidRDefault="007F7395" w:rsidP="008C5E00">
      <w:pPr>
        <w:autoSpaceDE w:val="0"/>
        <w:autoSpaceDN w:val="0"/>
        <w:adjustRightInd w:val="0"/>
        <w:spacing w:line="264" w:lineRule="auto"/>
        <w:jc w:val="both"/>
        <w:rPr>
          <w:rFonts w:ascii="Times New Roman" w:hAnsi="Times New Roman" w:cs="Times New Roman"/>
          <w:sz w:val="24"/>
          <w:szCs w:val="24"/>
        </w:rPr>
      </w:pPr>
      <w:r w:rsidRPr="007F7395">
        <w:rPr>
          <w:rFonts w:ascii="Times New Roman" w:hAnsi="Times New Roman" w:cs="Times New Roman"/>
          <w:sz w:val="24"/>
          <w:szCs w:val="24"/>
        </w:rPr>
        <w:t xml:space="preserve">Jeżeli Wykonawca składa ofertę na </w:t>
      </w:r>
      <w:r w:rsidR="00746EF0">
        <w:rPr>
          <w:rFonts w:ascii="Times New Roman" w:hAnsi="Times New Roman" w:cs="Times New Roman"/>
          <w:sz w:val="24"/>
          <w:szCs w:val="24"/>
        </w:rPr>
        <w:t>obie</w:t>
      </w:r>
      <w:r w:rsidRPr="007F7395">
        <w:rPr>
          <w:rFonts w:ascii="Times New Roman" w:hAnsi="Times New Roman" w:cs="Times New Roman"/>
          <w:sz w:val="24"/>
          <w:szCs w:val="24"/>
        </w:rPr>
        <w:t xml:space="preserve"> części zamówienia, musi wykazać, że posiada opłaconą polisę, a w przypadku jej braku, inny dokument potwierdzający, że Wykonawca jest ubezpieczony od odpowiedzialności cywilnej oraz środki finansowe lub zdolność kredytową, których łączna wartość stanowić będzie sumę wartości dla poszczególnych części</w:t>
      </w:r>
      <w:r>
        <w:rPr>
          <w:rFonts w:ascii="Times New Roman" w:hAnsi="Times New Roman" w:cs="Times New Roman"/>
          <w:sz w:val="24"/>
          <w:szCs w:val="24"/>
        </w:rPr>
        <w:t>.</w:t>
      </w:r>
    </w:p>
    <w:p w14:paraId="583C2718" w14:textId="77777777" w:rsidR="007F7395" w:rsidRPr="00B83D85" w:rsidRDefault="007F7395" w:rsidP="007F7395">
      <w:pPr>
        <w:autoSpaceDE w:val="0"/>
        <w:autoSpaceDN w:val="0"/>
        <w:adjustRightInd w:val="0"/>
        <w:spacing w:line="264" w:lineRule="auto"/>
        <w:ind w:left="567"/>
        <w:jc w:val="both"/>
        <w:rPr>
          <w:rFonts w:ascii="Times New Roman" w:hAnsi="Times New Roman" w:cs="Times New Roman"/>
          <w:sz w:val="24"/>
          <w:szCs w:val="24"/>
        </w:rPr>
      </w:pPr>
    </w:p>
    <w:p w14:paraId="16B4A25B" w14:textId="77777777" w:rsidR="00142F09" w:rsidRPr="00B83D85" w:rsidRDefault="00142F09" w:rsidP="00645C48">
      <w:pPr>
        <w:pStyle w:val="Akapitzlist"/>
        <w:numPr>
          <w:ilvl w:val="2"/>
          <w:numId w:val="26"/>
        </w:numPr>
        <w:autoSpaceDE w:val="0"/>
        <w:autoSpaceDN w:val="0"/>
        <w:adjustRightInd w:val="0"/>
        <w:spacing w:after="200" w:line="264" w:lineRule="auto"/>
        <w:ind w:left="1225" w:hanging="658"/>
        <w:contextualSpacing w:val="0"/>
        <w:jc w:val="both"/>
        <w:rPr>
          <w:rFonts w:ascii="Times New Roman" w:hAnsi="Times New Roman" w:cs="Times New Roman"/>
          <w:b/>
          <w:bCs/>
          <w:sz w:val="24"/>
          <w:szCs w:val="24"/>
        </w:rPr>
      </w:pPr>
      <w:r w:rsidRPr="00B83D85">
        <w:rPr>
          <w:rFonts w:ascii="Times New Roman" w:hAnsi="Times New Roman" w:cs="Times New Roman"/>
          <w:b/>
          <w:bCs/>
          <w:sz w:val="24"/>
          <w:szCs w:val="24"/>
        </w:rPr>
        <w:t xml:space="preserve">Zdolności technicznej lub zawodowej </w:t>
      </w:r>
    </w:p>
    <w:p w14:paraId="2AC54059" w14:textId="77777777" w:rsidR="00142F09" w:rsidRPr="00B83D85" w:rsidRDefault="00142F09" w:rsidP="00310A73">
      <w:pPr>
        <w:pStyle w:val="Akapitzlist"/>
        <w:autoSpaceDE w:val="0"/>
        <w:autoSpaceDN w:val="0"/>
        <w:adjustRightInd w:val="0"/>
        <w:spacing w:line="264" w:lineRule="auto"/>
        <w:ind w:left="360" w:firstLine="916"/>
        <w:jc w:val="both"/>
        <w:rPr>
          <w:rFonts w:ascii="Times New Roman" w:hAnsi="Times New Roman" w:cs="Times New Roman"/>
          <w:bCs/>
          <w:sz w:val="24"/>
          <w:szCs w:val="24"/>
          <w:u w:val="single"/>
        </w:rPr>
      </w:pPr>
      <w:r w:rsidRPr="00B83D85">
        <w:rPr>
          <w:rFonts w:ascii="Times New Roman" w:hAnsi="Times New Roman" w:cs="Times New Roman"/>
          <w:bCs/>
          <w:sz w:val="24"/>
          <w:szCs w:val="24"/>
          <w:u w:val="single"/>
        </w:rPr>
        <w:t>Opis sposobu dokonywania oceny spełniania tego warunku:</w:t>
      </w:r>
    </w:p>
    <w:p w14:paraId="6C424E27" w14:textId="77777777" w:rsidR="00177CFB" w:rsidRPr="00177CFB" w:rsidRDefault="00142F09" w:rsidP="00310A73">
      <w:pPr>
        <w:pStyle w:val="Akapitzlist"/>
        <w:autoSpaceDE w:val="0"/>
        <w:autoSpaceDN w:val="0"/>
        <w:adjustRightInd w:val="0"/>
        <w:spacing w:line="264" w:lineRule="auto"/>
        <w:ind w:left="1276"/>
        <w:jc w:val="both"/>
        <w:rPr>
          <w:rFonts w:ascii="Times New Roman" w:hAnsi="Times New Roman" w:cs="Times New Roman"/>
          <w:sz w:val="24"/>
          <w:szCs w:val="24"/>
        </w:rPr>
      </w:pPr>
      <w:r w:rsidRPr="00B83D85">
        <w:rPr>
          <w:rFonts w:ascii="Times New Roman" w:hAnsi="Times New Roman" w:cs="Times New Roman"/>
          <w:bCs/>
          <w:sz w:val="24"/>
          <w:szCs w:val="24"/>
        </w:rPr>
        <w:t xml:space="preserve">Warunek ten zostanie spełniony, jeżeli Wykonawca składając ofertę wykaże, że w okresie </w:t>
      </w:r>
      <w:r w:rsidRPr="00B83D85">
        <w:rPr>
          <w:rFonts w:ascii="Times New Roman" w:hAnsi="Times New Roman" w:cs="Times New Roman"/>
          <w:sz w:val="24"/>
          <w:szCs w:val="24"/>
        </w:rPr>
        <w:t xml:space="preserve">ostatnich trzech lat przed upływem terminu składania ofert, a jeżeli </w:t>
      </w:r>
      <w:r w:rsidRPr="00177CFB">
        <w:rPr>
          <w:rFonts w:ascii="Times New Roman" w:hAnsi="Times New Roman" w:cs="Times New Roman"/>
          <w:sz w:val="24"/>
          <w:szCs w:val="24"/>
        </w:rPr>
        <w:t>okres prowadzenia działalności jest krótszy – w tym okresie, wykonał należycie co najmniej 3 dos</w:t>
      </w:r>
      <w:r w:rsidR="00897A03" w:rsidRPr="00177CFB">
        <w:rPr>
          <w:rFonts w:ascii="Times New Roman" w:hAnsi="Times New Roman" w:cs="Times New Roman"/>
          <w:sz w:val="24"/>
          <w:szCs w:val="24"/>
        </w:rPr>
        <w:t xml:space="preserve">tawy </w:t>
      </w:r>
      <w:r w:rsidR="00751BE9" w:rsidRPr="00177CFB">
        <w:rPr>
          <w:rFonts w:ascii="Times New Roman" w:hAnsi="Times New Roman" w:cs="Times New Roman"/>
          <w:sz w:val="24"/>
          <w:szCs w:val="24"/>
        </w:rPr>
        <w:t>energii elektr</w:t>
      </w:r>
      <w:r w:rsidR="00897A03" w:rsidRPr="00177CFB">
        <w:rPr>
          <w:rFonts w:ascii="Times New Roman" w:hAnsi="Times New Roman" w:cs="Times New Roman"/>
          <w:sz w:val="24"/>
          <w:szCs w:val="24"/>
        </w:rPr>
        <w:t xml:space="preserve">ycznej </w:t>
      </w:r>
      <w:r w:rsidRPr="00177CFB">
        <w:rPr>
          <w:rFonts w:ascii="Times New Roman" w:hAnsi="Times New Roman" w:cs="Times New Roman"/>
          <w:sz w:val="24"/>
          <w:szCs w:val="24"/>
        </w:rPr>
        <w:t>na rzecz trzech różnych odbiorców, których wartość roczna każdej z nich nie była niższa niż</w:t>
      </w:r>
      <w:r w:rsidR="00177CFB" w:rsidRPr="00177CFB">
        <w:rPr>
          <w:rFonts w:ascii="Times New Roman" w:hAnsi="Times New Roman" w:cs="Times New Roman"/>
          <w:sz w:val="24"/>
          <w:szCs w:val="24"/>
        </w:rPr>
        <w:t>:</w:t>
      </w:r>
    </w:p>
    <w:p w14:paraId="46BD145F" w14:textId="77777777" w:rsidR="00142F09" w:rsidRPr="00EB3923" w:rsidRDefault="00177CFB" w:rsidP="00177CFB">
      <w:pPr>
        <w:pStyle w:val="Akapitzlist"/>
        <w:numPr>
          <w:ilvl w:val="0"/>
          <w:numId w:val="50"/>
        </w:numPr>
        <w:autoSpaceDE w:val="0"/>
        <w:autoSpaceDN w:val="0"/>
        <w:adjustRightInd w:val="0"/>
        <w:spacing w:line="264" w:lineRule="auto"/>
        <w:jc w:val="both"/>
        <w:rPr>
          <w:rFonts w:ascii="Times New Roman" w:hAnsi="Times New Roman" w:cs="Times New Roman"/>
          <w:sz w:val="24"/>
          <w:szCs w:val="24"/>
        </w:rPr>
      </w:pPr>
      <w:r w:rsidRPr="00EB3923">
        <w:rPr>
          <w:rFonts w:ascii="Times New Roman" w:hAnsi="Times New Roman" w:cs="Times New Roman"/>
          <w:sz w:val="24"/>
          <w:szCs w:val="24"/>
        </w:rPr>
        <w:t xml:space="preserve">dla części I zamówienia -  </w:t>
      </w:r>
      <w:r w:rsidR="00987010" w:rsidRPr="00EB3923">
        <w:rPr>
          <w:rFonts w:ascii="Times New Roman" w:hAnsi="Times New Roman" w:cs="Times New Roman"/>
          <w:sz w:val="24"/>
          <w:szCs w:val="24"/>
        </w:rPr>
        <w:t>2.400</w:t>
      </w:r>
      <w:r w:rsidRPr="00EB3923">
        <w:rPr>
          <w:rFonts w:ascii="Times New Roman" w:hAnsi="Times New Roman" w:cs="Times New Roman"/>
          <w:sz w:val="24"/>
          <w:szCs w:val="24"/>
        </w:rPr>
        <w:t>MWh</w:t>
      </w:r>
    </w:p>
    <w:p w14:paraId="5EC3510F" w14:textId="77777777" w:rsidR="00177CFB" w:rsidRPr="00EB3923" w:rsidRDefault="00177CFB" w:rsidP="00177CFB">
      <w:pPr>
        <w:pStyle w:val="Akapitzlist"/>
        <w:numPr>
          <w:ilvl w:val="0"/>
          <w:numId w:val="50"/>
        </w:numPr>
        <w:autoSpaceDE w:val="0"/>
        <w:autoSpaceDN w:val="0"/>
        <w:adjustRightInd w:val="0"/>
        <w:spacing w:line="264" w:lineRule="auto"/>
        <w:jc w:val="both"/>
        <w:rPr>
          <w:rFonts w:ascii="Times New Roman" w:hAnsi="Times New Roman" w:cs="Times New Roman"/>
          <w:sz w:val="24"/>
          <w:szCs w:val="24"/>
        </w:rPr>
      </w:pPr>
      <w:r w:rsidRPr="00EB3923">
        <w:rPr>
          <w:rFonts w:ascii="Times New Roman" w:hAnsi="Times New Roman" w:cs="Times New Roman"/>
          <w:sz w:val="24"/>
          <w:szCs w:val="24"/>
        </w:rPr>
        <w:t xml:space="preserve">dla części II zamówienia - </w:t>
      </w:r>
      <w:r w:rsidR="00987010" w:rsidRPr="00EB3923">
        <w:rPr>
          <w:rFonts w:ascii="Times New Roman" w:hAnsi="Times New Roman" w:cs="Times New Roman"/>
          <w:sz w:val="24"/>
          <w:szCs w:val="24"/>
        </w:rPr>
        <w:t>500</w:t>
      </w:r>
      <w:r w:rsidRPr="00EB3923">
        <w:rPr>
          <w:rFonts w:ascii="Times New Roman" w:hAnsi="Times New Roman" w:cs="Times New Roman"/>
          <w:sz w:val="24"/>
          <w:szCs w:val="24"/>
        </w:rPr>
        <w:t xml:space="preserve"> MWh</w:t>
      </w:r>
    </w:p>
    <w:p w14:paraId="06099068" w14:textId="77777777" w:rsidR="00142F09" w:rsidRDefault="00142F09" w:rsidP="00310A73">
      <w:pPr>
        <w:pStyle w:val="Akapitzlist"/>
        <w:autoSpaceDE w:val="0"/>
        <w:autoSpaceDN w:val="0"/>
        <w:adjustRightInd w:val="0"/>
        <w:spacing w:after="200" w:line="264" w:lineRule="auto"/>
        <w:ind w:left="1276"/>
        <w:contextualSpacing w:val="0"/>
        <w:jc w:val="both"/>
        <w:rPr>
          <w:rFonts w:ascii="Times New Roman" w:hAnsi="Times New Roman" w:cs="Times New Roman"/>
          <w:b/>
          <w:sz w:val="24"/>
          <w:szCs w:val="24"/>
        </w:rPr>
      </w:pPr>
      <w:r w:rsidRPr="00B83D85">
        <w:rPr>
          <w:rFonts w:ascii="Times New Roman" w:hAnsi="Times New Roman" w:cs="Times New Roman"/>
          <w:sz w:val="24"/>
          <w:szCs w:val="24"/>
        </w:rPr>
        <w:t xml:space="preserve">Zamawiający w przypadku, gdy przedmiotem zamówienia są świadczenia okresowe lub ciągłe, dopuszcza nie tylko zamówienia wykonane (zakończone), lecz także wykonywane. W takim przypadku część zamówienia już faktycznie wykonana musi spełniać wymogi określone przez Zamawiającego </w:t>
      </w:r>
      <w:r w:rsidR="008D531D">
        <w:rPr>
          <w:rFonts w:ascii="Times New Roman" w:hAnsi="Times New Roman" w:cs="Times New Roman"/>
          <w:sz w:val="24"/>
          <w:szCs w:val="24"/>
        </w:rPr>
        <w:t xml:space="preserve">powyżej </w:t>
      </w:r>
      <w:r w:rsidRPr="00B83D85">
        <w:rPr>
          <w:rFonts w:ascii="Times New Roman" w:hAnsi="Times New Roman" w:cs="Times New Roman"/>
          <w:sz w:val="24"/>
          <w:szCs w:val="24"/>
        </w:rPr>
        <w:t>w warunku</w:t>
      </w:r>
      <w:r w:rsidR="005F299E" w:rsidRPr="00B83D85">
        <w:rPr>
          <w:rFonts w:ascii="Times New Roman" w:hAnsi="Times New Roman" w:cs="Times New Roman"/>
          <w:sz w:val="24"/>
          <w:szCs w:val="24"/>
        </w:rPr>
        <w:t xml:space="preserve"> w </w:t>
      </w:r>
      <w:r w:rsidR="005F299E" w:rsidRPr="00B83D85">
        <w:rPr>
          <w:rFonts w:ascii="Times New Roman" w:hAnsi="Times New Roman" w:cs="Times New Roman"/>
          <w:b/>
          <w:sz w:val="24"/>
          <w:szCs w:val="24"/>
        </w:rPr>
        <w:t>ppkt</w:t>
      </w:r>
      <w:r w:rsidRPr="00B83D85">
        <w:rPr>
          <w:rFonts w:ascii="Times New Roman" w:hAnsi="Times New Roman" w:cs="Times New Roman"/>
          <w:b/>
          <w:sz w:val="24"/>
          <w:szCs w:val="24"/>
        </w:rPr>
        <w:t xml:space="preserve"> 3.1.3</w:t>
      </w:r>
      <w:r w:rsidR="007E0375" w:rsidRPr="00B83D85">
        <w:rPr>
          <w:rFonts w:ascii="Times New Roman" w:hAnsi="Times New Roman" w:cs="Times New Roman"/>
          <w:b/>
          <w:sz w:val="24"/>
          <w:szCs w:val="24"/>
        </w:rPr>
        <w:t>.</w:t>
      </w:r>
    </w:p>
    <w:p w14:paraId="37F5A519" w14:textId="77777777" w:rsidR="003A7ACC" w:rsidRPr="003A7ACC" w:rsidRDefault="003A7ACC" w:rsidP="003A7ACC">
      <w:pPr>
        <w:autoSpaceDE w:val="0"/>
        <w:autoSpaceDN w:val="0"/>
        <w:adjustRightInd w:val="0"/>
        <w:spacing w:after="200" w:line="264" w:lineRule="auto"/>
        <w:jc w:val="both"/>
        <w:rPr>
          <w:rFonts w:ascii="Times New Roman" w:hAnsi="Times New Roman" w:cs="Times New Roman"/>
          <w:sz w:val="24"/>
          <w:szCs w:val="24"/>
        </w:rPr>
      </w:pPr>
      <w:r w:rsidRPr="003A7ACC">
        <w:rPr>
          <w:rFonts w:ascii="Times New Roman" w:hAnsi="Times New Roman" w:cs="Times New Roman"/>
          <w:sz w:val="24"/>
          <w:szCs w:val="24"/>
        </w:rPr>
        <w:t xml:space="preserve">Jeżeli Wykonawca składa ofertę na obie części zamówienia, musi wykazać, </w:t>
      </w:r>
      <w:r>
        <w:rPr>
          <w:rFonts w:ascii="Times New Roman" w:hAnsi="Times New Roman" w:cs="Times New Roman"/>
          <w:sz w:val="24"/>
          <w:szCs w:val="24"/>
        </w:rPr>
        <w:t xml:space="preserve">że </w:t>
      </w:r>
      <w:r w:rsidRPr="003A7ACC">
        <w:rPr>
          <w:rFonts w:ascii="Times New Roman" w:hAnsi="Times New Roman" w:cs="Times New Roman"/>
          <w:sz w:val="24"/>
          <w:szCs w:val="24"/>
        </w:rPr>
        <w:t>w okresie ostatnich trzech lat przed upływem terminu składania ofert, a jeżeli okres prowadzenia działalności jest krótszy – w tym okresie, wykonał należycie co najmniej 3 dostawy energii elektrycznej na rzecz trzech różnych odbiorców</w:t>
      </w:r>
      <w:r>
        <w:rPr>
          <w:rFonts w:ascii="Times New Roman" w:hAnsi="Times New Roman" w:cs="Times New Roman"/>
          <w:sz w:val="24"/>
          <w:szCs w:val="24"/>
        </w:rPr>
        <w:t xml:space="preserve">, </w:t>
      </w:r>
      <w:r w:rsidRPr="003A7ACC">
        <w:rPr>
          <w:rFonts w:ascii="Times New Roman" w:hAnsi="Times New Roman" w:cs="Times New Roman"/>
          <w:sz w:val="24"/>
          <w:szCs w:val="24"/>
        </w:rPr>
        <w:t>których łączna wartość stanowić będzie sumę wartości dla poszczególnych części.</w:t>
      </w:r>
    </w:p>
    <w:p w14:paraId="65CB7637" w14:textId="77777777" w:rsidR="005073E6" w:rsidRPr="00B83D85" w:rsidRDefault="00420D24" w:rsidP="00645C48">
      <w:pPr>
        <w:pStyle w:val="Akapitzlist"/>
        <w:numPr>
          <w:ilvl w:val="1"/>
          <w:numId w:val="26"/>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W postę</w:t>
      </w:r>
      <w:r w:rsidR="005073E6" w:rsidRPr="00B83D85">
        <w:rPr>
          <w:rFonts w:ascii="Times New Roman" w:hAnsi="Times New Roman" w:cs="Times New Roman"/>
          <w:sz w:val="24"/>
          <w:szCs w:val="24"/>
        </w:rPr>
        <w:t xml:space="preserve">powaniu mogą wziąć udział Wykonawcy, którzy spełniają warunek udziału w postępowaniu dotyczący braku podstaw do wykluczenia z postępowania o udzielenie zamówienia publicznego w okolicznościach, o których mowa w art. 24 ust. 1 i </w:t>
      </w:r>
      <w:r w:rsidR="00142F09" w:rsidRPr="00B83D85">
        <w:rPr>
          <w:rFonts w:ascii="Times New Roman" w:hAnsi="Times New Roman" w:cs="Times New Roman"/>
          <w:bCs/>
          <w:sz w:val="24"/>
          <w:szCs w:val="24"/>
        </w:rPr>
        <w:t>ust. 5</w:t>
      </w:r>
      <w:r w:rsidR="00665FB5" w:rsidRPr="00B83D85">
        <w:rPr>
          <w:rFonts w:ascii="Times New Roman" w:hAnsi="Times New Roman" w:cs="Times New Roman"/>
          <w:bCs/>
          <w:sz w:val="24"/>
          <w:szCs w:val="24"/>
        </w:rPr>
        <w:t>pkt. 1</w:t>
      </w:r>
      <w:r w:rsidR="00142F09" w:rsidRPr="00B83D85">
        <w:rPr>
          <w:rFonts w:ascii="Times New Roman" w:hAnsi="Times New Roman" w:cs="Times New Roman"/>
          <w:bCs/>
          <w:sz w:val="24"/>
          <w:szCs w:val="24"/>
        </w:rPr>
        <w:t xml:space="preserve">, 4 </w:t>
      </w:r>
      <w:r w:rsidR="00897A03">
        <w:rPr>
          <w:rFonts w:ascii="Times New Roman" w:hAnsi="Times New Roman" w:cs="Times New Roman"/>
          <w:bCs/>
          <w:sz w:val="24"/>
          <w:szCs w:val="24"/>
        </w:rPr>
        <w:t>ustawy Pzp</w:t>
      </w:r>
      <w:r w:rsidR="00897A03" w:rsidRPr="007E61E8">
        <w:rPr>
          <w:rFonts w:ascii="Times New Roman" w:hAnsi="Times New Roman" w:cs="Times New Roman"/>
          <w:bCs/>
          <w:sz w:val="24"/>
          <w:szCs w:val="24"/>
        </w:rPr>
        <w:t>– Dział 9 pkt 9.20 oraz 9.21 SIWZ.</w:t>
      </w:r>
    </w:p>
    <w:p w14:paraId="4982F66B" w14:textId="58576158" w:rsidR="009A447C" w:rsidRPr="00B83D85" w:rsidRDefault="009A447C" w:rsidP="00310A73">
      <w:pPr>
        <w:autoSpaceDE w:val="0"/>
        <w:autoSpaceDN w:val="0"/>
        <w:adjustRightInd w:val="0"/>
        <w:spacing w:line="264" w:lineRule="auto"/>
        <w:ind w:left="567"/>
        <w:jc w:val="both"/>
        <w:rPr>
          <w:rFonts w:ascii="Times New Roman" w:hAnsi="Times New Roman" w:cs="Times New Roman"/>
          <w:sz w:val="24"/>
          <w:szCs w:val="24"/>
        </w:rPr>
      </w:pPr>
      <w:r w:rsidRPr="00B83D85">
        <w:rPr>
          <w:rFonts w:ascii="Times New Roman" w:hAnsi="Times New Roman" w:cs="Times New Roman"/>
          <w:sz w:val="24"/>
          <w:szCs w:val="24"/>
        </w:rPr>
        <w:t xml:space="preserve">W przypadku </w:t>
      </w:r>
      <w:r w:rsidR="00012C63" w:rsidRPr="00B83D85">
        <w:rPr>
          <w:rFonts w:ascii="Times New Roman" w:hAnsi="Times New Roman" w:cs="Times New Roman"/>
          <w:sz w:val="24"/>
          <w:szCs w:val="24"/>
        </w:rPr>
        <w:t>W</w:t>
      </w:r>
      <w:r w:rsidRPr="00B83D85">
        <w:rPr>
          <w:rFonts w:ascii="Times New Roman" w:hAnsi="Times New Roman" w:cs="Times New Roman"/>
          <w:sz w:val="24"/>
          <w:szCs w:val="24"/>
        </w:rPr>
        <w:t xml:space="preserve">ykonawców wspólnie ubiegających się o udzielenie zamówienia, każdy z warunków określonych w </w:t>
      </w:r>
      <w:r w:rsidR="00FC24D8" w:rsidRPr="00B83D85">
        <w:rPr>
          <w:rFonts w:ascii="Times New Roman" w:hAnsi="Times New Roman" w:cs="Times New Roman"/>
          <w:b/>
          <w:sz w:val="24"/>
          <w:szCs w:val="24"/>
        </w:rPr>
        <w:t>pkt</w:t>
      </w:r>
      <w:r w:rsidR="00D1250F">
        <w:rPr>
          <w:rFonts w:ascii="Times New Roman" w:hAnsi="Times New Roman" w:cs="Times New Roman"/>
          <w:b/>
          <w:sz w:val="24"/>
          <w:szCs w:val="24"/>
        </w:rPr>
        <w:t xml:space="preserve"> </w:t>
      </w:r>
      <w:r w:rsidR="00E25A08" w:rsidRPr="00B83D85">
        <w:rPr>
          <w:rFonts w:ascii="Times New Roman" w:hAnsi="Times New Roman" w:cs="Times New Roman"/>
          <w:b/>
          <w:sz w:val="24"/>
          <w:szCs w:val="24"/>
        </w:rPr>
        <w:t>3.</w:t>
      </w:r>
      <w:r w:rsidRPr="00B83D85">
        <w:rPr>
          <w:rFonts w:ascii="Times New Roman" w:hAnsi="Times New Roman" w:cs="Times New Roman"/>
          <w:b/>
          <w:sz w:val="24"/>
          <w:szCs w:val="24"/>
        </w:rPr>
        <w:t>1.1</w:t>
      </w:r>
      <w:r w:rsidR="005F299E" w:rsidRPr="00B83D85">
        <w:rPr>
          <w:rFonts w:ascii="Times New Roman" w:hAnsi="Times New Roman" w:cs="Times New Roman"/>
          <w:b/>
          <w:sz w:val="24"/>
          <w:szCs w:val="24"/>
        </w:rPr>
        <w:t>.</w:t>
      </w:r>
      <w:r w:rsidRPr="00B83D85">
        <w:rPr>
          <w:rFonts w:ascii="Times New Roman" w:hAnsi="Times New Roman" w:cs="Times New Roman"/>
          <w:b/>
          <w:sz w:val="24"/>
          <w:szCs w:val="24"/>
        </w:rPr>
        <w:t>-</w:t>
      </w:r>
      <w:r w:rsidR="00E25A08" w:rsidRPr="00B83D85">
        <w:rPr>
          <w:rFonts w:ascii="Times New Roman" w:hAnsi="Times New Roman" w:cs="Times New Roman"/>
          <w:b/>
          <w:sz w:val="24"/>
          <w:szCs w:val="24"/>
        </w:rPr>
        <w:t xml:space="preserve"> 3.</w:t>
      </w:r>
      <w:r w:rsidR="00CD34FE" w:rsidRPr="00B83D85">
        <w:rPr>
          <w:rFonts w:ascii="Times New Roman" w:hAnsi="Times New Roman" w:cs="Times New Roman"/>
          <w:b/>
          <w:sz w:val="24"/>
          <w:szCs w:val="24"/>
        </w:rPr>
        <w:t>1.3</w:t>
      </w:r>
      <w:r w:rsidR="005F299E" w:rsidRPr="00B83D85">
        <w:rPr>
          <w:rFonts w:ascii="Times New Roman" w:hAnsi="Times New Roman" w:cs="Times New Roman"/>
          <w:b/>
          <w:sz w:val="24"/>
          <w:szCs w:val="24"/>
        </w:rPr>
        <w:t>.</w:t>
      </w:r>
      <w:r w:rsidRPr="00B83D85">
        <w:rPr>
          <w:rFonts w:ascii="Times New Roman" w:hAnsi="Times New Roman" w:cs="Times New Roman"/>
          <w:sz w:val="24"/>
          <w:szCs w:val="24"/>
        </w:rPr>
        <w:t xml:space="preserve"> winien spe</w:t>
      </w:r>
      <w:r w:rsidR="005073E6" w:rsidRPr="00B83D85">
        <w:rPr>
          <w:rFonts w:ascii="Times New Roman" w:hAnsi="Times New Roman" w:cs="Times New Roman"/>
          <w:sz w:val="24"/>
          <w:szCs w:val="24"/>
        </w:rPr>
        <w:t xml:space="preserve">łniać </w:t>
      </w:r>
      <w:r w:rsidR="00012C63" w:rsidRPr="00B83D85">
        <w:rPr>
          <w:rFonts w:ascii="Times New Roman" w:hAnsi="Times New Roman" w:cs="Times New Roman"/>
          <w:sz w:val="24"/>
          <w:szCs w:val="24"/>
        </w:rPr>
        <w:t>co najmniej jeden z tych Wykonawców albo wszyscy ci W</w:t>
      </w:r>
      <w:r w:rsidRPr="00B83D85">
        <w:rPr>
          <w:rFonts w:ascii="Times New Roman" w:hAnsi="Times New Roman" w:cs="Times New Roman"/>
          <w:sz w:val="24"/>
          <w:szCs w:val="24"/>
        </w:rPr>
        <w:t>ykonawcy wspólnie.</w:t>
      </w:r>
    </w:p>
    <w:p w14:paraId="403449ED" w14:textId="77777777" w:rsidR="009A447C" w:rsidRPr="00B83D85" w:rsidRDefault="009A447C" w:rsidP="00310A73">
      <w:pPr>
        <w:tabs>
          <w:tab w:val="left" w:pos="2835"/>
        </w:tabs>
        <w:spacing w:line="264" w:lineRule="auto"/>
        <w:ind w:left="284" w:firstLine="283"/>
        <w:jc w:val="both"/>
        <w:rPr>
          <w:rFonts w:ascii="Times New Roman" w:hAnsi="Times New Roman" w:cs="Times New Roman"/>
          <w:sz w:val="24"/>
          <w:szCs w:val="24"/>
        </w:rPr>
      </w:pPr>
      <w:r w:rsidRPr="00B83D85">
        <w:rPr>
          <w:rFonts w:ascii="Times New Roman" w:hAnsi="Times New Roman" w:cs="Times New Roman"/>
          <w:sz w:val="24"/>
          <w:szCs w:val="24"/>
        </w:rPr>
        <w:t xml:space="preserve">Warunek określony w </w:t>
      </w:r>
      <w:r w:rsidRPr="00B83D85">
        <w:rPr>
          <w:rFonts w:ascii="Times New Roman" w:hAnsi="Times New Roman" w:cs="Times New Roman"/>
          <w:b/>
          <w:sz w:val="24"/>
          <w:szCs w:val="24"/>
        </w:rPr>
        <w:t>pkt.</w:t>
      </w:r>
      <w:r w:rsidR="006D3A21" w:rsidRPr="00B83D85">
        <w:rPr>
          <w:rFonts w:ascii="Times New Roman" w:hAnsi="Times New Roman" w:cs="Times New Roman"/>
          <w:b/>
          <w:sz w:val="24"/>
          <w:szCs w:val="24"/>
        </w:rPr>
        <w:t>3.</w:t>
      </w:r>
      <w:r w:rsidRPr="00B83D85">
        <w:rPr>
          <w:rFonts w:ascii="Times New Roman" w:hAnsi="Times New Roman" w:cs="Times New Roman"/>
          <w:b/>
          <w:sz w:val="24"/>
          <w:szCs w:val="24"/>
        </w:rPr>
        <w:t>2</w:t>
      </w:r>
      <w:r w:rsidR="005F299E" w:rsidRPr="00B83D85">
        <w:rPr>
          <w:rFonts w:ascii="Times New Roman" w:hAnsi="Times New Roman" w:cs="Times New Roman"/>
          <w:b/>
          <w:sz w:val="24"/>
          <w:szCs w:val="24"/>
        </w:rPr>
        <w:t>.</w:t>
      </w:r>
      <w:r w:rsidRPr="00B83D85">
        <w:rPr>
          <w:rFonts w:ascii="Times New Roman" w:hAnsi="Times New Roman" w:cs="Times New Roman"/>
          <w:sz w:val="24"/>
          <w:szCs w:val="24"/>
        </w:rPr>
        <w:t xml:space="preserve"> powinien spełniać</w:t>
      </w:r>
      <w:r w:rsidR="00012C63" w:rsidRPr="00B83D85">
        <w:rPr>
          <w:rFonts w:ascii="Times New Roman" w:hAnsi="Times New Roman" w:cs="Times New Roman"/>
          <w:sz w:val="24"/>
          <w:szCs w:val="24"/>
        </w:rPr>
        <w:t xml:space="preserve"> każdy z W</w:t>
      </w:r>
      <w:r w:rsidRPr="00B83D85">
        <w:rPr>
          <w:rFonts w:ascii="Times New Roman" w:hAnsi="Times New Roman" w:cs="Times New Roman"/>
          <w:sz w:val="24"/>
          <w:szCs w:val="24"/>
        </w:rPr>
        <w:t>ykonawców samodzielnie.</w:t>
      </w:r>
    </w:p>
    <w:p w14:paraId="3104E7E2" w14:textId="77777777" w:rsidR="00557CE0" w:rsidRPr="00B83D85" w:rsidRDefault="00B7011B" w:rsidP="00645C48">
      <w:pPr>
        <w:pStyle w:val="Akapitzlist"/>
        <w:numPr>
          <w:ilvl w:val="0"/>
          <w:numId w:val="11"/>
        </w:numPr>
        <w:shd w:val="clear" w:color="auto" w:fill="BFBFBF" w:themeFill="background1" w:themeFillShade="BF"/>
        <w:autoSpaceDE w:val="0"/>
        <w:autoSpaceDN w:val="0"/>
        <w:adjustRightInd w:val="0"/>
        <w:spacing w:before="400" w:after="300" w:line="264" w:lineRule="auto"/>
        <w:ind w:left="567" w:hanging="567"/>
        <w:contextualSpacing w:val="0"/>
        <w:jc w:val="both"/>
        <w:rPr>
          <w:rFonts w:ascii="Times New Roman" w:hAnsi="Times New Roman" w:cs="Times New Roman"/>
          <w:b/>
          <w:sz w:val="24"/>
          <w:szCs w:val="24"/>
        </w:rPr>
      </w:pPr>
      <w:r w:rsidRPr="00B83D85">
        <w:rPr>
          <w:rFonts w:ascii="Times New Roman" w:hAnsi="Times New Roman" w:cs="Times New Roman"/>
          <w:b/>
          <w:sz w:val="24"/>
          <w:szCs w:val="24"/>
        </w:rPr>
        <w:t xml:space="preserve">WYKAZ OŚWIADCZEŃ LUB DOKUMENTÓW, JAKIE MAJĄ DOSTARCZYĆ WYKONAWCY W CELU POTWIERDZENIA SPEŁNIENIA WARUNKÓW UDZIAŁU W POSTĘPOWANIU: </w:t>
      </w:r>
    </w:p>
    <w:p w14:paraId="24409A53" w14:textId="60CC2718" w:rsidR="003E78A7" w:rsidRPr="00B83D85" w:rsidRDefault="003E78A7" w:rsidP="00645C48">
      <w:pPr>
        <w:pStyle w:val="Akapitzlist"/>
        <w:numPr>
          <w:ilvl w:val="1"/>
          <w:numId w:val="33"/>
        </w:numPr>
        <w:autoSpaceDE w:val="0"/>
        <w:autoSpaceDN w:val="0"/>
        <w:adjustRightInd w:val="0"/>
        <w:spacing w:after="200" w:line="264" w:lineRule="auto"/>
        <w:ind w:left="567" w:hanging="567"/>
        <w:jc w:val="both"/>
        <w:rPr>
          <w:rFonts w:ascii="Times New Roman" w:hAnsi="Times New Roman" w:cs="Times New Roman"/>
          <w:sz w:val="24"/>
          <w:szCs w:val="24"/>
        </w:rPr>
      </w:pPr>
      <w:r w:rsidRPr="00B83D85">
        <w:rPr>
          <w:rFonts w:ascii="Times New Roman" w:hAnsi="Times New Roman" w:cs="Times New Roman"/>
          <w:sz w:val="24"/>
          <w:szCs w:val="24"/>
        </w:rPr>
        <w:t>W celu wst</w:t>
      </w:r>
      <w:r w:rsidR="006D6582" w:rsidRPr="00B83D85">
        <w:rPr>
          <w:rFonts w:ascii="Times New Roman" w:hAnsi="Times New Roman" w:cs="Times New Roman"/>
          <w:sz w:val="24"/>
          <w:szCs w:val="24"/>
        </w:rPr>
        <w:t xml:space="preserve">ępnej oceny spełnienia </w:t>
      </w:r>
      <w:r w:rsidRPr="00B83D85">
        <w:rPr>
          <w:rFonts w:ascii="Times New Roman" w:hAnsi="Times New Roman" w:cs="Times New Roman"/>
          <w:sz w:val="24"/>
          <w:szCs w:val="24"/>
        </w:rPr>
        <w:t xml:space="preserve">warunków udziału w postępowaniu, </w:t>
      </w:r>
      <w:r w:rsidR="006D6582" w:rsidRPr="00B83D85">
        <w:rPr>
          <w:rFonts w:ascii="Times New Roman" w:hAnsi="Times New Roman" w:cs="Times New Roman"/>
          <w:sz w:val="24"/>
          <w:szCs w:val="24"/>
        </w:rPr>
        <w:t>Wykonawca</w:t>
      </w:r>
      <w:r w:rsidRPr="00B83D85">
        <w:rPr>
          <w:rFonts w:ascii="Times New Roman" w:hAnsi="Times New Roman" w:cs="Times New Roman"/>
          <w:sz w:val="24"/>
          <w:szCs w:val="24"/>
        </w:rPr>
        <w:t xml:space="preserve"> prze</w:t>
      </w:r>
      <w:r w:rsidR="006D6582" w:rsidRPr="00B83D85">
        <w:rPr>
          <w:rFonts w:ascii="Times New Roman" w:hAnsi="Times New Roman" w:cs="Times New Roman"/>
          <w:sz w:val="24"/>
          <w:szCs w:val="24"/>
        </w:rPr>
        <w:t>kłada wypełniony i podpisany</w:t>
      </w:r>
      <w:r w:rsidRPr="00B83D85">
        <w:rPr>
          <w:rFonts w:ascii="Times New Roman" w:hAnsi="Times New Roman" w:cs="Times New Roman"/>
          <w:sz w:val="24"/>
          <w:szCs w:val="24"/>
        </w:rPr>
        <w:t xml:space="preserve"> przez Wykonawcę formularz jednolitego europejskiego dokumentu zamówienia, zwanego dalej „JEDZ” – któ</w:t>
      </w:r>
      <w:r w:rsidR="00665FB5" w:rsidRPr="00B83D85">
        <w:rPr>
          <w:rFonts w:ascii="Times New Roman" w:hAnsi="Times New Roman" w:cs="Times New Roman"/>
          <w:sz w:val="24"/>
          <w:szCs w:val="24"/>
        </w:rPr>
        <w:t xml:space="preserve">rego wzór stanowi </w:t>
      </w:r>
      <w:r w:rsidR="00420D24">
        <w:rPr>
          <w:rFonts w:ascii="Times New Roman" w:hAnsi="Times New Roman" w:cs="Times New Roman"/>
          <w:b/>
          <w:sz w:val="24"/>
          <w:szCs w:val="24"/>
        </w:rPr>
        <w:t>Z</w:t>
      </w:r>
      <w:r w:rsidR="004703B3">
        <w:rPr>
          <w:rFonts w:ascii="Times New Roman" w:hAnsi="Times New Roman" w:cs="Times New Roman"/>
          <w:b/>
          <w:sz w:val="24"/>
          <w:szCs w:val="24"/>
        </w:rPr>
        <w:t>ałącznik nr 4</w:t>
      </w:r>
      <w:r w:rsidR="00D1250F">
        <w:rPr>
          <w:rFonts w:ascii="Times New Roman" w:hAnsi="Times New Roman" w:cs="Times New Roman"/>
          <w:b/>
          <w:sz w:val="24"/>
          <w:szCs w:val="24"/>
        </w:rPr>
        <w:t xml:space="preserve"> </w:t>
      </w:r>
      <w:r w:rsidRPr="00B83D85">
        <w:rPr>
          <w:rFonts w:ascii="Times New Roman" w:hAnsi="Times New Roman" w:cs="Times New Roman"/>
          <w:b/>
          <w:sz w:val="24"/>
          <w:szCs w:val="24"/>
        </w:rPr>
        <w:t>do</w:t>
      </w:r>
      <w:r w:rsidR="006D6582" w:rsidRPr="00B83D85">
        <w:rPr>
          <w:rFonts w:ascii="Times New Roman" w:hAnsi="Times New Roman" w:cs="Times New Roman"/>
          <w:b/>
          <w:sz w:val="24"/>
          <w:szCs w:val="24"/>
        </w:rPr>
        <w:t xml:space="preserve"> SIWZ.</w:t>
      </w:r>
    </w:p>
    <w:p w14:paraId="5D6D3818" w14:textId="77777777" w:rsidR="006D6582" w:rsidRPr="00B83D85" w:rsidRDefault="006D6582" w:rsidP="005D4B04">
      <w:pPr>
        <w:pStyle w:val="Default"/>
        <w:ind w:left="567"/>
        <w:contextualSpacing/>
        <w:jc w:val="both"/>
        <w:rPr>
          <w:color w:val="auto"/>
        </w:rPr>
      </w:pPr>
      <w:r w:rsidRPr="00B83D85">
        <w:t>- na stronie Urzędu Zamówień Publicznych dostępna jest instrukcja wypełnienia „JEDZ” pod adresem:</w:t>
      </w:r>
      <w:hyperlink r:id="rId9" w:history="1">
        <w:r w:rsidR="005B25EE" w:rsidRPr="00D74A97">
          <w:rPr>
            <w:rStyle w:val="Hipercze"/>
          </w:rPr>
          <w:t>https://www.uzp.gov.pl/baza-wiedzy/jednolity-europejski-dokument-zamowienia</w:t>
        </w:r>
      </w:hyperlink>
    </w:p>
    <w:p w14:paraId="420DD7AC" w14:textId="77777777" w:rsidR="006D6582" w:rsidRPr="00B83D85" w:rsidRDefault="006D6582" w:rsidP="005D4B04">
      <w:pPr>
        <w:pStyle w:val="Default"/>
        <w:ind w:left="567"/>
        <w:contextualSpacing/>
        <w:jc w:val="both"/>
        <w:rPr>
          <w:color w:val="auto"/>
        </w:rPr>
      </w:pPr>
    </w:p>
    <w:p w14:paraId="2817AAFE" w14:textId="77777777" w:rsidR="006D6582" w:rsidRPr="00B83D85" w:rsidRDefault="006D6582" w:rsidP="005D4B04">
      <w:pPr>
        <w:pStyle w:val="Akapitzlist"/>
        <w:ind w:left="567"/>
        <w:jc w:val="both"/>
        <w:rPr>
          <w:rFonts w:ascii="Times New Roman" w:hAnsi="Times New Roman" w:cs="Times New Roman"/>
          <w:sz w:val="24"/>
          <w:szCs w:val="24"/>
        </w:rPr>
      </w:pPr>
      <w:r w:rsidRPr="00B83D85">
        <w:rPr>
          <w:sz w:val="24"/>
          <w:szCs w:val="24"/>
        </w:rPr>
        <w:t xml:space="preserve">- </w:t>
      </w:r>
      <w:r w:rsidRPr="00B83D85">
        <w:rPr>
          <w:rFonts w:ascii="Times New Roman" w:eastAsia="Calibri" w:hAnsi="Times New Roman" w:cs="Times New Roman"/>
          <w:sz w:val="24"/>
          <w:szCs w:val="24"/>
        </w:rPr>
        <w:t xml:space="preserve">wykonawca, który powołuje się na zasoby innych podmiotów, w celu wykazania braku istnienia wobec nich podstaw wykluczenia oraz spełniania, w zakresie, w jakim powołuje się na ich zasoby, warunków udziału w postępowaniu składa „JEDZ”dotyczące tych podmiotów - </w:t>
      </w:r>
      <w:r w:rsidRPr="00B83D85">
        <w:rPr>
          <w:rFonts w:ascii="Times New Roman" w:hAnsi="Times New Roman" w:cs="Times New Roman"/>
          <w:sz w:val="24"/>
          <w:szCs w:val="24"/>
        </w:rPr>
        <w:t>dotyczy zarówno sytuacji, gdy podmiot trzeci nie będzie podwykona</w:t>
      </w:r>
      <w:r w:rsidR="00AF2906">
        <w:rPr>
          <w:rFonts w:ascii="Times New Roman" w:hAnsi="Times New Roman" w:cs="Times New Roman"/>
          <w:sz w:val="24"/>
          <w:szCs w:val="24"/>
        </w:rPr>
        <w:t xml:space="preserve">wcą w </w:t>
      </w:r>
      <w:r w:rsidRPr="00B83D85">
        <w:rPr>
          <w:rFonts w:ascii="Times New Roman" w:hAnsi="Times New Roman" w:cs="Times New Roman"/>
          <w:sz w:val="24"/>
          <w:szCs w:val="24"/>
        </w:rPr>
        <w:t xml:space="preserve">trakcie realizacji zamówienia, jak i </w:t>
      </w:r>
      <w:r w:rsidR="006965AE" w:rsidRPr="00B83D85">
        <w:rPr>
          <w:rFonts w:ascii="Times New Roman" w:hAnsi="Times New Roman" w:cs="Times New Roman"/>
          <w:sz w:val="24"/>
          <w:szCs w:val="24"/>
        </w:rPr>
        <w:t>sytuacji,</w:t>
      </w:r>
      <w:r w:rsidRPr="00B83D85">
        <w:rPr>
          <w:rFonts w:ascii="Times New Roman" w:hAnsi="Times New Roman" w:cs="Times New Roman"/>
          <w:sz w:val="24"/>
          <w:szCs w:val="24"/>
        </w:rPr>
        <w:t xml:space="preserve"> gdy takim podwykonawcą będzie,</w:t>
      </w:r>
    </w:p>
    <w:p w14:paraId="2F078D05" w14:textId="77777777" w:rsidR="006D6582" w:rsidRPr="00B83D85" w:rsidRDefault="006D6582" w:rsidP="005D4B04">
      <w:pPr>
        <w:pStyle w:val="Akapitzlist"/>
        <w:suppressAutoHyphens/>
        <w:autoSpaceDE w:val="0"/>
        <w:autoSpaceDN w:val="0"/>
        <w:ind w:left="567"/>
        <w:jc w:val="both"/>
        <w:textAlignment w:val="baseline"/>
        <w:rPr>
          <w:rFonts w:ascii="Times New Roman" w:eastAsia="Calibri" w:hAnsi="Times New Roman" w:cs="Times New Roman"/>
          <w:sz w:val="24"/>
          <w:szCs w:val="24"/>
        </w:rPr>
      </w:pPr>
    </w:p>
    <w:p w14:paraId="4FB9BBE0" w14:textId="77777777" w:rsidR="006D6582" w:rsidRPr="00B83D85" w:rsidRDefault="006D6582" w:rsidP="005D4B04">
      <w:pPr>
        <w:pStyle w:val="Akapitzlist"/>
        <w:suppressAutoHyphens/>
        <w:autoSpaceDE w:val="0"/>
        <w:autoSpaceDN w:val="0"/>
        <w:ind w:left="567"/>
        <w:jc w:val="both"/>
        <w:textAlignment w:val="baseline"/>
        <w:rPr>
          <w:rFonts w:ascii="Times New Roman" w:eastAsia="Calibri" w:hAnsi="Times New Roman" w:cs="Times New Roman"/>
          <w:sz w:val="24"/>
          <w:szCs w:val="24"/>
        </w:rPr>
      </w:pPr>
      <w:r w:rsidRPr="00B83D85">
        <w:rPr>
          <w:rFonts w:ascii="Times New Roman" w:eastAsia="Calibri" w:hAnsi="Times New Roman" w:cs="Times New Roman"/>
          <w:sz w:val="24"/>
          <w:szCs w:val="24"/>
        </w:rPr>
        <w:t xml:space="preserve">- wykonawca, który zamierza powierzyć wykonanie części zamówienia podwykonawcom, w celu wykazania braku istnienia wobec nich podstaw wykluczenia z udziału w postępowaniu składa </w:t>
      </w:r>
      <w:r w:rsidRPr="00B83D85">
        <w:rPr>
          <w:rFonts w:ascii="Times New Roman" w:hAnsi="Times New Roman" w:cs="Times New Roman"/>
          <w:sz w:val="24"/>
          <w:szCs w:val="24"/>
        </w:rPr>
        <w:t>„JEDZ”</w:t>
      </w:r>
      <w:r w:rsidRPr="00B83D85">
        <w:rPr>
          <w:rFonts w:ascii="Times New Roman" w:eastAsia="Calibri" w:hAnsi="Times New Roman" w:cs="Times New Roman"/>
          <w:sz w:val="24"/>
          <w:szCs w:val="24"/>
        </w:rPr>
        <w:t xml:space="preserve"> dotyczące podwykonawców, </w:t>
      </w:r>
    </w:p>
    <w:p w14:paraId="23697005" w14:textId="77777777" w:rsidR="006D6582" w:rsidRPr="00B83D85" w:rsidRDefault="006D6582" w:rsidP="005D4B04">
      <w:pPr>
        <w:pStyle w:val="Akapitzlist"/>
        <w:suppressAutoHyphens/>
        <w:autoSpaceDE w:val="0"/>
        <w:autoSpaceDN w:val="0"/>
        <w:ind w:left="567"/>
        <w:jc w:val="both"/>
        <w:textAlignment w:val="baseline"/>
        <w:rPr>
          <w:rFonts w:ascii="Times New Roman" w:eastAsia="Calibri" w:hAnsi="Times New Roman" w:cs="Times New Roman"/>
          <w:sz w:val="24"/>
          <w:szCs w:val="24"/>
        </w:rPr>
      </w:pPr>
    </w:p>
    <w:p w14:paraId="1EFB3C05" w14:textId="77777777" w:rsidR="006D6582" w:rsidRDefault="006D6582" w:rsidP="005D4B04">
      <w:pPr>
        <w:pStyle w:val="Akapitzlist"/>
        <w:suppressAutoHyphens/>
        <w:autoSpaceDN w:val="0"/>
        <w:spacing w:after="160" w:line="256" w:lineRule="auto"/>
        <w:ind w:left="567"/>
        <w:jc w:val="both"/>
        <w:textAlignment w:val="baseline"/>
        <w:rPr>
          <w:rFonts w:ascii="Times New Roman" w:eastAsia="Calibri" w:hAnsi="Times New Roman" w:cs="Times New Roman"/>
          <w:sz w:val="24"/>
          <w:szCs w:val="24"/>
        </w:rPr>
      </w:pPr>
      <w:r w:rsidRPr="00B83D85">
        <w:rPr>
          <w:rFonts w:ascii="Times New Roman" w:eastAsia="Calibri" w:hAnsi="Times New Roman" w:cs="Times New Roman"/>
          <w:sz w:val="24"/>
          <w:szCs w:val="24"/>
        </w:rPr>
        <w:t xml:space="preserve">- w przypadku wspólnego ubiegania się o zamówienie przez wykonawców, </w:t>
      </w:r>
      <w:r w:rsidRPr="00B83D85">
        <w:rPr>
          <w:rFonts w:ascii="Times New Roman" w:hAnsi="Times New Roman" w:cs="Times New Roman"/>
          <w:sz w:val="24"/>
          <w:szCs w:val="24"/>
        </w:rPr>
        <w:t xml:space="preserve">formularz JEDZ </w:t>
      </w:r>
      <w:r w:rsidRPr="00B83D85">
        <w:rPr>
          <w:rFonts w:ascii="Times New Roman" w:eastAsia="Calibri" w:hAnsi="Times New Roman" w:cs="Times New Roman"/>
          <w:sz w:val="24"/>
          <w:szCs w:val="24"/>
        </w:rPr>
        <w:t>składa każdy z wykonawców wspólnie ubiegających się o zamówienie. Dokument ten potwierdza spełnianie warunków udziału w postępowaniu oraz brak podstaw wykluczenia w zakresie, w którym każdy z wykonawców wykazuje spełnianie warunków udziału w postępowaniu oraz brak podstaw wykluczenia.</w:t>
      </w:r>
    </w:p>
    <w:p w14:paraId="273A5B3E" w14:textId="77777777" w:rsidR="00076FFE" w:rsidRPr="00B83D85" w:rsidRDefault="00076FFE" w:rsidP="005D4B04">
      <w:pPr>
        <w:pStyle w:val="Akapitzlist"/>
        <w:suppressAutoHyphens/>
        <w:autoSpaceDN w:val="0"/>
        <w:spacing w:after="160" w:line="256" w:lineRule="auto"/>
        <w:ind w:left="567"/>
        <w:jc w:val="both"/>
        <w:textAlignment w:val="baseline"/>
        <w:rPr>
          <w:rFonts w:ascii="Times New Roman" w:eastAsia="Calibri" w:hAnsi="Times New Roman" w:cs="Times New Roman"/>
          <w:sz w:val="24"/>
          <w:szCs w:val="24"/>
        </w:rPr>
      </w:pPr>
    </w:p>
    <w:p w14:paraId="04CB21AF" w14:textId="77777777" w:rsidR="00822DC4" w:rsidRPr="00687F02" w:rsidRDefault="009A447C" w:rsidP="00645C48">
      <w:pPr>
        <w:pStyle w:val="Akapitzlist"/>
        <w:numPr>
          <w:ilvl w:val="1"/>
          <w:numId w:val="25"/>
        </w:numPr>
        <w:autoSpaceDE w:val="0"/>
        <w:autoSpaceDN w:val="0"/>
        <w:adjustRightInd w:val="0"/>
        <w:spacing w:after="200" w:line="264" w:lineRule="auto"/>
        <w:contextualSpacing w:val="0"/>
        <w:jc w:val="both"/>
        <w:rPr>
          <w:rFonts w:ascii="Times New Roman" w:hAnsi="Times New Roman" w:cs="Times New Roman"/>
          <w:sz w:val="24"/>
          <w:szCs w:val="24"/>
        </w:rPr>
      </w:pPr>
      <w:r w:rsidRPr="00687F02">
        <w:rPr>
          <w:rFonts w:ascii="Times New Roman" w:hAnsi="Times New Roman" w:cs="Times New Roman"/>
          <w:sz w:val="24"/>
          <w:szCs w:val="24"/>
        </w:rPr>
        <w:t>W celu potwierdzenia spełniania warunków udziału w postępowaniu, o których mowa w art. 22 ust. 1</w:t>
      </w:r>
      <w:r w:rsidR="00944042" w:rsidRPr="00687F02">
        <w:rPr>
          <w:rFonts w:ascii="Times New Roman" w:hAnsi="Times New Roman" w:cs="Times New Roman"/>
          <w:sz w:val="24"/>
          <w:szCs w:val="24"/>
        </w:rPr>
        <w:t>b</w:t>
      </w:r>
      <w:r w:rsidRPr="00687F02">
        <w:rPr>
          <w:rFonts w:ascii="Times New Roman" w:hAnsi="Times New Roman" w:cs="Times New Roman"/>
          <w:sz w:val="24"/>
          <w:szCs w:val="24"/>
        </w:rPr>
        <w:t xml:space="preserve"> ustawy Pzp, do oferty należy załączyć:</w:t>
      </w:r>
    </w:p>
    <w:p w14:paraId="7FD7E6F9" w14:textId="77777777" w:rsidR="006F2EC4" w:rsidRPr="00687F02" w:rsidRDefault="005F3FEC" w:rsidP="00645C48">
      <w:pPr>
        <w:pStyle w:val="Akapitzlist"/>
        <w:numPr>
          <w:ilvl w:val="2"/>
          <w:numId w:val="25"/>
        </w:numPr>
        <w:autoSpaceDE w:val="0"/>
        <w:autoSpaceDN w:val="0"/>
        <w:adjustRightInd w:val="0"/>
        <w:spacing w:after="200" w:line="264" w:lineRule="auto"/>
        <w:ind w:left="1276" w:hanging="709"/>
        <w:jc w:val="both"/>
        <w:rPr>
          <w:rFonts w:ascii="Times New Roman" w:hAnsi="Times New Roman" w:cs="Times New Roman"/>
          <w:sz w:val="24"/>
          <w:szCs w:val="24"/>
        </w:rPr>
      </w:pPr>
      <w:r w:rsidRPr="00687F02">
        <w:rPr>
          <w:rFonts w:ascii="Times New Roman" w:hAnsi="Times New Roman" w:cs="Times New Roman"/>
          <w:sz w:val="24"/>
          <w:szCs w:val="24"/>
        </w:rPr>
        <w:t>A</w:t>
      </w:r>
      <w:r w:rsidR="00A54168" w:rsidRPr="00687F02">
        <w:rPr>
          <w:rFonts w:ascii="Times New Roman" w:hAnsi="Times New Roman" w:cs="Times New Roman"/>
          <w:sz w:val="24"/>
          <w:szCs w:val="24"/>
        </w:rPr>
        <w:t>ktualną koncesję na wykonywanie</w:t>
      </w:r>
      <w:r w:rsidR="00822DC4" w:rsidRPr="00687F02">
        <w:rPr>
          <w:rFonts w:ascii="Times New Roman" w:hAnsi="Times New Roman" w:cs="Times New Roman"/>
          <w:sz w:val="24"/>
          <w:szCs w:val="24"/>
        </w:rPr>
        <w:t xml:space="preserve"> działalności w zakresie obrotu </w:t>
      </w:r>
      <w:r w:rsidR="00751BE9" w:rsidRPr="00687F02">
        <w:rPr>
          <w:rFonts w:ascii="Times New Roman" w:hAnsi="Times New Roman" w:cs="Times New Roman"/>
          <w:sz w:val="24"/>
          <w:szCs w:val="24"/>
        </w:rPr>
        <w:t>energią elektryczną,</w:t>
      </w:r>
      <w:r w:rsidR="00822DC4" w:rsidRPr="00687F02">
        <w:rPr>
          <w:rFonts w:ascii="Times New Roman" w:hAnsi="Times New Roman" w:cs="Times New Roman"/>
          <w:sz w:val="24"/>
          <w:szCs w:val="24"/>
        </w:rPr>
        <w:t xml:space="preserve"> wydaną przez Prezesa Urzędu Regulacji Energetyki, zgodnie z art. 32 ustawy z dnia 10 kwietnia 1997 r. – Prawo energetyczne </w:t>
      </w:r>
      <w:r w:rsidR="00F06330" w:rsidRPr="00687F02">
        <w:rPr>
          <w:rFonts w:ascii="Times New Roman" w:hAnsi="Times New Roman" w:cs="Times New Roman"/>
          <w:sz w:val="24"/>
          <w:szCs w:val="24"/>
        </w:rPr>
        <w:t>(tj. Dz. U. z 2017 r. poz. 220)</w:t>
      </w:r>
      <w:r w:rsidR="006F2EC4" w:rsidRPr="00687F02">
        <w:rPr>
          <w:rFonts w:ascii="Times New Roman" w:hAnsi="Times New Roman" w:cs="Times New Roman"/>
          <w:sz w:val="24"/>
          <w:szCs w:val="24"/>
        </w:rPr>
        <w:t>.</w:t>
      </w:r>
    </w:p>
    <w:p w14:paraId="18C4EBB3" w14:textId="77777777" w:rsidR="00705C01" w:rsidRPr="008C5E00" w:rsidRDefault="00705C01" w:rsidP="009B4BC2">
      <w:pPr>
        <w:pStyle w:val="Akapitzlist"/>
        <w:autoSpaceDE w:val="0"/>
        <w:autoSpaceDN w:val="0"/>
        <w:adjustRightInd w:val="0"/>
        <w:spacing w:after="200" w:line="264" w:lineRule="auto"/>
        <w:ind w:left="1276"/>
        <w:jc w:val="both"/>
        <w:rPr>
          <w:rFonts w:ascii="Times New Roman" w:hAnsi="Times New Roman" w:cs="Times New Roman"/>
          <w:sz w:val="24"/>
          <w:szCs w:val="24"/>
        </w:rPr>
      </w:pPr>
    </w:p>
    <w:p w14:paraId="5592F4A3" w14:textId="77777777" w:rsidR="003F638C" w:rsidRPr="008C5E00" w:rsidRDefault="006D6582" w:rsidP="00645C48">
      <w:pPr>
        <w:pStyle w:val="Akapitzlist"/>
        <w:numPr>
          <w:ilvl w:val="2"/>
          <w:numId w:val="25"/>
        </w:numPr>
        <w:autoSpaceDE w:val="0"/>
        <w:autoSpaceDN w:val="0"/>
        <w:adjustRightInd w:val="0"/>
        <w:spacing w:after="200" w:line="264" w:lineRule="auto"/>
        <w:ind w:left="1276" w:hanging="709"/>
        <w:jc w:val="both"/>
        <w:rPr>
          <w:rFonts w:ascii="Times New Roman" w:hAnsi="Times New Roman" w:cs="Times New Roman"/>
          <w:sz w:val="24"/>
          <w:szCs w:val="24"/>
        </w:rPr>
      </w:pPr>
      <w:r w:rsidRPr="008C5E00">
        <w:rPr>
          <w:rFonts w:ascii="Times New Roman" w:hAnsi="Times New Roman" w:cs="Times New Roman"/>
          <w:sz w:val="24"/>
          <w:szCs w:val="24"/>
        </w:rPr>
        <w:t>Dowody</w:t>
      </w:r>
      <w:r w:rsidR="007815C0" w:rsidRPr="008C5E00">
        <w:rPr>
          <w:rFonts w:ascii="Times New Roman" w:hAnsi="Times New Roman" w:cs="Times New Roman"/>
          <w:sz w:val="24"/>
          <w:szCs w:val="24"/>
        </w:rPr>
        <w:t xml:space="preserve"> określające</w:t>
      </w:r>
      <w:r w:rsidR="00665FB5" w:rsidRPr="008C5E00">
        <w:rPr>
          <w:rFonts w:ascii="Times New Roman" w:hAnsi="Times New Roman" w:cs="Times New Roman"/>
          <w:sz w:val="24"/>
          <w:szCs w:val="24"/>
        </w:rPr>
        <w:t>,</w:t>
      </w:r>
      <w:r w:rsidR="00AF2906" w:rsidRPr="008C5E00">
        <w:rPr>
          <w:rFonts w:ascii="Times New Roman" w:hAnsi="Times New Roman" w:cs="Times New Roman"/>
          <w:sz w:val="24"/>
          <w:szCs w:val="24"/>
        </w:rPr>
        <w:t xml:space="preserve"> czy dostawy o których mowa</w:t>
      </w:r>
      <w:r w:rsidR="00665FB5" w:rsidRPr="008C5E00">
        <w:rPr>
          <w:rFonts w:ascii="Times New Roman" w:hAnsi="Times New Roman" w:cs="Times New Roman"/>
          <w:sz w:val="24"/>
          <w:szCs w:val="24"/>
        </w:rPr>
        <w:t xml:space="preserve"> Dziale 3 </w:t>
      </w:r>
      <w:r w:rsidRPr="008C5E00">
        <w:rPr>
          <w:rFonts w:ascii="Times New Roman" w:hAnsi="Times New Roman" w:cs="Times New Roman"/>
          <w:sz w:val="24"/>
          <w:szCs w:val="24"/>
        </w:rPr>
        <w:t xml:space="preserve">SIWZ </w:t>
      </w:r>
      <w:r w:rsidRPr="008C5E00">
        <w:rPr>
          <w:rFonts w:ascii="Times New Roman" w:hAnsi="Times New Roman" w:cs="Times New Roman"/>
          <w:b/>
          <w:sz w:val="24"/>
          <w:szCs w:val="24"/>
        </w:rPr>
        <w:t>pkt3.1.3.</w:t>
      </w:r>
      <w:r w:rsidR="007815C0" w:rsidRPr="008C5E00">
        <w:rPr>
          <w:rFonts w:ascii="Times New Roman" w:hAnsi="Times New Roman" w:cs="Times New Roman"/>
          <w:sz w:val="24"/>
          <w:szCs w:val="24"/>
        </w:rPr>
        <w:t xml:space="preserve">zostały wykonane lub są wykonywane należycie. Dowodami są </w:t>
      </w:r>
      <w:r w:rsidR="007815C0" w:rsidRPr="008C5E00">
        <w:rPr>
          <w:rFonts w:ascii="Times New Roman" w:hAnsi="Times New Roman" w:cs="Times New Roman"/>
          <w:sz w:val="24"/>
          <w:szCs w:val="24"/>
        </w:rPr>
        <w:lastRenderedPageBreak/>
        <w:t xml:space="preserve">referencje bądź inne dokumenty wystawione przez podmiot, na rzecz którego dostawy były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w:t>
      </w:r>
      <w:r w:rsidR="003F638C" w:rsidRPr="008C5E00">
        <w:rPr>
          <w:rFonts w:ascii="Times New Roman" w:hAnsi="Times New Roman" w:cs="Times New Roman"/>
          <w:sz w:val="24"/>
          <w:szCs w:val="24"/>
        </w:rPr>
        <w:t xml:space="preserve">terminu składania ofert. </w:t>
      </w:r>
    </w:p>
    <w:p w14:paraId="01BFFD6A" w14:textId="77777777" w:rsidR="003F638C" w:rsidRPr="008C5E00" w:rsidRDefault="00012C63" w:rsidP="008C5E00">
      <w:pPr>
        <w:pStyle w:val="Akapitzlist"/>
        <w:autoSpaceDE w:val="0"/>
        <w:autoSpaceDN w:val="0"/>
        <w:adjustRightInd w:val="0"/>
        <w:spacing w:after="200" w:line="264" w:lineRule="auto"/>
        <w:ind w:left="1276"/>
        <w:jc w:val="both"/>
        <w:rPr>
          <w:rFonts w:ascii="Times New Roman" w:hAnsi="Times New Roman" w:cs="Times New Roman"/>
          <w:sz w:val="24"/>
          <w:szCs w:val="24"/>
        </w:rPr>
      </w:pPr>
      <w:r w:rsidRPr="008C5E00">
        <w:rPr>
          <w:rFonts w:ascii="Times New Roman" w:hAnsi="Times New Roman" w:cs="Times New Roman"/>
          <w:sz w:val="24"/>
          <w:szCs w:val="24"/>
        </w:rPr>
        <w:t>W przypadku, gdy Z</w:t>
      </w:r>
      <w:r w:rsidR="003E091C" w:rsidRPr="008C5E00">
        <w:rPr>
          <w:rFonts w:ascii="Times New Roman" w:hAnsi="Times New Roman" w:cs="Times New Roman"/>
          <w:sz w:val="24"/>
          <w:szCs w:val="24"/>
        </w:rPr>
        <w:t>amawiający jest podmiotem, na rzecz którego dostawy wskazane w</w:t>
      </w:r>
      <w:r w:rsidR="00AC34F7" w:rsidRPr="008C5E00">
        <w:rPr>
          <w:rFonts w:ascii="Times New Roman" w:hAnsi="Times New Roman" w:cs="Times New Roman"/>
          <w:sz w:val="24"/>
          <w:szCs w:val="24"/>
        </w:rPr>
        <w:t> </w:t>
      </w:r>
      <w:r w:rsidR="003E091C" w:rsidRPr="008C5E00">
        <w:rPr>
          <w:rFonts w:ascii="Times New Roman" w:hAnsi="Times New Roman" w:cs="Times New Roman"/>
          <w:sz w:val="24"/>
          <w:szCs w:val="24"/>
        </w:rPr>
        <w:t xml:space="preserve">wykazie, zostały wcześniej wykonane, </w:t>
      </w:r>
      <w:r w:rsidRPr="008C5E00">
        <w:rPr>
          <w:rFonts w:ascii="Times New Roman" w:hAnsi="Times New Roman" w:cs="Times New Roman"/>
          <w:sz w:val="24"/>
          <w:szCs w:val="24"/>
        </w:rPr>
        <w:t>W</w:t>
      </w:r>
      <w:r w:rsidR="003E091C" w:rsidRPr="008C5E00">
        <w:rPr>
          <w:rFonts w:ascii="Times New Roman" w:hAnsi="Times New Roman" w:cs="Times New Roman"/>
          <w:sz w:val="24"/>
          <w:szCs w:val="24"/>
        </w:rPr>
        <w:t>ykonawca nie ma obowiązku przedkładania dowodów.</w:t>
      </w:r>
    </w:p>
    <w:p w14:paraId="3D698A13" w14:textId="77777777" w:rsidR="008C5E00" w:rsidRDefault="008C5E00" w:rsidP="008C5E00">
      <w:pPr>
        <w:pStyle w:val="Akapitzlist"/>
        <w:autoSpaceDE w:val="0"/>
        <w:autoSpaceDN w:val="0"/>
        <w:adjustRightInd w:val="0"/>
        <w:spacing w:line="264" w:lineRule="auto"/>
        <w:ind w:left="1276"/>
        <w:jc w:val="both"/>
        <w:rPr>
          <w:rFonts w:ascii="Times New Roman" w:hAnsi="Times New Roman" w:cs="Times New Roman"/>
          <w:sz w:val="24"/>
          <w:szCs w:val="24"/>
          <w:highlight w:val="yellow"/>
        </w:rPr>
      </w:pPr>
    </w:p>
    <w:p w14:paraId="14E2C815" w14:textId="77777777" w:rsidR="008C5E00" w:rsidRPr="008C5E00" w:rsidRDefault="008C5E00" w:rsidP="008C5E00">
      <w:pPr>
        <w:pStyle w:val="Akapitzlist"/>
        <w:numPr>
          <w:ilvl w:val="2"/>
          <w:numId w:val="25"/>
        </w:numPr>
        <w:autoSpaceDE w:val="0"/>
        <w:autoSpaceDN w:val="0"/>
        <w:adjustRightInd w:val="0"/>
        <w:spacing w:line="264" w:lineRule="auto"/>
        <w:ind w:left="1276"/>
        <w:jc w:val="both"/>
        <w:rPr>
          <w:rFonts w:ascii="Times New Roman" w:hAnsi="Times New Roman" w:cs="Times New Roman"/>
          <w:sz w:val="24"/>
          <w:szCs w:val="24"/>
        </w:rPr>
      </w:pPr>
      <w:r>
        <w:rPr>
          <w:rFonts w:ascii="Times New Roman" w:hAnsi="Times New Roman" w:cs="Times New Roman"/>
          <w:sz w:val="24"/>
          <w:szCs w:val="24"/>
        </w:rPr>
        <w:t>O</w:t>
      </w:r>
      <w:r w:rsidRPr="008C5E00">
        <w:rPr>
          <w:rFonts w:ascii="Times New Roman" w:hAnsi="Times New Roman" w:cs="Times New Roman"/>
          <w:sz w:val="24"/>
          <w:szCs w:val="24"/>
        </w:rPr>
        <w:t xml:space="preserve">płaconą polisę, a w przypadku jej braku, inny dokument potwierdzający, że Wykonawca jest ubezpieczony od odpowiedzialności cywilnej na kwotę: </w:t>
      </w:r>
    </w:p>
    <w:p w14:paraId="5B229B8E" w14:textId="77777777" w:rsidR="008C5E00" w:rsidRPr="00CF1228" w:rsidRDefault="000777DE" w:rsidP="008C5E00">
      <w:pPr>
        <w:pStyle w:val="Akapitzlist"/>
        <w:numPr>
          <w:ilvl w:val="0"/>
          <w:numId w:val="51"/>
        </w:numPr>
        <w:autoSpaceDE w:val="0"/>
        <w:autoSpaceDN w:val="0"/>
        <w:adjustRightInd w:val="0"/>
        <w:spacing w:line="264" w:lineRule="auto"/>
        <w:ind w:left="1985"/>
        <w:jc w:val="both"/>
        <w:rPr>
          <w:rFonts w:ascii="Times New Roman" w:hAnsi="Times New Roman" w:cs="Times New Roman"/>
          <w:sz w:val="24"/>
          <w:szCs w:val="24"/>
        </w:rPr>
      </w:pPr>
      <w:r w:rsidRPr="00CF1228">
        <w:rPr>
          <w:rFonts w:ascii="Times New Roman" w:hAnsi="Times New Roman" w:cs="Times New Roman"/>
          <w:sz w:val="24"/>
          <w:szCs w:val="24"/>
        </w:rPr>
        <w:t>dla części I zamówienia – 1 0</w:t>
      </w:r>
      <w:r w:rsidR="008C5E00" w:rsidRPr="00CF1228">
        <w:rPr>
          <w:rFonts w:ascii="Times New Roman" w:hAnsi="Times New Roman" w:cs="Times New Roman"/>
          <w:sz w:val="24"/>
          <w:szCs w:val="24"/>
        </w:rPr>
        <w:t>00 000,00 zł (</w:t>
      </w:r>
      <w:r w:rsidRPr="00CF1228">
        <w:rPr>
          <w:rFonts w:ascii="Times New Roman" w:hAnsi="Times New Roman" w:cs="Times New Roman"/>
          <w:sz w:val="24"/>
          <w:szCs w:val="24"/>
        </w:rPr>
        <w:t>jeden milion</w:t>
      </w:r>
      <w:r w:rsidR="008C5E00" w:rsidRPr="00CF1228">
        <w:rPr>
          <w:rFonts w:ascii="Times New Roman" w:hAnsi="Times New Roman" w:cs="Times New Roman"/>
          <w:sz w:val="24"/>
          <w:szCs w:val="24"/>
        </w:rPr>
        <w:t xml:space="preserve"> złotych 00/100)</w:t>
      </w:r>
    </w:p>
    <w:p w14:paraId="59B66CD4" w14:textId="77777777" w:rsidR="008C5E00" w:rsidRPr="00CF1228" w:rsidRDefault="00CF1228" w:rsidP="008C5E00">
      <w:pPr>
        <w:pStyle w:val="Akapitzlist"/>
        <w:numPr>
          <w:ilvl w:val="0"/>
          <w:numId w:val="51"/>
        </w:numPr>
        <w:autoSpaceDE w:val="0"/>
        <w:autoSpaceDN w:val="0"/>
        <w:adjustRightInd w:val="0"/>
        <w:spacing w:line="264" w:lineRule="auto"/>
        <w:ind w:left="1985"/>
        <w:jc w:val="both"/>
        <w:rPr>
          <w:rFonts w:ascii="Times New Roman" w:hAnsi="Times New Roman" w:cs="Times New Roman"/>
          <w:sz w:val="24"/>
          <w:szCs w:val="24"/>
        </w:rPr>
      </w:pPr>
      <w:r w:rsidRPr="00CF1228">
        <w:rPr>
          <w:rFonts w:ascii="Times New Roman" w:hAnsi="Times New Roman" w:cs="Times New Roman"/>
          <w:sz w:val="24"/>
          <w:szCs w:val="24"/>
        </w:rPr>
        <w:t>dla części II zamówienia – 1</w:t>
      </w:r>
      <w:r w:rsidR="008C5E00" w:rsidRPr="00CF1228">
        <w:rPr>
          <w:rFonts w:ascii="Times New Roman" w:hAnsi="Times New Roman" w:cs="Times New Roman"/>
          <w:sz w:val="24"/>
          <w:szCs w:val="24"/>
        </w:rPr>
        <w:t>00 000,00 zł (</w:t>
      </w:r>
      <w:r w:rsidRPr="00CF1228">
        <w:rPr>
          <w:rFonts w:ascii="Times New Roman" w:hAnsi="Times New Roman" w:cs="Times New Roman"/>
          <w:sz w:val="24"/>
          <w:szCs w:val="24"/>
        </w:rPr>
        <w:t>sto</w:t>
      </w:r>
      <w:r w:rsidR="00987010" w:rsidRPr="00CF1228">
        <w:rPr>
          <w:rFonts w:ascii="Times New Roman" w:hAnsi="Times New Roman" w:cs="Times New Roman"/>
          <w:sz w:val="24"/>
          <w:szCs w:val="24"/>
        </w:rPr>
        <w:t xml:space="preserve"> tysięcy</w:t>
      </w:r>
      <w:r w:rsidR="008C5E00" w:rsidRPr="00CF1228">
        <w:rPr>
          <w:rFonts w:ascii="Times New Roman" w:hAnsi="Times New Roman" w:cs="Times New Roman"/>
          <w:sz w:val="24"/>
          <w:szCs w:val="24"/>
        </w:rPr>
        <w:t xml:space="preserve"> złotych 00/100)</w:t>
      </w:r>
    </w:p>
    <w:p w14:paraId="4679DD7A" w14:textId="77777777" w:rsidR="00274279" w:rsidRPr="008C5E00" w:rsidRDefault="008C5E00" w:rsidP="008C5E00">
      <w:pPr>
        <w:pStyle w:val="Akapitzlist"/>
        <w:autoSpaceDE w:val="0"/>
        <w:autoSpaceDN w:val="0"/>
        <w:adjustRightInd w:val="0"/>
        <w:spacing w:line="264" w:lineRule="auto"/>
        <w:ind w:left="1276"/>
        <w:jc w:val="both"/>
        <w:rPr>
          <w:rFonts w:ascii="Times New Roman" w:hAnsi="Times New Roman" w:cs="Times New Roman"/>
          <w:sz w:val="24"/>
          <w:szCs w:val="24"/>
        </w:rPr>
      </w:pPr>
      <w:r w:rsidRPr="00CF1228">
        <w:rPr>
          <w:rFonts w:ascii="Times New Roman" w:hAnsi="Times New Roman" w:cs="Times New Roman"/>
          <w:sz w:val="24"/>
          <w:szCs w:val="24"/>
        </w:rPr>
        <w:t>w zakresie prowadzonej działalności związanej z przedmiotem zamówienia</w:t>
      </w:r>
      <w:r w:rsidR="00274279" w:rsidRPr="00CF1228">
        <w:rPr>
          <w:rFonts w:ascii="Times New Roman" w:hAnsi="Times New Roman" w:cs="Times New Roman"/>
          <w:sz w:val="24"/>
          <w:szCs w:val="24"/>
        </w:rPr>
        <w:t>.</w:t>
      </w:r>
    </w:p>
    <w:p w14:paraId="4C3270B4" w14:textId="77777777" w:rsidR="00274279" w:rsidRPr="008C5E00" w:rsidRDefault="00D5114F" w:rsidP="00310A73">
      <w:pPr>
        <w:pStyle w:val="Akapitzlist"/>
        <w:autoSpaceDE w:val="0"/>
        <w:autoSpaceDN w:val="0"/>
        <w:adjustRightInd w:val="0"/>
        <w:spacing w:after="200" w:line="264" w:lineRule="auto"/>
        <w:ind w:left="1276"/>
        <w:contextualSpacing w:val="0"/>
        <w:jc w:val="both"/>
        <w:rPr>
          <w:rFonts w:ascii="Times New Roman" w:hAnsi="Times New Roman" w:cs="Times New Roman"/>
          <w:sz w:val="24"/>
          <w:szCs w:val="24"/>
        </w:rPr>
      </w:pPr>
      <w:r w:rsidRPr="008C5E00">
        <w:rPr>
          <w:rFonts w:ascii="Times New Roman" w:hAnsi="Times New Roman" w:cs="Times New Roman"/>
          <w:sz w:val="24"/>
          <w:szCs w:val="24"/>
        </w:rPr>
        <w:t>Jeżeli z załączonej polisy nie wynika, że została opłacona, należy załączyć dowód opłacenia polisy.</w:t>
      </w:r>
    </w:p>
    <w:p w14:paraId="461A8BFF" w14:textId="77777777" w:rsidR="008C5E00" w:rsidRPr="008C5E00" w:rsidRDefault="005F3FEC" w:rsidP="008C5E00">
      <w:pPr>
        <w:pStyle w:val="Akapitzlist"/>
        <w:numPr>
          <w:ilvl w:val="2"/>
          <w:numId w:val="25"/>
        </w:numPr>
        <w:autoSpaceDE w:val="0"/>
        <w:autoSpaceDN w:val="0"/>
        <w:adjustRightInd w:val="0"/>
        <w:spacing w:after="200" w:line="264" w:lineRule="auto"/>
        <w:ind w:left="1225" w:hanging="658"/>
        <w:contextualSpacing w:val="0"/>
        <w:jc w:val="both"/>
        <w:rPr>
          <w:rFonts w:ascii="Times New Roman" w:hAnsi="Times New Roman" w:cs="Times New Roman"/>
          <w:sz w:val="24"/>
          <w:szCs w:val="24"/>
        </w:rPr>
      </w:pPr>
      <w:r w:rsidRPr="008C5E00">
        <w:rPr>
          <w:rFonts w:ascii="Times New Roman" w:hAnsi="Times New Roman" w:cs="Times New Roman"/>
          <w:sz w:val="24"/>
          <w:szCs w:val="24"/>
        </w:rPr>
        <w:t>I</w:t>
      </w:r>
      <w:r w:rsidR="006D6D66" w:rsidRPr="008C5E00">
        <w:rPr>
          <w:rFonts w:ascii="Times New Roman" w:hAnsi="Times New Roman" w:cs="Times New Roman"/>
          <w:sz w:val="24"/>
          <w:szCs w:val="24"/>
        </w:rPr>
        <w:t>nformację</w:t>
      </w:r>
      <w:r w:rsidR="00274279" w:rsidRPr="008C5E00">
        <w:rPr>
          <w:rFonts w:ascii="Times New Roman" w:hAnsi="Times New Roman" w:cs="Times New Roman"/>
          <w:sz w:val="24"/>
          <w:szCs w:val="24"/>
        </w:rPr>
        <w:t xml:space="preserve"> banku lub spółdzielczej kasy oszczędnoś</w:t>
      </w:r>
      <w:r w:rsidR="003F638C" w:rsidRPr="008C5E00">
        <w:rPr>
          <w:rFonts w:ascii="Times New Roman" w:hAnsi="Times New Roman" w:cs="Times New Roman"/>
          <w:sz w:val="24"/>
          <w:szCs w:val="24"/>
        </w:rPr>
        <w:t>ciowo-kredytowej potwierdzającej</w:t>
      </w:r>
      <w:r w:rsidR="00274279" w:rsidRPr="008C5E00">
        <w:rPr>
          <w:rFonts w:ascii="Times New Roman" w:hAnsi="Times New Roman" w:cs="Times New Roman"/>
          <w:sz w:val="24"/>
          <w:szCs w:val="24"/>
        </w:rPr>
        <w:t xml:space="preserve"> wysokość posiadanych środków</w:t>
      </w:r>
      <w:r w:rsidR="00D95EEF">
        <w:rPr>
          <w:rFonts w:ascii="Times New Roman" w:hAnsi="Times New Roman" w:cs="Times New Roman"/>
          <w:sz w:val="24"/>
          <w:szCs w:val="24"/>
        </w:rPr>
        <w:t xml:space="preserve"> </w:t>
      </w:r>
      <w:r w:rsidR="00274279" w:rsidRPr="008C5E00">
        <w:rPr>
          <w:rFonts w:ascii="Times New Roman" w:hAnsi="Times New Roman" w:cs="Times New Roman"/>
          <w:sz w:val="24"/>
          <w:szCs w:val="24"/>
        </w:rPr>
        <w:t xml:space="preserve">finansowych lub zdolność </w:t>
      </w:r>
      <w:r w:rsidR="006D6D66" w:rsidRPr="008C5E00">
        <w:rPr>
          <w:rFonts w:ascii="Times New Roman" w:hAnsi="Times New Roman" w:cs="Times New Roman"/>
          <w:sz w:val="24"/>
          <w:szCs w:val="24"/>
        </w:rPr>
        <w:t xml:space="preserve">kredytową wykonawcy, </w:t>
      </w:r>
      <w:r w:rsidR="003F638C" w:rsidRPr="008C5E00">
        <w:rPr>
          <w:rFonts w:ascii="Times New Roman" w:hAnsi="Times New Roman" w:cs="Times New Roman"/>
          <w:sz w:val="24"/>
          <w:szCs w:val="24"/>
        </w:rPr>
        <w:t xml:space="preserve">w okresie nie wcześniejszym niż 1 miesiąc przed upływem terminu składania ofert </w:t>
      </w:r>
      <w:r w:rsidR="007755EE" w:rsidRPr="008C5E00">
        <w:rPr>
          <w:rFonts w:ascii="Times New Roman" w:hAnsi="Times New Roman" w:cs="Times New Roman"/>
          <w:sz w:val="24"/>
          <w:szCs w:val="24"/>
        </w:rPr>
        <w:t>na kwotę:</w:t>
      </w:r>
    </w:p>
    <w:p w14:paraId="037990FA" w14:textId="77777777" w:rsidR="008C5E00" w:rsidRPr="00CF1228" w:rsidRDefault="00CF1228" w:rsidP="008C5E00">
      <w:pPr>
        <w:pStyle w:val="Akapitzlist"/>
        <w:numPr>
          <w:ilvl w:val="0"/>
          <w:numId w:val="52"/>
        </w:numPr>
        <w:autoSpaceDE w:val="0"/>
        <w:autoSpaceDN w:val="0"/>
        <w:adjustRightInd w:val="0"/>
        <w:spacing w:line="264" w:lineRule="auto"/>
        <w:contextualSpacing w:val="0"/>
        <w:jc w:val="both"/>
        <w:rPr>
          <w:rFonts w:ascii="Times New Roman" w:hAnsi="Times New Roman" w:cs="Times New Roman"/>
          <w:sz w:val="24"/>
          <w:szCs w:val="24"/>
        </w:rPr>
      </w:pPr>
      <w:r w:rsidRPr="00CF1228">
        <w:rPr>
          <w:rFonts w:ascii="Times New Roman" w:hAnsi="Times New Roman" w:cs="Times New Roman"/>
          <w:sz w:val="24"/>
          <w:szCs w:val="24"/>
        </w:rPr>
        <w:t>dla części I zamówienia – 1 0</w:t>
      </w:r>
      <w:r w:rsidR="008C5E00" w:rsidRPr="00CF1228">
        <w:rPr>
          <w:rFonts w:ascii="Times New Roman" w:hAnsi="Times New Roman" w:cs="Times New Roman"/>
          <w:sz w:val="24"/>
          <w:szCs w:val="24"/>
        </w:rPr>
        <w:t>00 000,00 zł (</w:t>
      </w:r>
      <w:r w:rsidRPr="00CF1228">
        <w:rPr>
          <w:rFonts w:ascii="Times New Roman" w:hAnsi="Times New Roman" w:cs="Times New Roman"/>
          <w:sz w:val="24"/>
          <w:szCs w:val="24"/>
        </w:rPr>
        <w:t>jeden milion</w:t>
      </w:r>
      <w:r w:rsidR="008C5E00" w:rsidRPr="00CF1228">
        <w:rPr>
          <w:rFonts w:ascii="Times New Roman" w:hAnsi="Times New Roman" w:cs="Times New Roman"/>
          <w:sz w:val="24"/>
          <w:szCs w:val="24"/>
        </w:rPr>
        <w:t xml:space="preserve"> złotych 00/100)</w:t>
      </w:r>
    </w:p>
    <w:p w14:paraId="69BB8A67" w14:textId="77777777" w:rsidR="008C5E00" w:rsidRPr="00CF1228" w:rsidRDefault="008C5E00" w:rsidP="008C5E00">
      <w:pPr>
        <w:pStyle w:val="Akapitzlist"/>
        <w:numPr>
          <w:ilvl w:val="0"/>
          <w:numId w:val="52"/>
        </w:numPr>
        <w:contextualSpacing w:val="0"/>
        <w:rPr>
          <w:rFonts w:ascii="Times New Roman" w:hAnsi="Times New Roman" w:cs="Times New Roman"/>
          <w:sz w:val="24"/>
          <w:szCs w:val="24"/>
        </w:rPr>
      </w:pPr>
      <w:r w:rsidRPr="00CF1228">
        <w:rPr>
          <w:rFonts w:ascii="Times New Roman" w:hAnsi="Times New Roman" w:cs="Times New Roman"/>
          <w:sz w:val="24"/>
          <w:szCs w:val="24"/>
        </w:rPr>
        <w:t xml:space="preserve">dla części II zamówienia – </w:t>
      </w:r>
      <w:r w:rsidR="00CF1228" w:rsidRPr="00CF1228">
        <w:rPr>
          <w:rFonts w:ascii="Times New Roman" w:hAnsi="Times New Roman" w:cs="Times New Roman"/>
          <w:sz w:val="24"/>
          <w:szCs w:val="24"/>
        </w:rPr>
        <w:t>1</w:t>
      </w:r>
      <w:r w:rsidR="00987010" w:rsidRPr="00CF1228">
        <w:rPr>
          <w:rFonts w:ascii="Times New Roman" w:hAnsi="Times New Roman" w:cs="Times New Roman"/>
          <w:sz w:val="24"/>
          <w:szCs w:val="24"/>
        </w:rPr>
        <w:t>00</w:t>
      </w:r>
      <w:r w:rsidRPr="00CF1228">
        <w:rPr>
          <w:rFonts w:ascii="Times New Roman" w:hAnsi="Times New Roman" w:cs="Times New Roman"/>
          <w:sz w:val="24"/>
          <w:szCs w:val="24"/>
        </w:rPr>
        <w:t xml:space="preserve"> 000,00 zł (</w:t>
      </w:r>
      <w:r w:rsidR="00CF1228" w:rsidRPr="00CF1228">
        <w:rPr>
          <w:rFonts w:ascii="Times New Roman" w:hAnsi="Times New Roman" w:cs="Times New Roman"/>
          <w:sz w:val="24"/>
          <w:szCs w:val="24"/>
        </w:rPr>
        <w:t>sto</w:t>
      </w:r>
      <w:r w:rsidR="00987010" w:rsidRPr="00CF1228">
        <w:rPr>
          <w:rFonts w:ascii="Times New Roman" w:hAnsi="Times New Roman" w:cs="Times New Roman"/>
          <w:sz w:val="24"/>
          <w:szCs w:val="24"/>
        </w:rPr>
        <w:t xml:space="preserve"> tysięcy</w:t>
      </w:r>
      <w:r w:rsidRPr="00CF1228">
        <w:rPr>
          <w:rFonts w:ascii="Times New Roman" w:hAnsi="Times New Roman" w:cs="Times New Roman"/>
          <w:sz w:val="24"/>
          <w:szCs w:val="24"/>
        </w:rPr>
        <w:t xml:space="preserve"> złotych 00/100)</w:t>
      </w:r>
    </w:p>
    <w:p w14:paraId="5AB98B7A" w14:textId="77777777" w:rsidR="008C5E00" w:rsidRPr="008C5E00" w:rsidRDefault="008C5E00" w:rsidP="008C5E00">
      <w:pPr>
        <w:pStyle w:val="Akapitzlist"/>
        <w:ind w:left="1945"/>
        <w:contextualSpacing w:val="0"/>
        <w:rPr>
          <w:rFonts w:ascii="Times New Roman" w:hAnsi="Times New Roman" w:cs="Times New Roman"/>
          <w:sz w:val="24"/>
          <w:szCs w:val="24"/>
          <w:highlight w:val="yellow"/>
        </w:rPr>
      </w:pPr>
    </w:p>
    <w:p w14:paraId="1B289D0A" w14:textId="77777777" w:rsidR="00627BEE" w:rsidRPr="008C5E00" w:rsidRDefault="00627BEE" w:rsidP="00331D93">
      <w:pPr>
        <w:pStyle w:val="Akapitzlist"/>
        <w:numPr>
          <w:ilvl w:val="2"/>
          <w:numId w:val="25"/>
        </w:numPr>
        <w:autoSpaceDE w:val="0"/>
        <w:autoSpaceDN w:val="0"/>
        <w:adjustRightInd w:val="0"/>
        <w:spacing w:after="200" w:line="264" w:lineRule="auto"/>
        <w:ind w:left="1225" w:hanging="658"/>
        <w:contextualSpacing w:val="0"/>
        <w:jc w:val="both"/>
        <w:rPr>
          <w:rFonts w:ascii="Times New Roman" w:hAnsi="Times New Roman" w:cs="Times New Roman"/>
          <w:sz w:val="24"/>
          <w:szCs w:val="24"/>
        </w:rPr>
      </w:pPr>
      <w:r w:rsidRPr="008C5E00">
        <w:rPr>
          <w:rFonts w:ascii="Times New Roman" w:hAnsi="Times New Roman" w:cs="Times New Roman"/>
          <w:bCs/>
          <w:sz w:val="24"/>
          <w:szCs w:val="24"/>
        </w:rPr>
        <w:t>Jeżeli z uzasadnionej przyczyny wykonawca nie może złożyć dokumentów dotyczących sytuacji finansowej lub</w:t>
      </w:r>
      <w:r w:rsidR="00420D24" w:rsidRPr="008C5E00">
        <w:rPr>
          <w:rFonts w:ascii="Times New Roman" w:hAnsi="Times New Roman" w:cs="Times New Roman"/>
          <w:bCs/>
          <w:sz w:val="24"/>
          <w:szCs w:val="24"/>
        </w:rPr>
        <w:t xml:space="preserve"> ekonomicznej wymaganych przez Z</w:t>
      </w:r>
      <w:r w:rsidRPr="008C5E00">
        <w:rPr>
          <w:rFonts w:ascii="Times New Roman" w:hAnsi="Times New Roman" w:cs="Times New Roman"/>
          <w:bCs/>
          <w:sz w:val="24"/>
          <w:szCs w:val="24"/>
        </w:rPr>
        <w:t>amawiającego, może złożyć inny dokument, który w wystarczający sposób potwier</w:t>
      </w:r>
      <w:r w:rsidR="001929F9" w:rsidRPr="008C5E00">
        <w:rPr>
          <w:rFonts w:ascii="Times New Roman" w:hAnsi="Times New Roman" w:cs="Times New Roman"/>
          <w:bCs/>
          <w:sz w:val="24"/>
          <w:szCs w:val="24"/>
        </w:rPr>
        <w:t>dza spełnianie opisanego przez Z</w:t>
      </w:r>
      <w:r w:rsidRPr="008C5E00">
        <w:rPr>
          <w:rFonts w:ascii="Times New Roman" w:hAnsi="Times New Roman" w:cs="Times New Roman"/>
          <w:bCs/>
          <w:sz w:val="24"/>
          <w:szCs w:val="24"/>
        </w:rPr>
        <w:t xml:space="preserve">amawiającego warunku udziału w </w:t>
      </w:r>
      <w:r w:rsidR="005D15AD" w:rsidRPr="008C5E00">
        <w:rPr>
          <w:rFonts w:ascii="Times New Roman" w:hAnsi="Times New Roman" w:cs="Times New Roman"/>
          <w:bCs/>
          <w:sz w:val="24"/>
          <w:szCs w:val="24"/>
        </w:rPr>
        <w:t>postępowaniu.</w:t>
      </w:r>
    </w:p>
    <w:p w14:paraId="001D5AAF" w14:textId="77777777" w:rsidR="00FF1EEB" w:rsidRPr="00EE3AF5" w:rsidRDefault="00FF1EEB" w:rsidP="00310A73">
      <w:pPr>
        <w:autoSpaceDE w:val="0"/>
        <w:autoSpaceDN w:val="0"/>
        <w:adjustRightInd w:val="0"/>
        <w:jc w:val="both"/>
        <w:rPr>
          <w:rFonts w:ascii="Times New Roman" w:hAnsi="Times New Roman" w:cs="Times New Roman"/>
          <w:sz w:val="24"/>
          <w:szCs w:val="24"/>
        </w:rPr>
      </w:pPr>
      <w:r w:rsidRPr="00EE3AF5">
        <w:rPr>
          <w:rFonts w:ascii="Times New Roman" w:hAnsi="Times New Roman" w:cs="Times New Roman"/>
          <w:bCs/>
          <w:sz w:val="24"/>
          <w:szCs w:val="24"/>
        </w:rPr>
        <w:t>Wykonawca może w celu potwierdzenia spełniania warunków udziału w postępowaniu, w stosownych sytuacjach oraz w odniesi</w:t>
      </w:r>
      <w:r w:rsidR="005D15AD" w:rsidRPr="00EE3AF5">
        <w:rPr>
          <w:rFonts w:ascii="Times New Roman" w:hAnsi="Times New Roman" w:cs="Times New Roman"/>
          <w:bCs/>
          <w:sz w:val="24"/>
          <w:szCs w:val="24"/>
        </w:rPr>
        <w:t xml:space="preserve">eniu do konkretnego zamówienia, </w:t>
      </w:r>
      <w:r w:rsidRPr="00EE3AF5">
        <w:rPr>
          <w:rFonts w:ascii="Times New Roman" w:hAnsi="Times New Roman" w:cs="Times New Roman"/>
          <w:bCs/>
          <w:sz w:val="24"/>
          <w:szCs w:val="24"/>
        </w:rPr>
        <w:t xml:space="preserve">polegać na zdolnościach technicznych lub zawodowych lub sytuacji finansowej lub ekonomicznej innych podmiotów, niezależnie od charakteru prawnego łączących go z nim stosunków prawnych. </w:t>
      </w:r>
    </w:p>
    <w:p w14:paraId="012C9B15" w14:textId="77777777" w:rsidR="00FF1EEB" w:rsidRPr="00897A03" w:rsidRDefault="00FF1EEB" w:rsidP="00310A73">
      <w:pPr>
        <w:autoSpaceDE w:val="0"/>
        <w:autoSpaceDN w:val="0"/>
        <w:adjustRightInd w:val="0"/>
        <w:jc w:val="both"/>
        <w:rPr>
          <w:rFonts w:ascii="Times New Roman" w:hAnsi="Times New Roman" w:cs="Times New Roman"/>
          <w:bCs/>
          <w:sz w:val="24"/>
          <w:szCs w:val="24"/>
          <w:highlight w:val="yellow"/>
        </w:rPr>
      </w:pPr>
    </w:p>
    <w:p w14:paraId="27462E41" w14:textId="77777777" w:rsidR="00FF1EEB" w:rsidRPr="002E1C92" w:rsidRDefault="00FF1EEB" w:rsidP="00310A73">
      <w:pPr>
        <w:autoSpaceDE w:val="0"/>
        <w:autoSpaceDN w:val="0"/>
        <w:adjustRightInd w:val="0"/>
        <w:jc w:val="both"/>
        <w:rPr>
          <w:rFonts w:ascii="Times New Roman" w:hAnsi="Times New Roman" w:cs="Times New Roman"/>
          <w:bCs/>
          <w:sz w:val="24"/>
          <w:szCs w:val="24"/>
        </w:rPr>
      </w:pPr>
      <w:r w:rsidRPr="002E1C92">
        <w:rPr>
          <w:rFonts w:ascii="Times New Roman" w:hAnsi="Times New Roman" w:cs="Times New Roman"/>
          <w:bCs/>
          <w:sz w:val="24"/>
          <w:szCs w:val="24"/>
        </w:rPr>
        <w:t>Wykonawca, który polega na zdolnościach lub sytuacji innych p</w:t>
      </w:r>
      <w:r w:rsidR="000A464F" w:rsidRPr="002E1C92">
        <w:rPr>
          <w:rFonts w:ascii="Times New Roman" w:hAnsi="Times New Roman" w:cs="Times New Roman"/>
          <w:bCs/>
          <w:sz w:val="24"/>
          <w:szCs w:val="24"/>
        </w:rPr>
        <w:t>odmiotów, musi udowodnić Z</w:t>
      </w:r>
      <w:r w:rsidRPr="002E1C92">
        <w:rPr>
          <w:rFonts w:ascii="Times New Roman" w:hAnsi="Times New Roman" w:cs="Times New Roman"/>
          <w:bCs/>
          <w:sz w:val="24"/>
          <w:szCs w:val="24"/>
        </w:rPr>
        <w:t xml:space="preserve">amawiającemu, że realizując zamówienie, będzie dysponował niezbędnymi zasobami tych podmiotów, w szczególności przedstawiając zobowiązanie tych podmiotów do oddania mu do dyspozycji niezbędnych zasobów na potrzeby realizacji zamówienia. </w:t>
      </w:r>
    </w:p>
    <w:p w14:paraId="4A692940" w14:textId="77777777" w:rsidR="00FF1EEB" w:rsidRPr="002E1C92" w:rsidRDefault="00FF1EEB" w:rsidP="00310A73">
      <w:pPr>
        <w:autoSpaceDE w:val="0"/>
        <w:autoSpaceDN w:val="0"/>
        <w:adjustRightInd w:val="0"/>
        <w:jc w:val="both"/>
        <w:rPr>
          <w:rFonts w:ascii="Times New Roman" w:hAnsi="Times New Roman" w:cs="Times New Roman"/>
          <w:sz w:val="24"/>
          <w:szCs w:val="24"/>
        </w:rPr>
      </w:pPr>
    </w:p>
    <w:p w14:paraId="3F604CCC" w14:textId="77777777" w:rsidR="00D71A19" w:rsidRPr="002E1C92" w:rsidRDefault="00FF1EEB" w:rsidP="00310A73">
      <w:pPr>
        <w:autoSpaceDE w:val="0"/>
        <w:autoSpaceDN w:val="0"/>
        <w:adjustRightInd w:val="0"/>
        <w:spacing w:after="200" w:line="264" w:lineRule="auto"/>
        <w:jc w:val="both"/>
        <w:rPr>
          <w:rFonts w:ascii="Times New Roman" w:hAnsi="Times New Roman" w:cs="Times New Roman"/>
          <w:bCs/>
          <w:sz w:val="24"/>
          <w:szCs w:val="24"/>
        </w:rPr>
      </w:pPr>
      <w:r w:rsidRPr="002E1C92">
        <w:rPr>
          <w:rFonts w:ascii="Times New Roman" w:hAnsi="Times New Roman" w:cs="Times New Roman"/>
          <w:bCs/>
          <w:sz w:val="24"/>
          <w:szCs w:val="24"/>
        </w:rPr>
        <w:t>Zamawi</w:t>
      </w:r>
      <w:r w:rsidR="000A464F" w:rsidRPr="002E1C92">
        <w:rPr>
          <w:rFonts w:ascii="Times New Roman" w:hAnsi="Times New Roman" w:cs="Times New Roman"/>
          <w:bCs/>
          <w:sz w:val="24"/>
          <w:szCs w:val="24"/>
        </w:rPr>
        <w:t>ający ocenia, czy udostępniane W</w:t>
      </w:r>
      <w:r w:rsidRPr="002E1C92">
        <w:rPr>
          <w:rFonts w:ascii="Times New Roman" w:hAnsi="Times New Roman" w:cs="Times New Roman"/>
          <w:bCs/>
          <w:sz w:val="24"/>
          <w:szCs w:val="24"/>
        </w:rPr>
        <w:t>ykonawcy przez inne podmioty zdolności techniczne lub zawodowe lub ich sytuacja finansowa lub ekonomiczna</w:t>
      </w:r>
      <w:r w:rsidR="000A464F" w:rsidRPr="002E1C92">
        <w:rPr>
          <w:rFonts w:ascii="Times New Roman" w:hAnsi="Times New Roman" w:cs="Times New Roman"/>
          <w:bCs/>
          <w:sz w:val="24"/>
          <w:szCs w:val="24"/>
        </w:rPr>
        <w:t>, pozwalają na wykazanie przez W</w:t>
      </w:r>
      <w:r w:rsidRPr="002E1C92">
        <w:rPr>
          <w:rFonts w:ascii="Times New Roman" w:hAnsi="Times New Roman" w:cs="Times New Roman"/>
          <w:bCs/>
          <w:sz w:val="24"/>
          <w:szCs w:val="24"/>
        </w:rPr>
        <w:t xml:space="preserve">ykonawcę spełniania warunków udziału w postępowaniu oraz bada, czy nie </w:t>
      </w:r>
      <w:r w:rsidR="00617A0B" w:rsidRPr="002E1C92">
        <w:rPr>
          <w:rFonts w:ascii="Times New Roman" w:hAnsi="Times New Roman" w:cs="Times New Roman"/>
          <w:bCs/>
          <w:sz w:val="24"/>
          <w:szCs w:val="24"/>
        </w:rPr>
        <w:t>zachodzą,</w:t>
      </w:r>
      <w:r w:rsidRPr="002E1C92">
        <w:rPr>
          <w:rFonts w:ascii="Times New Roman" w:hAnsi="Times New Roman" w:cs="Times New Roman"/>
          <w:bCs/>
          <w:sz w:val="24"/>
          <w:szCs w:val="24"/>
        </w:rPr>
        <w:t xml:space="preserve"> wobec tego podmiotu podstawy wykluczenia, o których mowa w ar</w:t>
      </w:r>
      <w:r w:rsidR="005D15AD" w:rsidRPr="002E1C92">
        <w:rPr>
          <w:rFonts w:ascii="Times New Roman" w:hAnsi="Times New Roman" w:cs="Times New Roman"/>
          <w:bCs/>
          <w:sz w:val="24"/>
          <w:szCs w:val="24"/>
        </w:rPr>
        <w:t>t. 24</w:t>
      </w:r>
      <w:r w:rsidR="00FC24D8" w:rsidRPr="002E1C92">
        <w:rPr>
          <w:rFonts w:ascii="Times New Roman" w:hAnsi="Times New Roman" w:cs="Times New Roman"/>
          <w:bCs/>
          <w:sz w:val="24"/>
          <w:szCs w:val="24"/>
        </w:rPr>
        <w:t xml:space="preserve"> ust. 1 pkt 13–22 i ust. 5 pkt </w:t>
      </w:r>
      <w:r w:rsidR="005D15AD" w:rsidRPr="002E1C92">
        <w:rPr>
          <w:rFonts w:ascii="Times New Roman" w:hAnsi="Times New Roman" w:cs="Times New Roman"/>
          <w:bCs/>
          <w:sz w:val="24"/>
          <w:szCs w:val="24"/>
        </w:rPr>
        <w:t>1 i 4</w:t>
      </w:r>
      <w:r w:rsidR="005F299E" w:rsidRPr="002E1C92">
        <w:rPr>
          <w:rFonts w:ascii="Times New Roman" w:hAnsi="Times New Roman" w:cs="Times New Roman"/>
          <w:bCs/>
          <w:sz w:val="24"/>
          <w:szCs w:val="24"/>
        </w:rPr>
        <w:t xml:space="preserve"> ustawy Pzp</w:t>
      </w:r>
      <w:r w:rsidR="005D15AD" w:rsidRPr="002E1C92">
        <w:rPr>
          <w:rFonts w:ascii="Times New Roman" w:hAnsi="Times New Roman" w:cs="Times New Roman"/>
          <w:bCs/>
          <w:sz w:val="24"/>
          <w:szCs w:val="24"/>
        </w:rPr>
        <w:t>.</w:t>
      </w:r>
    </w:p>
    <w:p w14:paraId="6C6F1210" w14:textId="77777777" w:rsidR="00FF1EEB" w:rsidRPr="002E1C92" w:rsidRDefault="00FF1EEB" w:rsidP="00310A73">
      <w:pPr>
        <w:autoSpaceDE w:val="0"/>
        <w:autoSpaceDN w:val="0"/>
        <w:adjustRightInd w:val="0"/>
        <w:jc w:val="both"/>
        <w:rPr>
          <w:rFonts w:ascii="Times New Roman" w:hAnsi="Times New Roman" w:cs="Times New Roman"/>
          <w:bCs/>
          <w:sz w:val="24"/>
          <w:szCs w:val="24"/>
        </w:rPr>
      </w:pPr>
      <w:r w:rsidRPr="002E1C92">
        <w:rPr>
          <w:rFonts w:ascii="Times New Roman" w:hAnsi="Times New Roman" w:cs="Times New Roman"/>
          <w:bCs/>
          <w:sz w:val="24"/>
          <w:szCs w:val="24"/>
        </w:rPr>
        <w:lastRenderedPageBreak/>
        <w:t>Wykonawca, który polega na sytuacji finansowej lub ekonomicznej innych podmiotów, odpowiada solidarnie z podmiotem, który zobowiązał się do udostępnienia zasob</w:t>
      </w:r>
      <w:r w:rsidR="001929F9" w:rsidRPr="002E1C92">
        <w:rPr>
          <w:rFonts w:ascii="Times New Roman" w:hAnsi="Times New Roman" w:cs="Times New Roman"/>
          <w:bCs/>
          <w:sz w:val="24"/>
          <w:szCs w:val="24"/>
        </w:rPr>
        <w:t>ów, za szkodę poniesioną przez Z</w:t>
      </w:r>
      <w:r w:rsidRPr="002E1C92">
        <w:rPr>
          <w:rFonts w:ascii="Times New Roman" w:hAnsi="Times New Roman" w:cs="Times New Roman"/>
          <w:bCs/>
          <w:sz w:val="24"/>
          <w:szCs w:val="24"/>
        </w:rPr>
        <w:t xml:space="preserve">amawiającego powstałą wskutek nieudostępnienia tych zasobów, chyba że za nieudostępnienie zasobów nie ponosi winy. </w:t>
      </w:r>
    </w:p>
    <w:p w14:paraId="7C14D57D" w14:textId="77777777" w:rsidR="00FF1EEB" w:rsidRPr="00897A03" w:rsidRDefault="00FF1EEB" w:rsidP="00310A73">
      <w:pPr>
        <w:autoSpaceDE w:val="0"/>
        <w:autoSpaceDN w:val="0"/>
        <w:adjustRightInd w:val="0"/>
        <w:jc w:val="both"/>
        <w:rPr>
          <w:rFonts w:ascii="Times New Roman" w:hAnsi="Times New Roman" w:cs="Times New Roman"/>
          <w:sz w:val="24"/>
          <w:szCs w:val="24"/>
          <w:highlight w:val="yellow"/>
        </w:rPr>
      </w:pPr>
    </w:p>
    <w:p w14:paraId="464F08FB" w14:textId="77777777" w:rsidR="00FF1EEB" w:rsidRPr="002E1C92" w:rsidRDefault="00FF1EEB" w:rsidP="00310A73">
      <w:pPr>
        <w:autoSpaceDE w:val="0"/>
        <w:autoSpaceDN w:val="0"/>
        <w:adjustRightInd w:val="0"/>
        <w:jc w:val="both"/>
        <w:rPr>
          <w:rFonts w:ascii="Times New Roman" w:hAnsi="Times New Roman" w:cs="Times New Roman"/>
          <w:sz w:val="24"/>
          <w:szCs w:val="24"/>
        </w:rPr>
      </w:pPr>
      <w:r w:rsidRPr="002E1C92">
        <w:rPr>
          <w:rFonts w:ascii="Times New Roman" w:hAnsi="Times New Roman" w:cs="Times New Roman"/>
          <w:bCs/>
          <w:sz w:val="24"/>
          <w:szCs w:val="24"/>
        </w:rPr>
        <w:t>Jeżeli zdolności techniczne lub zawodowe lub sytuacja ekonomiczna lub finans</w:t>
      </w:r>
      <w:r w:rsidR="000A464F" w:rsidRPr="002E1C92">
        <w:rPr>
          <w:rFonts w:ascii="Times New Roman" w:hAnsi="Times New Roman" w:cs="Times New Roman"/>
          <w:bCs/>
          <w:sz w:val="24"/>
          <w:szCs w:val="24"/>
        </w:rPr>
        <w:t>owa, innego podmiotu, z którym W</w:t>
      </w:r>
      <w:r w:rsidRPr="002E1C92">
        <w:rPr>
          <w:rFonts w:ascii="Times New Roman" w:hAnsi="Times New Roman" w:cs="Times New Roman"/>
          <w:bCs/>
          <w:sz w:val="24"/>
          <w:szCs w:val="24"/>
        </w:rPr>
        <w:t>y</w:t>
      </w:r>
      <w:r w:rsidR="006241C6" w:rsidRPr="002E1C92">
        <w:rPr>
          <w:rFonts w:ascii="Times New Roman" w:hAnsi="Times New Roman" w:cs="Times New Roman"/>
          <w:bCs/>
          <w:sz w:val="24"/>
          <w:szCs w:val="24"/>
        </w:rPr>
        <w:t>konawca ubiega się o zamówienie</w:t>
      </w:r>
      <w:r w:rsidRPr="002E1C92">
        <w:rPr>
          <w:rFonts w:ascii="Times New Roman" w:hAnsi="Times New Roman" w:cs="Times New Roman"/>
          <w:bCs/>
          <w:sz w:val="24"/>
          <w:szCs w:val="24"/>
        </w:rPr>
        <w:t>, nie</w:t>
      </w:r>
      <w:r w:rsidR="000A464F" w:rsidRPr="002E1C92">
        <w:rPr>
          <w:rFonts w:ascii="Times New Roman" w:hAnsi="Times New Roman" w:cs="Times New Roman"/>
          <w:bCs/>
          <w:sz w:val="24"/>
          <w:szCs w:val="24"/>
        </w:rPr>
        <w:t xml:space="preserve"> potwierdzają spełnienia przez W</w:t>
      </w:r>
      <w:r w:rsidRPr="002E1C92">
        <w:rPr>
          <w:rFonts w:ascii="Times New Roman" w:hAnsi="Times New Roman" w:cs="Times New Roman"/>
          <w:bCs/>
          <w:sz w:val="24"/>
          <w:szCs w:val="24"/>
        </w:rPr>
        <w:t>ykonawcę warunków udziału w postępowaniu lub zachodzą wobec tych p</w:t>
      </w:r>
      <w:r w:rsidR="001929F9" w:rsidRPr="002E1C92">
        <w:rPr>
          <w:rFonts w:ascii="Times New Roman" w:hAnsi="Times New Roman" w:cs="Times New Roman"/>
          <w:bCs/>
          <w:sz w:val="24"/>
          <w:szCs w:val="24"/>
        </w:rPr>
        <w:t>odmiotów podstawy wykluczenia, Z</w:t>
      </w:r>
      <w:r w:rsidR="000A464F" w:rsidRPr="002E1C92">
        <w:rPr>
          <w:rFonts w:ascii="Times New Roman" w:hAnsi="Times New Roman" w:cs="Times New Roman"/>
          <w:bCs/>
          <w:sz w:val="24"/>
          <w:szCs w:val="24"/>
        </w:rPr>
        <w:t>amawiający żąda, aby W</w:t>
      </w:r>
      <w:r w:rsidRPr="002E1C92">
        <w:rPr>
          <w:rFonts w:ascii="Times New Roman" w:hAnsi="Times New Roman" w:cs="Times New Roman"/>
          <w:bCs/>
          <w:sz w:val="24"/>
          <w:szCs w:val="24"/>
        </w:rPr>
        <w:t>ykonaw</w:t>
      </w:r>
      <w:r w:rsidR="001929F9" w:rsidRPr="002E1C92">
        <w:rPr>
          <w:rFonts w:ascii="Times New Roman" w:hAnsi="Times New Roman" w:cs="Times New Roman"/>
          <w:bCs/>
          <w:sz w:val="24"/>
          <w:szCs w:val="24"/>
        </w:rPr>
        <w:t>ca w terminie określonym przez Z</w:t>
      </w:r>
      <w:r w:rsidRPr="002E1C92">
        <w:rPr>
          <w:rFonts w:ascii="Times New Roman" w:hAnsi="Times New Roman" w:cs="Times New Roman"/>
          <w:bCs/>
          <w:sz w:val="24"/>
          <w:szCs w:val="24"/>
        </w:rPr>
        <w:t xml:space="preserve">amawiającego: </w:t>
      </w:r>
    </w:p>
    <w:p w14:paraId="611866AA" w14:textId="77777777" w:rsidR="00FF1EEB" w:rsidRPr="002E1C92" w:rsidRDefault="00FF1EEB" w:rsidP="00310A73">
      <w:pPr>
        <w:autoSpaceDE w:val="0"/>
        <w:autoSpaceDN w:val="0"/>
        <w:adjustRightInd w:val="0"/>
        <w:jc w:val="both"/>
        <w:rPr>
          <w:rFonts w:ascii="Times New Roman" w:hAnsi="Times New Roman" w:cs="Times New Roman"/>
          <w:sz w:val="24"/>
          <w:szCs w:val="24"/>
        </w:rPr>
      </w:pPr>
      <w:r w:rsidRPr="002E1C92">
        <w:rPr>
          <w:rFonts w:ascii="Times New Roman" w:hAnsi="Times New Roman" w:cs="Times New Roman"/>
          <w:bCs/>
          <w:sz w:val="24"/>
          <w:szCs w:val="24"/>
        </w:rPr>
        <w:t xml:space="preserve">1) zastąpił ten podmiot innym podmiotem lub podmiotami lub </w:t>
      </w:r>
    </w:p>
    <w:p w14:paraId="00276DAA" w14:textId="77777777" w:rsidR="00FF1EEB" w:rsidRPr="002E1C92" w:rsidRDefault="00FF1EEB" w:rsidP="00310A73">
      <w:pPr>
        <w:autoSpaceDE w:val="0"/>
        <w:autoSpaceDN w:val="0"/>
        <w:adjustRightInd w:val="0"/>
        <w:spacing w:after="200" w:line="264" w:lineRule="auto"/>
        <w:jc w:val="both"/>
        <w:rPr>
          <w:rFonts w:ascii="Times New Roman" w:hAnsi="Times New Roman" w:cs="Times New Roman"/>
          <w:sz w:val="24"/>
          <w:szCs w:val="24"/>
        </w:rPr>
      </w:pPr>
      <w:r w:rsidRPr="002E1C92">
        <w:rPr>
          <w:rFonts w:ascii="Times New Roman" w:hAnsi="Times New Roman" w:cs="Times New Roman"/>
          <w:bCs/>
          <w:sz w:val="24"/>
          <w:szCs w:val="24"/>
        </w:rPr>
        <w:t>2) zobowiązał się do osobistego wykonania odpowiedniej części zamówienia, jeżeli wykaże zdolności techniczne lub zawodowe lub sytuację finansową lub ekonomiczną.</w:t>
      </w:r>
    </w:p>
    <w:p w14:paraId="03A6C770" w14:textId="77777777" w:rsidR="00617B87" w:rsidRPr="002E1C92" w:rsidRDefault="00617B87" w:rsidP="00310A73">
      <w:pPr>
        <w:autoSpaceDE w:val="0"/>
        <w:autoSpaceDN w:val="0"/>
        <w:adjustRightInd w:val="0"/>
        <w:spacing w:after="200" w:line="264" w:lineRule="auto"/>
        <w:jc w:val="both"/>
        <w:rPr>
          <w:rFonts w:ascii="Times New Roman" w:hAnsi="Times New Roman" w:cs="Times New Roman"/>
          <w:sz w:val="24"/>
          <w:szCs w:val="24"/>
        </w:rPr>
      </w:pPr>
      <w:r w:rsidRPr="002E1C92">
        <w:rPr>
          <w:rFonts w:ascii="Times New Roman" w:hAnsi="Times New Roman" w:cs="Times New Roman"/>
          <w:sz w:val="24"/>
          <w:szCs w:val="24"/>
        </w:rPr>
        <w:t>Postanowienia dotyczące podmiotów, które mają siedzibę lub miejsce zamieszkania poza granicami Rzeczypospolitej stosuje się odpowiednio.</w:t>
      </w:r>
    </w:p>
    <w:p w14:paraId="303DBB67" w14:textId="77777777" w:rsidR="009C33D8" w:rsidRPr="00B83D85" w:rsidRDefault="009A447C" w:rsidP="00310A73">
      <w:pPr>
        <w:autoSpaceDE w:val="0"/>
        <w:autoSpaceDN w:val="0"/>
        <w:adjustRightInd w:val="0"/>
        <w:spacing w:after="200" w:line="264" w:lineRule="auto"/>
        <w:jc w:val="both"/>
        <w:rPr>
          <w:rFonts w:ascii="Times New Roman" w:hAnsi="Times New Roman" w:cs="Times New Roman"/>
          <w:sz w:val="24"/>
          <w:szCs w:val="24"/>
        </w:rPr>
      </w:pPr>
      <w:r w:rsidRPr="002E1C92">
        <w:rPr>
          <w:rFonts w:ascii="Times New Roman" w:hAnsi="Times New Roman" w:cs="Times New Roman"/>
          <w:sz w:val="24"/>
          <w:szCs w:val="24"/>
        </w:rPr>
        <w:t>W pr</w:t>
      </w:r>
      <w:r w:rsidR="00012C63" w:rsidRPr="002E1C92">
        <w:rPr>
          <w:rFonts w:ascii="Times New Roman" w:hAnsi="Times New Roman" w:cs="Times New Roman"/>
          <w:sz w:val="24"/>
          <w:szCs w:val="24"/>
        </w:rPr>
        <w:t>zypadku oferty składanej przez W</w:t>
      </w:r>
      <w:r w:rsidRPr="002E1C92">
        <w:rPr>
          <w:rFonts w:ascii="Times New Roman" w:hAnsi="Times New Roman" w:cs="Times New Roman"/>
          <w:sz w:val="24"/>
          <w:szCs w:val="24"/>
        </w:rPr>
        <w:t>ykonawców ubiegających się wspólnie o udzielenie zamówienia</w:t>
      </w:r>
      <w:r w:rsidR="00D95EEF">
        <w:rPr>
          <w:rFonts w:ascii="Times New Roman" w:hAnsi="Times New Roman" w:cs="Times New Roman"/>
          <w:sz w:val="24"/>
          <w:szCs w:val="24"/>
        </w:rPr>
        <w:t xml:space="preserve"> </w:t>
      </w:r>
      <w:r w:rsidRPr="002E1C92">
        <w:rPr>
          <w:rFonts w:ascii="Times New Roman" w:hAnsi="Times New Roman" w:cs="Times New Roman"/>
          <w:sz w:val="24"/>
          <w:szCs w:val="24"/>
        </w:rPr>
        <w:t>publicznego, oświadczenie o spełnianiu każdego z warunków, o których mowa w art. 22 ust. 1</w:t>
      </w:r>
      <w:r w:rsidR="00FF1EEB" w:rsidRPr="002E1C92">
        <w:rPr>
          <w:rFonts w:ascii="Times New Roman" w:hAnsi="Times New Roman" w:cs="Times New Roman"/>
          <w:sz w:val="24"/>
          <w:szCs w:val="24"/>
        </w:rPr>
        <w:t>b</w:t>
      </w:r>
      <w:r w:rsidRPr="002E1C92">
        <w:rPr>
          <w:rFonts w:ascii="Times New Roman" w:hAnsi="Times New Roman" w:cs="Times New Roman"/>
          <w:sz w:val="24"/>
          <w:szCs w:val="24"/>
        </w:rPr>
        <w:t xml:space="preserve"> składa co</w:t>
      </w:r>
      <w:r w:rsidR="00D95EEF">
        <w:rPr>
          <w:rFonts w:ascii="Times New Roman" w:hAnsi="Times New Roman" w:cs="Times New Roman"/>
          <w:sz w:val="24"/>
          <w:szCs w:val="24"/>
        </w:rPr>
        <w:t xml:space="preserve"> </w:t>
      </w:r>
      <w:r w:rsidR="00012C63" w:rsidRPr="002E1C92">
        <w:rPr>
          <w:rFonts w:ascii="Times New Roman" w:hAnsi="Times New Roman" w:cs="Times New Roman"/>
          <w:sz w:val="24"/>
          <w:szCs w:val="24"/>
        </w:rPr>
        <w:t>najmniej jeden z tych Wykonawców albo wszyscy ci W</w:t>
      </w:r>
      <w:r w:rsidRPr="002E1C92">
        <w:rPr>
          <w:rFonts w:ascii="Times New Roman" w:hAnsi="Times New Roman" w:cs="Times New Roman"/>
          <w:sz w:val="24"/>
          <w:szCs w:val="24"/>
        </w:rPr>
        <w:t>ykonawcy wspólnie.</w:t>
      </w:r>
    </w:p>
    <w:p w14:paraId="4B4B2A9B" w14:textId="77777777" w:rsidR="009C33D8" w:rsidRPr="002E1C92" w:rsidRDefault="009A447C" w:rsidP="00645C48">
      <w:pPr>
        <w:pStyle w:val="Akapitzlist"/>
        <w:numPr>
          <w:ilvl w:val="1"/>
          <w:numId w:val="25"/>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2E1C92">
        <w:rPr>
          <w:rFonts w:ascii="Times New Roman" w:hAnsi="Times New Roman" w:cs="Times New Roman"/>
          <w:sz w:val="24"/>
          <w:szCs w:val="24"/>
        </w:rPr>
        <w:t>W celu wykazania spełnienia warunku udziału w postępowaniu dotyczącego braku podstaw do</w:t>
      </w:r>
      <w:r w:rsidR="00D95EEF">
        <w:rPr>
          <w:rFonts w:ascii="Times New Roman" w:hAnsi="Times New Roman" w:cs="Times New Roman"/>
          <w:sz w:val="24"/>
          <w:szCs w:val="24"/>
        </w:rPr>
        <w:t xml:space="preserve"> </w:t>
      </w:r>
      <w:r w:rsidRPr="002E1C92">
        <w:rPr>
          <w:rFonts w:ascii="Times New Roman" w:hAnsi="Times New Roman" w:cs="Times New Roman"/>
          <w:sz w:val="24"/>
          <w:szCs w:val="24"/>
        </w:rPr>
        <w:t>wykluczenia z postęp</w:t>
      </w:r>
      <w:r w:rsidR="00012C63" w:rsidRPr="002E1C92">
        <w:rPr>
          <w:rFonts w:ascii="Times New Roman" w:hAnsi="Times New Roman" w:cs="Times New Roman"/>
          <w:sz w:val="24"/>
          <w:szCs w:val="24"/>
        </w:rPr>
        <w:t>owania o udzielenie zamówienia W</w:t>
      </w:r>
      <w:r w:rsidRPr="002E1C92">
        <w:rPr>
          <w:rFonts w:ascii="Times New Roman" w:hAnsi="Times New Roman" w:cs="Times New Roman"/>
          <w:sz w:val="24"/>
          <w:szCs w:val="24"/>
        </w:rPr>
        <w:t>ykonawcy w okolicznościach, o których</w:t>
      </w:r>
      <w:r w:rsidR="00D95EEF">
        <w:rPr>
          <w:rFonts w:ascii="Times New Roman" w:hAnsi="Times New Roman" w:cs="Times New Roman"/>
          <w:sz w:val="24"/>
          <w:szCs w:val="24"/>
        </w:rPr>
        <w:t xml:space="preserve"> </w:t>
      </w:r>
      <w:r w:rsidRPr="002E1C92">
        <w:rPr>
          <w:rFonts w:ascii="Times New Roman" w:hAnsi="Times New Roman" w:cs="Times New Roman"/>
          <w:sz w:val="24"/>
          <w:szCs w:val="24"/>
        </w:rPr>
        <w:t>mowa w art. 24 ust. 1 ustawy Pzp</w:t>
      </w:r>
      <w:r w:rsidR="009C33D8" w:rsidRPr="002E1C92">
        <w:rPr>
          <w:rFonts w:ascii="Times New Roman" w:hAnsi="Times New Roman" w:cs="Times New Roman"/>
          <w:sz w:val="24"/>
          <w:szCs w:val="24"/>
        </w:rPr>
        <w:t>,</w:t>
      </w:r>
      <w:r w:rsidRPr="002E1C92">
        <w:rPr>
          <w:rFonts w:ascii="Times New Roman" w:hAnsi="Times New Roman" w:cs="Times New Roman"/>
          <w:sz w:val="24"/>
          <w:szCs w:val="24"/>
        </w:rPr>
        <w:t xml:space="preserve"> należy złożyć następujące dokumenty</w:t>
      </w:r>
      <w:r w:rsidR="009C33D8" w:rsidRPr="002E1C92">
        <w:rPr>
          <w:rFonts w:ascii="Times New Roman" w:hAnsi="Times New Roman" w:cs="Times New Roman"/>
          <w:sz w:val="24"/>
          <w:szCs w:val="24"/>
        </w:rPr>
        <w:t>:</w:t>
      </w:r>
    </w:p>
    <w:p w14:paraId="1DAE5B35" w14:textId="77777777" w:rsidR="007146CF" w:rsidRPr="002E1C92" w:rsidRDefault="003D412D" w:rsidP="00645C48">
      <w:pPr>
        <w:pStyle w:val="Akapitzlist"/>
        <w:numPr>
          <w:ilvl w:val="2"/>
          <w:numId w:val="25"/>
        </w:numPr>
        <w:autoSpaceDE w:val="0"/>
        <w:autoSpaceDN w:val="0"/>
        <w:adjustRightInd w:val="0"/>
        <w:spacing w:after="200" w:line="264" w:lineRule="auto"/>
        <w:ind w:left="1225" w:hanging="658"/>
        <w:contextualSpacing w:val="0"/>
        <w:jc w:val="both"/>
        <w:rPr>
          <w:rFonts w:ascii="Times New Roman" w:hAnsi="Times New Roman" w:cs="Times New Roman"/>
          <w:sz w:val="24"/>
          <w:szCs w:val="24"/>
        </w:rPr>
      </w:pPr>
      <w:r w:rsidRPr="002E1C92">
        <w:rPr>
          <w:rFonts w:ascii="Times New Roman" w:hAnsi="Times New Roman" w:cs="Times New Roman"/>
          <w:sz w:val="24"/>
          <w:szCs w:val="24"/>
        </w:rPr>
        <w:t>A</w:t>
      </w:r>
      <w:r w:rsidR="00AE1C84" w:rsidRPr="002E1C92">
        <w:rPr>
          <w:rFonts w:ascii="Times New Roman" w:hAnsi="Times New Roman" w:cs="Times New Roman"/>
          <w:sz w:val="24"/>
          <w:szCs w:val="24"/>
        </w:rPr>
        <w:t xml:space="preserve">ktualny odpis z właściwego rejestru lub z centralnej ewidencji i informacji o działalności gospodarczej, jeżeli odrębne przepisy wymagają wpisu do rejestru lub ewidencji, w celu wykazania braku podstaw do wykluczenia </w:t>
      </w:r>
      <w:r w:rsidR="00315960" w:rsidRPr="002E1C92">
        <w:rPr>
          <w:rFonts w:ascii="Times New Roman" w:hAnsi="Times New Roman" w:cs="Times New Roman"/>
          <w:sz w:val="24"/>
          <w:szCs w:val="24"/>
        </w:rPr>
        <w:t>na</w:t>
      </w:r>
      <w:r w:rsidR="00FC24D8" w:rsidRPr="002E1C92">
        <w:rPr>
          <w:rFonts w:ascii="Times New Roman" w:hAnsi="Times New Roman" w:cs="Times New Roman"/>
          <w:sz w:val="24"/>
          <w:szCs w:val="24"/>
        </w:rPr>
        <w:t xml:space="preserve"> podstawie art. 24. ust. 5 pkt </w:t>
      </w:r>
      <w:r w:rsidR="00315960" w:rsidRPr="002E1C92">
        <w:rPr>
          <w:rFonts w:ascii="Times New Roman" w:hAnsi="Times New Roman" w:cs="Times New Roman"/>
          <w:sz w:val="24"/>
          <w:szCs w:val="24"/>
        </w:rPr>
        <w:t>1 ustawy Pzp</w:t>
      </w:r>
      <w:r w:rsidR="005F299E" w:rsidRPr="002E1C92">
        <w:rPr>
          <w:rFonts w:ascii="Times New Roman" w:hAnsi="Times New Roman" w:cs="Times New Roman"/>
          <w:sz w:val="24"/>
          <w:szCs w:val="24"/>
        </w:rPr>
        <w:t>.</w:t>
      </w:r>
    </w:p>
    <w:p w14:paraId="44EDC8C9" w14:textId="77777777" w:rsidR="003E7BB8" w:rsidRPr="002E1C92" w:rsidRDefault="00166A8A" w:rsidP="00645C48">
      <w:pPr>
        <w:pStyle w:val="Akapitzlist"/>
        <w:numPr>
          <w:ilvl w:val="2"/>
          <w:numId w:val="25"/>
        </w:numPr>
        <w:autoSpaceDE w:val="0"/>
        <w:autoSpaceDN w:val="0"/>
        <w:adjustRightInd w:val="0"/>
        <w:spacing w:after="200" w:line="264" w:lineRule="auto"/>
        <w:ind w:left="1225" w:hanging="658"/>
        <w:contextualSpacing w:val="0"/>
        <w:jc w:val="both"/>
        <w:rPr>
          <w:rFonts w:ascii="Times New Roman" w:hAnsi="Times New Roman" w:cs="Times New Roman"/>
          <w:sz w:val="24"/>
          <w:szCs w:val="24"/>
        </w:rPr>
      </w:pPr>
      <w:r w:rsidRPr="002E1C92">
        <w:rPr>
          <w:rFonts w:ascii="Times New Roman" w:hAnsi="Times New Roman" w:cs="Times New Roman"/>
          <w:sz w:val="24"/>
          <w:szCs w:val="24"/>
        </w:rPr>
        <w:t>Z</w:t>
      </w:r>
      <w:r w:rsidR="003E7BB8" w:rsidRPr="002E1C92">
        <w:rPr>
          <w:rFonts w:ascii="Times New Roman" w:hAnsi="Times New Roman" w:cs="Times New Roman"/>
          <w:sz w:val="24"/>
          <w:szCs w:val="24"/>
        </w:rPr>
        <w:t xml:space="preserve">aświadczenie właściwego naczelnika urzędu skarbowego potwierdzające, że Wykonawca nie zalega z opłacaniem podatków, </w:t>
      </w:r>
      <w:r w:rsidR="00315960" w:rsidRPr="002E1C92">
        <w:rPr>
          <w:rFonts w:ascii="Times New Roman" w:hAnsi="Times New Roman" w:cs="Times New Roman"/>
          <w:sz w:val="24"/>
          <w:szCs w:val="24"/>
        </w:rPr>
        <w:t xml:space="preserve">wystawionego nie wcześniej niż 3 miesiące przed upływem terminu składania ofert </w:t>
      </w:r>
      <w:r w:rsidR="003E7BB8" w:rsidRPr="002E1C92">
        <w:rPr>
          <w:rFonts w:ascii="Times New Roman" w:hAnsi="Times New Roman" w:cs="Times New Roman"/>
          <w:sz w:val="24"/>
          <w:szCs w:val="24"/>
        </w:rPr>
        <w:t xml:space="preserve">lub </w:t>
      </w:r>
      <w:r w:rsidR="00315960" w:rsidRPr="002E1C92">
        <w:rPr>
          <w:rFonts w:ascii="Times New Roman" w:hAnsi="Times New Roman" w:cs="Times New Roman"/>
          <w:sz w:val="24"/>
          <w:szCs w:val="24"/>
        </w:rPr>
        <w:t>innego dokumentu potwierdzającego, że</w:t>
      </w:r>
      <w:r w:rsidR="00F0770E" w:rsidRPr="002E1C92">
        <w:rPr>
          <w:rFonts w:ascii="Times New Roman" w:hAnsi="Times New Roman" w:cs="Times New Roman"/>
          <w:sz w:val="24"/>
          <w:szCs w:val="24"/>
        </w:rPr>
        <w:t xml:space="preserve"> Wykonawca zawarł porozumienie z</w:t>
      </w:r>
      <w:r w:rsidR="00315960" w:rsidRPr="002E1C92">
        <w:rPr>
          <w:rFonts w:ascii="Times New Roman" w:hAnsi="Times New Roman" w:cs="Times New Roman"/>
          <w:sz w:val="24"/>
          <w:szCs w:val="24"/>
        </w:rPr>
        <w:t xml:space="preserve"> właściwym organem podatkowym w sprawie spłat tych należności wraz z ewentualnymi odsetkami lub grzywnami, w szczególności uzyskał przewidziane prawem zwolnienie, odroczenie lub rozłożenie na raty zaległych płatności lub wstrzymanie w całości wydania decyzji właściwego organu</w:t>
      </w:r>
      <w:r w:rsidRPr="002E1C92">
        <w:rPr>
          <w:rFonts w:ascii="Times New Roman" w:hAnsi="Times New Roman" w:cs="Times New Roman"/>
          <w:sz w:val="24"/>
          <w:szCs w:val="24"/>
        </w:rPr>
        <w:t>.</w:t>
      </w:r>
    </w:p>
    <w:p w14:paraId="713C9A43" w14:textId="77777777" w:rsidR="003E7BB8" w:rsidRPr="002E1C92" w:rsidRDefault="00166A8A" w:rsidP="00645C48">
      <w:pPr>
        <w:pStyle w:val="Akapitzlist"/>
        <w:numPr>
          <w:ilvl w:val="2"/>
          <w:numId w:val="25"/>
        </w:numPr>
        <w:autoSpaceDE w:val="0"/>
        <w:autoSpaceDN w:val="0"/>
        <w:adjustRightInd w:val="0"/>
        <w:spacing w:after="200" w:line="264" w:lineRule="auto"/>
        <w:ind w:left="1225" w:hanging="658"/>
        <w:contextualSpacing w:val="0"/>
        <w:jc w:val="both"/>
        <w:rPr>
          <w:rFonts w:ascii="Times New Roman" w:hAnsi="Times New Roman" w:cs="Times New Roman"/>
          <w:sz w:val="24"/>
          <w:szCs w:val="24"/>
        </w:rPr>
      </w:pPr>
      <w:r w:rsidRPr="002E1C92">
        <w:rPr>
          <w:rFonts w:ascii="Times New Roman" w:hAnsi="Times New Roman" w:cs="Times New Roman"/>
          <w:sz w:val="24"/>
          <w:szCs w:val="24"/>
        </w:rPr>
        <w:t>Z</w:t>
      </w:r>
      <w:r w:rsidR="003E7BB8" w:rsidRPr="002E1C92">
        <w:rPr>
          <w:rFonts w:ascii="Times New Roman" w:hAnsi="Times New Roman" w:cs="Times New Roman"/>
          <w:sz w:val="24"/>
          <w:szCs w:val="24"/>
        </w:rPr>
        <w:t>aś</w:t>
      </w:r>
      <w:r w:rsidR="00315960" w:rsidRPr="002E1C92">
        <w:rPr>
          <w:rFonts w:ascii="Times New Roman" w:hAnsi="Times New Roman" w:cs="Times New Roman"/>
          <w:sz w:val="24"/>
          <w:szCs w:val="24"/>
        </w:rPr>
        <w:t xml:space="preserve">wiadczenie właściwej terenowej </w:t>
      </w:r>
      <w:r w:rsidR="004D0EF3" w:rsidRPr="002E1C92">
        <w:rPr>
          <w:rFonts w:ascii="Times New Roman" w:hAnsi="Times New Roman" w:cs="Times New Roman"/>
          <w:sz w:val="24"/>
          <w:szCs w:val="24"/>
        </w:rPr>
        <w:t xml:space="preserve">jednostki organizacyjnej </w:t>
      </w:r>
      <w:r w:rsidR="003E7BB8" w:rsidRPr="002E1C92">
        <w:rPr>
          <w:rFonts w:ascii="Times New Roman" w:hAnsi="Times New Roman" w:cs="Times New Roman"/>
          <w:sz w:val="24"/>
          <w:szCs w:val="24"/>
        </w:rPr>
        <w:t xml:space="preserve">Zakładu Ubezpieczeń Społecznych lub Kasy Rolniczego Ubezpieczenia Społecznego </w:t>
      </w:r>
      <w:r w:rsidR="004D0EF3" w:rsidRPr="002E1C92">
        <w:rPr>
          <w:rFonts w:ascii="Times New Roman" w:hAnsi="Times New Roman" w:cs="Times New Roman"/>
          <w:sz w:val="24"/>
          <w:szCs w:val="24"/>
        </w:rPr>
        <w:t xml:space="preserve">albo innego </w:t>
      </w:r>
      <w:r w:rsidR="000A464F" w:rsidRPr="002E1C92">
        <w:rPr>
          <w:rFonts w:ascii="Times New Roman" w:hAnsi="Times New Roman" w:cs="Times New Roman"/>
          <w:sz w:val="24"/>
          <w:szCs w:val="24"/>
        </w:rPr>
        <w:t>dokumentu potwierdzającego, że W</w:t>
      </w:r>
      <w:r w:rsidR="004D0EF3" w:rsidRPr="002E1C92">
        <w:rPr>
          <w:rFonts w:ascii="Times New Roman" w:hAnsi="Times New Roman" w:cs="Times New Roman"/>
          <w:sz w:val="24"/>
          <w:szCs w:val="24"/>
        </w:rPr>
        <w:t xml:space="preserve">ykonawca nie zalega z opłacaniem </w:t>
      </w:r>
      <w:r w:rsidR="003E7BB8" w:rsidRPr="002E1C92">
        <w:rPr>
          <w:rFonts w:ascii="Times New Roman" w:hAnsi="Times New Roman" w:cs="Times New Roman"/>
          <w:sz w:val="24"/>
          <w:szCs w:val="24"/>
        </w:rPr>
        <w:t xml:space="preserve">składek na ubezpieczenia </w:t>
      </w:r>
      <w:r w:rsidR="004D0EF3" w:rsidRPr="002E1C92">
        <w:rPr>
          <w:rFonts w:ascii="Times New Roman" w:hAnsi="Times New Roman" w:cs="Times New Roman"/>
          <w:sz w:val="24"/>
          <w:szCs w:val="24"/>
        </w:rPr>
        <w:t xml:space="preserve">społeczne i zdrowotne, wystawionego nie wcześniej niż 3 miesiące przed upływem terminu składania ofert, lub innego dokumentu </w:t>
      </w:r>
      <w:r w:rsidR="00052AB9" w:rsidRPr="002E1C92">
        <w:rPr>
          <w:rFonts w:ascii="Times New Roman" w:hAnsi="Times New Roman" w:cs="Times New Roman"/>
          <w:sz w:val="24"/>
          <w:szCs w:val="24"/>
        </w:rPr>
        <w:t xml:space="preserve">potwierdzającego, że Wykonawca zawarł porozumienie w właściwym organem w sprawie spłat tych należności wraz z ewentualnymi odsetkami lub grzywnami, w szczególności uzyskał przewidziane prawem zwolnienie, odroczenie lub </w:t>
      </w:r>
      <w:r w:rsidR="00052AB9" w:rsidRPr="002E1C92">
        <w:rPr>
          <w:rFonts w:ascii="Times New Roman" w:hAnsi="Times New Roman" w:cs="Times New Roman"/>
          <w:sz w:val="24"/>
          <w:szCs w:val="24"/>
        </w:rPr>
        <w:lastRenderedPageBreak/>
        <w:t>rozłożenie na raty zaległych płatności lub wstrzymanie w całości wydania decyzji właściwego organu</w:t>
      </w:r>
      <w:r w:rsidRPr="002E1C92">
        <w:rPr>
          <w:rFonts w:ascii="Times New Roman" w:hAnsi="Times New Roman" w:cs="Times New Roman"/>
          <w:sz w:val="24"/>
          <w:szCs w:val="24"/>
        </w:rPr>
        <w:t>.</w:t>
      </w:r>
    </w:p>
    <w:p w14:paraId="3CF6F4FA" w14:textId="77777777" w:rsidR="007146CF" w:rsidRPr="002E1C92" w:rsidRDefault="00166A8A" w:rsidP="00645C48">
      <w:pPr>
        <w:pStyle w:val="Akapitzlist"/>
        <w:numPr>
          <w:ilvl w:val="2"/>
          <w:numId w:val="25"/>
        </w:numPr>
        <w:autoSpaceDE w:val="0"/>
        <w:autoSpaceDN w:val="0"/>
        <w:adjustRightInd w:val="0"/>
        <w:spacing w:after="200" w:line="264" w:lineRule="auto"/>
        <w:ind w:left="1225" w:hanging="658"/>
        <w:contextualSpacing w:val="0"/>
        <w:jc w:val="both"/>
        <w:rPr>
          <w:rFonts w:ascii="Times New Roman" w:hAnsi="Times New Roman" w:cs="Times New Roman"/>
          <w:sz w:val="24"/>
          <w:szCs w:val="24"/>
        </w:rPr>
      </w:pPr>
      <w:r w:rsidRPr="002E1C92">
        <w:rPr>
          <w:rFonts w:ascii="Times New Roman" w:hAnsi="Times New Roman" w:cs="Times New Roman"/>
          <w:sz w:val="24"/>
          <w:szCs w:val="24"/>
        </w:rPr>
        <w:t>I</w:t>
      </w:r>
      <w:r w:rsidR="003E7BB8" w:rsidRPr="002E1C92">
        <w:rPr>
          <w:rFonts w:ascii="Times New Roman" w:hAnsi="Times New Roman" w:cs="Times New Roman"/>
          <w:sz w:val="24"/>
          <w:szCs w:val="24"/>
        </w:rPr>
        <w:t xml:space="preserve">nformację z Krajowego Rejestru Karnego w zakresie określonym w art. </w:t>
      </w:r>
      <w:r w:rsidR="00420C91" w:rsidRPr="002E1C92">
        <w:rPr>
          <w:rFonts w:ascii="Times New Roman" w:hAnsi="Times New Roman" w:cs="Times New Roman"/>
          <w:sz w:val="24"/>
          <w:szCs w:val="24"/>
        </w:rPr>
        <w:t>24 ust. 1 pkt 13</w:t>
      </w:r>
      <w:r w:rsidR="00052AB9" w:rsidRPr="002E1C92">
        <w:rPr>
          <w:rFonts w:ascii="Times New Roman" w:hAnsi="Times New Roman" w:cs="Times New Roman"/>
          <w:sz w:val="24"/>
          <w:szCs w:val="24"/>
        </w:rPr>
        <w:t xml:space="preserve">,14 i 21 ustawy </w:t>
      </w:r>
      <w:r w:rsidR="00FC24D8" w:rsidRPr="002E1C92">
        <w:rPr>
          <w:rFonts w:ascii="Times New Roman" w:hAnsi="Times New Roman" w:cs="Times New Roman"/>
          <w:sz w:val="24"/>
          <w:szCs w:val="24"/>
        </w:rPr>
        <w:t xml:space="preserve">Pzp </w:t>
      </w:r>
      <w:r w:rsidR="00052AB9" w:rsidRPr="002E1C92">
        <w:rPr>
          <w:rFonts w:ascii="Times New Roman" w:hAnsi="Times New Roman" w:cs="Times New Roman"/>
          <w:sz w:val="24"/>
          <w:szCs w:val="24"/>
        </w:rPr>
        <w:t xml:space="preserve">wystawione nie wcześniej niż 6 miesięcy przed upływem terminu składania ofert. </w:t>
      </w:r>
    </w:p>
    <w:p w14:paraId="6920DF61" w14:textId="77777777" w:rsidR="00160441" w:rsidRPr="002E1C92" w:rsidRDefault="00CF7E76" w:rsidP="00645C48">
      <w:pPr>
        <w:pStyle w:val="Akapitzlist"/>
        <w:numPr>
          <w:ilvl w:val="2"/>
          <w:numId w:val="25"/>
        </w:numPr>
        <w:autoSpaceDE w:val="0"/>
        <w:autoSpaceDN w:val="0"/>
        <w:adjustRightInd w:val="0"/>
        <w:spacing w:after="200" w:line="264" w:lineRule="auto"/>
        <w:ind w:left="1225" w:hanging="658"/>
        <w:jc w:val="both"/>
        <w:rPr>
          <w:rFonts w:ascii="Times New Roman" w:eastAsia="TimesNewRoman" w:hAnsi="Times New Roman" w:cs="Times New Roman"/>
          <w:sz w:val="24"/>
          <w:szCs w:val="24"/>
        </w:rPr>
      </w:pPr>
      <w:r w:rsidRPr="002E1C92">
        <w:rPr>
          <w:rFonts w:ascii="Times New Roman" w:eastAsia="TimesNewRoman" w:hAnsi="Times New Roman" w:cs="Times New Roman"/>
          <w:sz w:val="24"/>
          <w:szCs w:val="24"/>
        </w:rPr>
        <w:t>W</w:t>
      </w:r>
      <w:r w:rsidR="00256F28" w:rsidRPr="002E1C92">
        <w:rPr>
          <w:rFonts w:ascii="Times New Roman" w:eastAsia="TimesNewRoman" w:hAnsi="Times New Roman" w:cs="Times New Roman"/>
          <w:sz w:val="24"/>
          <w:szCs w:val="24"/>
        </w:rPr>
        <w:t xml:space="preserve"> przypadku </w:t>
      </w:r>
      <w:r w:rsidR="00255D5F">
        <w:rPr>
          <w:rFonts w:ascii="Times New Roman" w:eastAsia="TimesNewRoman" w:hAnsi="Times New Roman" w:cs="Times New Roman"/>
          <w:sz w:val="24"/>
          <w:szCs w:val="24"/>
        </w:rPr>
        <w:t xml:space="preserve">przynależności do </w:t>
      </w:r>
      <w:r w:rsidR="00256F28" w:rsidRPr="002E1C92">
        <w:rPr>
          <w:rFonts w:ascii="Times New Roman" w:eastAsia="TimesNewRoman" w:hAnsi="Times New Roman" w:cs="Times New Roman"/>
          <w:sz w:val="24"/>
          <w:szCs w:val="24"/>
        </w:rPr>
        <w:t>grupy k</w:t>
      </w:r>
      <w:r w:rsidR="000A464F" w:rsidRPr="002E1C92">
        <w:rPr>
          <w:rFonts w:ascii="Times New Roman" w:eastAsia="TimesNewRoman" w:hAnsi="Times New Roman" w:cs="Times New Roman"/>
          <w:sz w:val="24"/>
          <w:szCs w:val="24"/>
        </w:rPr>
        <w:t>apitałowej W</w:t>
      </w:r>
      <w:r w:rsidR="00255D5F">
        <w:rPr>
          <w:rFonts w:ascii="Times New Roman" w:eastAsia="TimesNewRoman" w:hAnsi="Times New Roman" w:cs="Times New Roman"/>
          <w:sz w:val="24"/>
          <w:szCs w:val="24"/>
        </w:rPr>
        <w:t>ykonawca</w:t>
      </w:r>
      <w:r w:rsidR="00D95EEF">
        <w:rPr>
          <w:rFonts w:ascii="Times New Roman" w:eastAsia="TimesNewRoman" w:hAnsi="Times New Roman" w:cs="Times New Roman"/>
          <w:sz w:val="24"/>
          <w:szCs w:val="24"/>
        </w:rPr>
        <w:t xml:space="preserve"> </w:t>
      </w:r>
      <w:r w:rsidR="00BF12EF" w:rsidRPr="002E1C92">
        <w:rPr>
          <w:rFonts w:ascii="Times New Roman" w:eastAsia="TimesNewRoman" w:hAnsi="Times New Roman" w:cs="Times New Roman"/>
          <w:sz w:val="24"/>
          <w:szCs w:val="24"/>
        </w:rPr>
        <w:t xml:space="preserve">składa oświadczenie stanowiące </w:t>
      </w:r>
      <w:r w:rsidR="004703B3" w:rsidRPr="002E1C92">
        <w:rPr>
          <w:rFonts w:ascii="Times New Roman" w:eastAsia="TimesNewRoman" w:hAnsi="Times New Roman" w:cs="Times New Roman"/>
          <w:b/>
          <w:sz w:val="24"/>
          <w:szCs w:val="24"/>
        </w:rPr>
        <w:t>załącznik nr 5</w:t>
      </w:r>
      <w:r w:rsidR="00BF12EF" w:rsidRPr="002E1C92">
        <w:rPr>
          <w:rFonts w:ascii="Times New Roman" w:eastAsia="TimesNewRoman" w:hAnsi="Times New Roman" w:cs="Times New Roman"/>
          <w:b/>
          <w:sz w:val="24"/>
          <w:szCs w:val="24"/>
        </w:rPr>
        <w:t xml:space="preserve"> do SIWZ</w:t>
      </w:r>
      <w:r w:rsidR="00160441" w:rsidRPr="002E1C92">
        <w:rPr>
          <w:rFonts w:ascii="Times New Roman" w:eastAsia="TimesNewRoman" w:hAnsi="Times New Roman" w:cs="Times New Roman"/>
          <w:sz w:val="24"/>
          <w:szCs w:val="24"/>
        </w:rPr>
        <w:t xml:space="preserve"> o przynależności lub braku przynależności do tej samej grupy kapitałowej, o której mowa w </w:t>
      </w:r>
      <w:r w:rsidR="007B3894" w:rsidRPr="002E1C92">
        <w:rPr>
          <w:rFonts w:ascii="Times New Roman" w:eastAsia="TimesNewRoman" w:hAnsi="Times New Roman" w:cs="Times New Roman"/>
          <w:sz w:val="24"/>
          <w:szCs w:val="24"/>
        </w:rPr>
        <w:t xml:space="preserve">art. 24. </w:t>
      </w:r>
      <w:r w:rsidR="00160441" w:rsidRPr="002E1C92">
        <w:rPr>
          <w:rFonts w:ascii="Times New Roman" w:eastAsia="TimesNewRoman" w:hAnsi="Times New Roman" w:cs="Times New Roman"/>
          <w:sz w:val="24"/>
          <w:szCs w:val="24"/>
        </w:rPr>
        <w:t>ust. 1 pkt 23 ustawy Pzp. W</w:t>
      </w:r>
      <w:r w:rsidR="000A464F" w:rsidRPr="002E1C92">
        <w:rPr>
          <w:rFonts w:ascii="Times New Roman" w:eastAsia="TimesNewRoman" w:hAnsi="Times New Roman" w:cs="Times New Roman"/>
          <w:sz w:val="24"/>
          <w:szCs w:val="24"/>
        </w:rPr>
        <w:t>raz ze złożeniem oświadczenia, W</w:t>
      </w:r>
      <w:r w:rsidR="00160441" w:rsidRPr="002E1C92">
        <w:rPr>
          <w:rFonts w:ascii="Times New Roman" w:eastAsia="TimesNewRoman" w:hAnsi="Times New Roman" w:cs="Times New Roman"/>
          <w:sz w:val="24"/>
          <w:szCs w:val="24"/>
        </w:rPr>
        <w:t>ykonawca może przedstawić</w:t>
      </w:r>
      <w:r w:rsidR="000A464F" w:rsidRPr="002E1C92">
        <w:rPr>
          <w:rFonts w:ascii="Times New Roman" w:eastAsia="TimesNewRoman" w:hAnsi="Times New Roman" w:cs="Times New Roman"/>
          <w:sz w:val="24"/>
          <w:szCs w:val="24"/>
        </w:rPr>
        <w:t xml:space="preserve"> dowody, że powiązania z innym W</w:t>
      </w:r>
      <w:r w:rsidR="00160441" w:rsidRPr="002E1C92">
        <w:rPr>
          <w:rFonts w:ascii="Times New Roman" w:eastAsia="TimesNewRoman" w:hAnsi="Times New Roman" w:cs="Times New Roman"/>
          <w:sz w:val="24"/>
          <w:szCs w:val="24"/>
        </w:rPr>
        <w:t>ykonawcą nie prowadzą do zakłócenia konkurencji w postępowaniu o udzielenie zamówienia.</w:t>
      </w:r>
    </w:p>
    <w:p w14:paraId="2D266DCC" w14:textId="77777777" w:rsidR="00160441" w:rsidRPr="00B83D85" w:rsidRDefault="00160441" w:rsidP="00160441">
      <w:pPr>
        <w:pStyle w:val="Akapitzlist"/>
        <w:autoSpaceDE w:val="0"/>
        <w:autoSpaceDN w:val="0"/>
        <w:adjustRightInd w:val="0"/>
        <w:spacing w:after="200" w:line="264" w:lineRule="auto"/>
        <w:ind w:left="1225"/>
        <w:jc w:val="both"/>
        <w:rPr>
          <w:rFonts w:ascii="Times New Roman" w:eastAsia="TimesNewRoman" w:hAnsi="Times New Roman" w:cs="Times New Roman"/>
          <w:color w:val="FF0000"/>
          <w:sz w:val="24"/>
          <w:szCs w:val="24"/>
        </w:rPr>
      </w:pPr>
    </w:p>
    <w:p w14:paraId="364EF19E" w14:textId="77777777" w:rsidR="00AE00D8" w:rsidRPr="00B83D85" w:rsidRDefault="00257443" w:rsidP="00645C48">
      <w:pPr>
        <w:pStyle w:val="Akapitzlist"/>
        <w:numPr>
          <w:ilvl w:val="1"/>
          <w:numId w:val="25"/>
        </w:numPr>
        <w:autoSpaceDE w:val="0"/>
        <w:autoSpaceDN w:val="0"/>
        <w:adjustRightInd w:val="0"/>
        <w:spacing w:after="200" w:line="264" w:lineRule="auto"/>
        <w:contextualSpacing w:val="0"/>
        <w:jc w:val="both"/>
        <w:rPr>
          <w:rFonts w:ascii="Times New Roman" w:hAnsi="Times New Roman" w:cs="Times New Roman"/>
          <w:sz w:val="24"/>
          <w:szCs w:val="24"/>
        </w:rPr>
      </w:pPr>
      <w:r w:rsidRPr="00B83D85">
        <w:rPr>
          <w:rFonts w:ascii="Times New Roman" w:hAnsi="Times New Roman" w:cs="Times New Roman"/>
          <w:sz w:val="24"/>
          <w:szCs w:val="24"/>
        </w:rPr>
        <w:t>Jeżeli W</w:t>
      </w:r>
      <w:r w:rsidR="00FD20B8" w:rsidRPr="00B83D85">
        <w:rPr>
          <w:rFonts w:ascii="Times New Roman" w:hAnsi="Times New Roman" w:cs="Times New Roman"/>
          <w:sz w:val="24"/>
          <w:szCs w:val="24"/>
        </w:rPr>
        <w:t>y</w:t>
      </w:r>
      <w:r w:rsidR="00196994" w:rsidRPr="00B83D85">
        <w:rPr>
          <w:rFonts w:ascii="Times New Roman" w:hAnsi="Times New Roman" w:cs="Times New Roman"/>
          <w:sz w:val="24"/>
          <w:szCs w:val="24"/>
        </w:rPr>
        <w:t xml:space="preserve">konawca ma siedzibę lub miejsce zamieszkania poza terytorium Rzeczypospolitej Polskiej, zamiast dokumentów, o których mowa w </w:t>
      </w:r>
      <w:r w:rsidR="00196994" w:rsidRPr="00B83D85">
        <w:rPr>
          <w:rFonts w:ascii="Times New Roman" w:hAnsi="Times New Roman" w:cs="Times New Roman"/>
          <w:b/>
          <w:sz w:val="24"/>
          <w:szCs w:val="24"/>
        </w:rPr>
        <w:t xml:space="preserve">pkt </w:t>
      </w:r>
      <w:r w:rsidR="0061200B" w:rsidRPr="00B83D85">
        <w:rPr>
          <w:rFonts w:ascii="Times New Roman" w:hAnsi="Times New Roman" w:cs="Times New Roman"/>
          <w:b/>
          <w:sz w:val="24"/>
          <w:szCs w:val="24"/>
        </w:rPr>
        <w:t>4.</w:t>
      </w:r>
      <w:r w:rsidR="00065B4E" w:rsidRPr="00B83D85">
        <w:rPr>
          <w:rFonts w:ascii="Times New Roman" w:hAnsi="Times New Roman" w:cs="Times New Roman"/>
          <w:b/>
          <w:sz w:val="24"/>
          <w:szCs w:val="24"/>
        </w:rPr>
        <w:t>3</w:t>
      </w:r>
      <w:r w:rsidR="00065B4E" w:rsidRPr="00B83D85">
        <w:rPr>
          <w:rFonts w:ascii="Times New Roman" w:hAnsi="Times New Roman" w:cs="Times New Roman"/>
          <w:sz w:val="24"/>
          <w:szCs w:val="24"/>
        </w:rPr>
        <w:t>.</w:t>
      </w:r>
      <w:r w:rsidR="00196994" w:rsidRPr="00B83D85">
        <w:rPr>
          <w:rFonts w:ascii="Times New Roman" w:hAnsi="Times New Roman" w:cs="Times New Roman"/>
          <w:sz w:val="24"/>
          <w:szCs w:val="24"/>
        </w:rPr>
        <w:t>:</w:t>
      </w:r>
    </w:p>
    <w:p w14:paraId="0D981152" w14:textId="77777777" w:rsidR="007146CF" w:rsidRPr="00B83D85" w:rsidRDefault="007146CF" w:rsidP="00310A73">
      <w:pPr>
        <w:pStyle w:val="Akapitzlist"/>
        <w:autoSpaceDE w:val="0"/>
        <w:autoSpaceDN w:val="0"/>
        <w:adjustRightInd w:val="0"/>
        <w:spacing w:line="264" w:lineRule="auto"/>
        <w:ind w:left="2835"/>
        <w:jc w:val="both"/>
        <w:rPr>
          <w:rFonts w:ascii="Times New Roman" w:hAnsi="Times New Roman" w:cs="Times New Roman"/>
          <w:sz w:val="24"/>
          <w:szCs w:val="24"/>
        </w:rPr>
      </w:pPr>
    </w:p>
    <w:p w14:paraId="1DDD1EE1" w14:textId="77777777" w:rsidR="00052AB9" w:rsidRPr="00B83D85" w:rsidRDefault="00196994" w:rsidP="004E351B">
      <w:pPr>
        <w:pStyle w:val="Akapitzlist"/>
        <w:numPr>
          <w:ilvl w:val="2"/>
          <w:numId w:val="2"/>
        </w:numPr>
        <w:autoSpaceDE w:val="0"/>
        <w:autoSpaceDN w:val="0"/>
        <w:adjustRightInd w:val="0"/>
        <w:spacing w:line="264" w:lineRule="auto"/>
        <w:ind w:hanging="657"/>
        <w:jc w:val="both"/>
        <w:rPr>
          <w:rFonts w:ascii="Times New Roman" w:hAnsi="Times New Roman" w:cs="Times New Roman"/>
          <w:sz w:val="24"/>
          <w:szCs w:val="24"/>
        </w:rPr>
      </w:pPr>
      <w:r w:rsidRPr="00B83D85">
        <w:rPr>
          <w:rFonts w:ascii="Times New Roman" w:hAnsi="Times New Roman" w:cs="Times New Roman"/>
          <w:b/>
          <w:sz w:val="24"/>
          <w:szCs w:val="24"/>
        </w:rPr>
        <w:t xml:space="preserve">ppkt </w:t>
      </w:r>
      <w:r w:rsidR="002E425D" w:rsidRPr="00B83D85">
        <w:rPr>
          <w:rFonts w:ascii="Times New Roman" w:hAnsi="Times New Roman" w:cs="Times New Roman"/>
          <w:b/>
          <w:sz w:val="24"/>
          <w:szCs w:val="24"/>
        </w:rPr>
        <w:t>4.</w:t>
      </w:r>
      <w:r w:rsidR="00065B4E" w:rsidRPr="00B83D85">
        <w:rPr>
          <w:rFonts w:ascii="Times New Roman" w:hAnsi="Times New Roman" w:cs="Times New Roman"/>
          <w:b/>
          <w:sz w:val="24"/>
          <w:szCs w:val="24"/>
        </w:rPr>
        <w:t>3</w:t>
      </w:r>
      <w:r w:rsidRPr="00B83D85">
        <w:rPr>
          <w:rFonts w:ascii="Times New Roman" w:hAnsi="Times New Roman" w:cs="Times New Roman"/>
          <w:b/>
          <w:sz w:val="24"/>
          <w:szCs w:val="24"/>
        </w:rPr>
        <w:t>.4</w:t>
      </w:r>
      <w:r w:rsidR="005F299E" w:rsidRPr="00B83D85">
        <w:rPr>
          <w:rFonts w:ascii="Times New Roman" w:hAnsi="Times New Roman" w:cs="Times New Roman"/>
          <w:b/>
          <w:sz w:val="24"/>
          <w:szCs w:val="24"/>
        </w:rPr>
        <w:t>.</w:t>
      </w:r>
      <w:r w:rsidRPr="00B83D85">
        <w:rPr>
          <w:rFonts w:ascii="Times New Roman" w:hAnsi="Times New Roman" w:cs="Times New Roman"/>
          <w:sz w:val="24"/>
          <w:szCs w:val="24"/>
        </w:rPr>
        <w:t xml:space="preserve"> - składa </w:t>
      </w:r>
      <w:r w:rsidR="00052AB9" w:rsidRPr="00B83D85">
        <w:rPr>
          <w:rFonts w:ascii="Times New Roman" w:hAnsi="Times New Roman" w:cs="Times New Roman"/>
          <w:sz w:val="24"/>
          <w:szCs w:val="24"/>
        </w:rPr>
        <w:t xml:space="preserve">informację z odpowiedniego rejestru </w:t>
      </w:r>
      <w:r w:rsidR="00255D5F" w:rsidRPr="00B83D85">
        <w:rPr>
          <w:rFonts w:ascii="Times New Roman" w:hAnsi="Times New Roman" w:cs="Times New Roman"/>
          <w:sz w:val="24"/>
          <w:szCs w:val="24"/>
        </w:rPr>
        <w:t>albo</w:t>
      </w:r>
      <w:r w:rsidR="00052AB9" w:rsidRPr="00B83D85">
        <w:rPr>
          <w:rFonts w:ascii="Times New Roman" w:hAnsi="Times New Roman" w:cs="Times New Roman"/>
          <w:sz w:val="24"/>
          <w:szCs w:val="24"/>
        </w:rPr>
        <w:t xml:space="preserve"> w przypadku braku takiego rejestru, inny równoważny dokument wydany przez właściwy organ sądowy lub a</w:t>
      </w:r>
      <w:r w:rsidR="000A464F">
        <w:rPr>
          <w:rFonts w:ascii="Times New Roman" w:hAnsi="Times New Roman" w:cs="Times New Roman"/>
          <w:sz w:val="24"/>
          <w:szCs w:val="24"/>
        </w:rPr>
        <w:t>dministracyjny kraju, w którym W</w:t>
      </w:r>
      <w:r w:rsidR="00052AB9" w:rsidRPr="00B83D85">
        <w:rPr>
          <w:rFonts w:ascii="Times New Roman" w:hAnsi="Times New Roman" w:cs="Times New Roman"/>
          <w:sz w:val="24"/>
          <w:szCs w:val="24"/>
        </w:rPr>
        <w:t>ykonawca ma siedzibę lub miejsce zamieszkania ma osoba, której dotyczy informacja albo dokument, w zakresie określonym</w:t>
      </w:r>
      <w:r w:rsidR="00FC24D8" w:rsidRPr="00B83D85">
        <w:rPr>
          <w:rFonts w:ascii="Times New Roman" w:hAnsi="Times New Roman" w:cs="Times New Roman"/>
          <w:sz w:val="24"/>
          <w:szCs w:val="24"/>
        </w:rPr>
        <w:t xml:space="preserve"> w art. 24 ust. 1 pkt 13,14,21 ustawy Pzp.</w:t>
      </w:r>
    </w:p>
    <w:p w14:paraId="46F65808" w14:textId="77777777" w:rsidR="00257443" w:rsidRPr="00B83D85" w:rsidRDefault="00257443" w:rsidP="00310A73">
      <w:pPr>
        <w:pStyle w:val="Akapitzlist"/>
        <w:autoSpaceDE w:val="0"/>
        <w:autoSpaceDN w:val="0"/>
        <w:adjustRightInd w:val="0"/>
        <w:spacing w:line="264" w:lineRule="auto"/>
        <w:ind w:left="2835"/>
        <w:jc w:val="both"/>
        <w:rPr>
          <w:rFonts w:ascii="Times New Roman" w:hAnsi="Times New Roman" w:cs="Times New Roman"/>
          <w:sz w:val="24"/>
          <w:szCs w:val="24"/>
        </w:rPr>
      </w:pPr>
    </w:p>
    <w:p w14:paraId="739C10E1" w14:textId="77777777" w:rsidR="00257443" w:rsidRPr="00B83D85" w:rsidRDefault="00FC24D8" w:rsidP="004E351B">
      <w:pPr>
        <w:pStyle w:val="Akapitzlist"/>
        <w:numPr>
          <w:ilvl w:val="2"/>
          <w:numId w:val="2"/>
        </w:numPr>
        <w:autoSpaceDE w:val="0"/>
        <w:autoSpaceDN w:val="0"/>
        <w:adjustRightInd w:val="0"/>
        <w:spacing w:line="264" w:lineRule="auto"/>
        <w:ind w:hanging="657"/>
        <w:jc w:val="both"/>
        <w:rPr>
          <w:rFonts w:ascii="Times New Roman" w:hAnsi="Times New Roman" w:cs="Times New Roman"/>
          <w:sz w:val="24"/>
          <w:szCs w:val="24"/>
        </w:rPr>
      </w:pPr>
      <w:r w:rsidRPr="00B83D85">
        <w:rPr>
          <w:rFonts w:ascii="Times New Roman" w:hAnsi="Times New Roman" w:cs="Times New Roman"/>
          <w:b/>
          <w:sz w:val="24"/>
          <w:szCs w:val="24"/>
        </w:rPr>
        <w:t>p</w:t>
      </w:r>
      <w:r w:rsidR="00065B4E" w:rsidRPr="00B83D85">
        <w:rPr>
          <w:rFonts w:ascii="Times New Roman" w:hAnsi="Times New Roman" w:cs="Times New Roman"/>
          <w:b/>
          <w:sz w:val="24"/>
          <w:szCs w:val="24"/>
        </w:rPr>
        <w:t>pkt 4.3.1</w:t>
      </w:r>
      <w:r w:rsidR="005F299E" w:rsidRPr="00B83D85">
        <w:rPr>
          <w:rFonts w:ascii="Times New Roman" w:hAnsi="Times New Roman" w:cs="Times New Roman"/>
          <w:b/>
          <w:sz w:val="24"/>
          <w:szCs w:val="24"/>
        </w:rPr>
        <w:t>.</w:t>
      </w:r>
      <w:r w:rsidR="00065B4E" w:rsidRPr="00B83D85">
        <w:rPr>
          <w:rFonts w:ascii="Times New Roman" w:hAnsi="Times New Roman" w:cs="Times New Roman"/>
          <w:b/>
          <w:sz w:val="24"/>
          <w:szCs w:val="24"/>
        </w:rPr>
        <w:t xml:space="preserve"> – 4.3</w:t>
      </w:r>
      <w:r w:rsidR="00257443" w:rsidRPr="00B83D85">
        <w:rPr>
          <w:rFonts w:ascii="Times New Roman" w:hAnsi="Times New Roman" w:cs="Times New Roman"/>
          <w:b/>
          <w:sz w:val="24"/>
          <w:szCs w:val="24"/>
        </w:rPr>
        <w:t>.3</w:t>
      </w:r>
      <w:r w:rsidR="005F299E" w:rsidRPr="00B83D85">
        <w:rPr>
          <w:rFonts w:ascii="Times New Roman" w:hAnsi="Times New Roman" w:cs="Times New Roman"/>
          <w:b/>
          <w:sz w:val="24"/>
          <w:szCs w:val="24"/>
        </w:rPr>
        <w:t>.</w:t>
      </w:r>
      <w:r w:rsidR="00257443" w:rsidRPr="00B83D85">
        <w:rPr>
          <w:rFonts w:ascii="Times New Roman" w:hAnsi="Times New Roman" w:cs="Times New Roman"/>
          <w:sz w:val="24"/>
          <w:szCs w:val="24"/>
        </w:rPr>
        <w:t xml:space="preserve"> - </w:t>
      </w:r>
      <w:r w:rsidR="00196994" w:rsidRPr="00B83D85">
        <w:rPr>
          <w:rFonts w:ascii="Times New Roman" w:hAnsi="Times New Roman" w:cs="Times New Roman"/>
          <w:sz w:val="24"/>
          <w:szCs w:val="24"/>
        </w:rPr>
        <w:t xml:space="preserve">składa </w:t>
      </w:r>
      <w:r w:rsidR="00257443" w:rsidRPr="00B83D85">
        <w:rPr>
          <w:rFonts w:ascii="Times New Roman" w:hAnsi="Times New Roman" w:cs="Times New Roman"/>
          <w:sz w:val="24"/>
          <w:szCs w:val="24"/>
        </w:rPr>
        <w:t>dokument lub dokument</w:t>
      </w:r>
      <w:r w:rsidR="000A464F">
        <w:rPr>
          <w:rFonts w:ascii="Times New Roman" w:hAnsi="Times New Roman" w:cs="Times New Roman"/>
          <w:sz w:val="24"/>
          <w:szCs w:val="24"/>
        </w:rPr>
        <w:t>y wystawione w kraju, w którym W</w:t>
      </w:r>
      <w:r w:rsidR="00257443" w:rsidRPr="00B83D85">
        <w:rPr>
          <w:rFonts w:ascii="Times New Roman" w:hAnsi="Times New Roman" w:cs="Times New Roman"/>
          <w:sz w:val="24"/>
          <w:szCs w:val="24"/>
        </w:rPr>
        <w:t xml:space="preserve">ykonawca ma siedzibę lub miejsce zamieszkania, potwierdzające odpowiednio, że: </w:t>
      </w:r>
    </w:p>
    <w:p w14:paraId="4540901C" w14:textId="77777777" w:rsidR="00257443" w:rsidRPr="00B83D85" w:rsidRDefault="00257443" w:rsidP="00310A73">
      <w:pPr>
        <w:pStyle w:val="Akapitzlist"/>
        <w:jc w:val="both"/>
        <w:rPr>
          <w:rFonts w:ascii="Times New Roman" w:hAnsi="Times New Roman" w:cs="Times New Roman"/>
          <w:sz w:val="24"/>
          <w:szCs w:val="24"/>
        </w:rPr>
      </w:pPr>
    </w:p>
    <w:p w14:paraId="58E54C20" w14:textId="77777777" w:rsidR="00257443" w:rsidRPr="00B83D85" w:rsidRDefault="00257443" w:rsidP="00645C48">
      <w:pPr>
        <w:pStyle w:val="Akapitzlist"/>
        <w:numPr>
          <w:ilvl w:val="2"/>
          <w:numId w:val="14"/>
        </w:numPr>
        <w:autoSpaceDE w:val="0"/>
        <w:autoSpaceDN w:val="0"/>
        <w:adjustRightInd w:val="0"/>
        <w:spacing w:after="200" w:line="264" w:lineRule="auto"/>
        <w:ind w:left="1701" w:hanging="425"/>
        <w:contextualSpacing w:val="0"/>
        <w:jc w:val="both"/>
        <w:rPr>
          <w:rFonts w:ascii="Times New Roman" w:hAnsi="Times New Roman" w:cs="Times New Roman"/>
          <w:sz w:val="24"/>
          <w:szCs w:val="24"/>
        </w:rPr>
      </w:pPr>
      <w:r w:rsidRPr="00B83D85">
        <w:rPr>
          <w:rFonts w:ascii="Times New Roman" w:hAnsi="Times New Roman" w:cs="Times New Roman"/>
          <w:sz w:val="24"/>
          <w:szCs w:val="24"/>
        </w:rPr>
        <w:t>nie zalega z opłacaniem podatków, opłat, składek na ubezpieczenie społeczne lub zdrowotne albo, że zawarł porozumienie z właściwym organem w sprawie spłat tych należności z ewentualnymi odsetkami lub grzywnami w szczególności uzyskał przewidziane prawem zwolnienie, odroczenie lub rozłożenie na raty zaległych płatności lub wstrzymanie w całości wydania decyzji właściwego organu</w:t>
      </w:r>
      <w:r w:rsidR="00721B2A">
        <w:rPr>
          <w:rFonts w:ascii="Times New Roman" w:hAnsi="Times New Roman" w:cs="Times New Roman"/>
          <w:sz w:val="24"/>
          <w:szCs w:val="24"/>
        </w:rPr>
        <w:t>,</w:t>
      </w:r>
    </w:p>
    <w:p w14:paraId="6FA64C2D" w14:textId="77777777" w:rsidR="00257443" w:rsidRPr="00B83D85" w:rsidRDefault="00257443" w:rsidP="00645C48">
      <w:pPr>
        <w:pStyle w:val="Akapitzlist"/>
        <w:numPr>
          <w:ilvl w:val="0"/>
          <w:numId w:val="14"/>
        </w:numPr>
        <w:autoSpaceDE w:val="0"/>
        <w:autoSpaceDN w:val="0"/>
        <w:adjustRightInd w:val="0"/>
        <w:spacing w:line="264" w:lineRule="auto"/>
        <w:ind w:left="1701" w:hanging="425"/>
        <w:jc w:val="both"/>
        <w:rPr>
          <w:rFonts w:ascii="Times New Roman" w:hAnsi="Times New Roman" w:cs="Times New Roman"/>
          <w:sz w:val="24"/>
          <w:szCs w:val="24"/>
        </w:rPr>
      </w:pPr>
      <w:r w:rsidRPr="00B83D85">
        <w:rPr>
          <w:rFonts w:ascii="Times New Roman" w:hAnsi="Times New Roman" w:cs="Times New Roman"/>
          <w:sz w:val="24"/>
          <w:szCs w:val="24"/>
        </w:rPr>
        <w:t xml:space="preserve"> nie otwarto likwidacji ani nie ogłoszono upadłości</w:t>
      </w:r>
      <w:r w:rsidR="00721B2A">
        <w:rPr>
          <w:rFonts w:ascii="Times New Roman" w:hAnsi="Times New Roman" w:cs="Times New Roman"/>
          <w:sz w:val="24"/>
          <w:szCs w:val="24"/>
        </w:rPr>
        <w:t>.</w:t>
      </w:r>
    </w:p>
    <w:p w14:paraId="59C55168" w14:textId="77777777" w:rsidR="00257443" w:rsidRPr="00B83D85" w:rsidRDefault="00257443" w:rsidP="00741831">
      <w:pPr>
        <w:autoSpaceDE w:val="0"/>
        <w:autoSpaceDN w:val="0"/>
        <w:adjustRightInd w:val="0"/>
        <w:spacing w:after="200" w:line="264" w:lineRule="auto"/>
        <w:ind w:left="1701" w:hanging="425"/>
        <w:jc w:val="both"/>
        <w:rPr>
          <w:rFonts w:ascii="Times New Roman" w:hAnsi="Times New Roman" w:cs="Times New Roman"/>
          <w:sz w:val="24"/>
          <w:szCs w:val="24"/>
        </w:rPr>
      </w:pPr>
    </w:p>
    <w:p w14:paraId="01D0F4C0" w14:textId="77777777" w:rsidR="00257443" w:rsidRPr="00B83D85" w:rsidRDefault="00257443" w:rsidP="00310A73">
      <w:pPr>
        <w:autoSpaceDE w:val="0"/>
        <w:autoSpaceDN w:val="0"/>
        <w:adjustRightInd w:val="0"/>
        <w:spacing w:after="200" w:line="264" w:lineRule="auto"/>
        <w:jc w:val="both"/>
        <w:rPr>
          <w:rFonts w:ascii="Times New Roman" w:hAnsi="Times New Roman" w:cs="Times New Roman"/>
          <w:sz w:val="24"/>
          <w:szCs w:val="24"/>
        </w:rPr>
      </w:pPr>
      <w:r w:rsidRPr="00B83D85">
        <w:rPr>
          <w:rFonts w:ascii="Times New Roman" w:hAnsi="Times New Roman" w:cs="Times New Roman"/>
          <w:sz w:val="24"/>
          <w:szCs w:val="24"/>
        </w:rPr>
        <w:t xml:space="preserve">Dokumenty o których mowa w </w:t>
      </w:r>
      <w:r w:rsidRPr="00B83D85">
        <w:rPr>
          <w:rFonts w:ascii="Times New Roman" w:hAnsi="Times New Roman" w:cs="Times New Roman"/>
          <w:b/>
          <w:sz w:val="24"/>
          <w:szCs w:val="24"/>
        </w:rPr>
        <w:t xml:space="preserve">ppkt </w:t>
      </w:r>
      <w:r w:rsidR="00CC3012" w:rsidRPr="00B83D85">
        <w:rPr>
          <w:rFonts w:ascii="Times New Roman" w:hAnsi="Times New Roman" w:cs="Times New Roman"/>
          <w:b/>
          <w:sz w:val="24"/>
          <w:szCs w:val="24"/>
        </w:rPr>
        <w:t>4.4.1</w:t>
      </w:r>
      <w:r w:rsidR="00CC3012" w:rsidRPr="00B83D85">
        <w:rPr>
          <w:rFonts w:ascii="Times New Roman" w:hAnsi="Times New Roman" w:cs="Times New Roman"/>
          <w:sz w:val="24"/>
          <w:szCs w:val="24"/>
        </w:rPr>
        <w:t xml:space="preserve">. oraz </w:t>
      </w:r>
      <w:r w:rsidR="00CC3012" w:rsidRPr="00B83D85">
        <w:rPr>
          <w:rFonts w:ascii="Times New Roman" w:hAnsi="Times New Roman" w:cs="Times New Roman"/>
          <w:b/>
          <w:sz w:val="24"/>
          <w:szCs w:val="24"/>
        </w:rPr>
        <w:t>4.4</w:t>
      </w:r>
      <w:r w:rsidR="007146CF" w:rsidRPr="00B83D85">
        <w:rPr>
          <w:rFonts w:ascii="Times New Roman" w:hAnsi="Times New Roman" w:cs="Times New Roman"/>
          <w:b/>
          <w:sz w:val="24"/>
          <w:szCs w:val="24"/>
        </w:rPr>
        <w:t>.2.</w:t>
      </w:r>
      <w:r w:rsidR="00AE00D8" w:rsidRPr="00B83D85">
        <w:rPr>
          <w:rFonts w:ascii="Times New Roman" w:hAnsi="Times New Roman" w:cs="Times New Roman"/>
          <w:b/>
          <w:sz w:val="24"/>
          <w:szCs w:val="24"/>
        </w:rPr>
        <w:t>lit. b</w:t>
      </w:r>
      <w:r w:rsidR="00AE00D8" w:rsidRPr="00B83D85">
        <w:rPr>
          <w:rFonts w:ascii="Times New Roman" w:hAnsi="Times New Roman" w:cs="Times New Roman"/>
          <w:sz w:val="24"/>
          <w:szCs w:val="24"/>
        </w:rPr>
        <w:t xml:space="preserve"> powinny być wystawione nie wcześniej niż 6 miesięcy przed upływem terminu składania ofert albo wniosków o dopuszczenie do udziału w postępowaniu. Dokument, o którym </w:t>
      </w:r>
      <w:r w:rsidR="00CC3012" w:rsidRPr="00B83D85">
        <w:rPr>
          <w:rFonts w:ascii="Times New Roman" w:hAnsi="Times New Roman" w:cs="Times New Roman"/>
          <w:sz w:val="24"/>
          <w:szCs w:val="24"/>
        </w:rPr>
        <w:t xml:space="preserve">mowa w </w:t>
      </w:r>
      <w:r w:rsidR="00CC3012" w:rsidRPr="00B83D85">
        <w:rPr>
          <w:rFonts w:ascii="Times New Roman" w:hAnsi="Times New Roman" w:cs="Times New Roman"/>
          <w:b/>
          <w:sz w:val="24"/>
          <w:szCs w:val="24"/>
        </w:rPr>
        <w:t>ppkt 4.4</w:t>
      </w:r>
      <w:r w:rsidR="007E0375" w:rsidRPr="00B83D85">
        <w:rPr>
          <w:rFonts w:ascii="Times New Roman" w:hAnsi="Times New Roman" w:cs="Times New Roman"/>
          <w:b/>
          <w:sz w:val="24"/>
          <w:szCs w:val="24"/>
        </w:rPr>
        <w:t>.2</w:t>
      </w:r>
      <w:r w:rsidR="007146CF" w:rsidRPr="00B83D85">
        <w:rPr>
          <w:rFonts w:ascii="Times New Roman" w:hAnsi="Times New Roman" w:cs="Times New Roman"/>
          <w:b/>
          <w:sz w:val="24"/>
          <w:szCs w:val="24"/>
        </w:rPr>
        <w:t>.</w:t>
      </w:r>
      <w:r w:rsidR="00AE00D8" w:rsidRPr="00B83D85">
        <w:rPr>
          <w:rFonts w:ascii="Times New Roman" w:hAnsi="Times New Roman" w:cs="Times New Roman"/>
          <w:b/>
          <w:sz w:val="24"/>
          <w:szCs w:val="24"/>
        </w:rPr>
        <w:t xml:space="preserve"> lit a</w:t>
      </w:r>
      <w:r w:rsidR="00AE00D8" w:rsidRPr="00B83D85">
        <w:rPr>
          <w:rFonts w:ascii="Times New Roman" w:hAnsi="Times New Roman" w:cs="Times New Roman"/>
          <w:sz w:val="24"/>
          <w:szCs w:val="24"/>
        </w:rPr>
        <w:t xml:space="preserve"> powinien być wystawiony nie wcześniej niż 3 miesiące przed upływem tego terminu.  </w:t>
      </w:r>
    </w:p>
    <w:p w14:paraId="484A27CA" w14:textId="77777777" w:rsidR="00D20575" w:rsidRPr="00B83D85" w:rsidRDefault="00AE00D8" w:rsidP="00310A73">
      <w:pPr>
        <w:autoSpaceDE w:val="0"/>
        <w:autoSpaceDN w:val="0"/>
        <w:adjustRightInd w:val="0"/>
        <w:spacing w:after="200" w:line="264" w:lineRule="auto"/>
        <w:jc w:val="both"/>
        <w:rPr>
          <w:rFonts w:ascii="Times New Roman" w:hAnsi="Times New Roman" w:cs="Times New Roman"/>
          <w:sz w:val="24"/>
          <w:szCs w:val="24"/>
        </w:rPr>
      </w:pPr>
      <w:r w:rsidRPr="00B83D85">
        <w:rPr>
          <w:rFonts w:ascii="Times New Roman" w:hAnsi="Times New Roman" w:cs="Times New Roman"/>
          <w:sz w:val="24"/>
          <w:szCs w:val="24"/>
        </w:rPr>
        <w:t>Jeżeli w kraju, w którym Wykonawca ma siedzibę lub miejsce zamieszkania lub miejsce zamieszkania ma osoba, której dokument dotyczy, nie wydaje się dokume</w:t>
      </w:r>
      <w:r w:rsidR="00D20575" w:rsidRPr="00B83D85">
        <w:rPr>
          <w:rFonts w:ascii="Times New Roman" w:hAnsi="Times New Roman" w:cs="Times New Roman"/>
          <w:sz w:val="24"/>
          <w:szCs w:val="24"/>
        </w:rPr>
        <w:t xml:space="preserve">ntów, o których mowa w </w:t>
      </w:r>
      <w:r w:rsidR="00D20575" w:rsidRPr="00B83D85">
        <w:rPr>
          <w:rFonts w:ascii="Times New Roman" w:hAnsi="Times New Roman" w:cs="Times New Roman"/>
          <w:b/>
          <w:sz w:val="24"/>
          <w:szCs w:val="24"/>
        </w:rPr>
        <w:t>pkt 4.4</w:t>
      </w:r>
      <w:r w:rsidR="00D20575" w:rsidRPr="00B83D85">
        <w:rPr>
          <w:rFonts w:ascii="Times New Roman" w:hAnsi="Times New Roman" w:cs="Times New Roman"/>
          <w:sz w:val="24"/>
          <w:szCs w:val="24"/>
        </w:rPr>
        <w:t>.</w:t>
      </w:r>
      <w:r w:rsidRPr="00B83D85">
        <w:rPr>
          <w:rFonts w:ascii="Times New Roman" w:hAnsi="Times New Roman" w:cs="Times New Roman"/>
          <w:sz w:val="24"/>
          <w:szCs w:val="24"/>
        </w:rPr>
        <w:t>, zastępując je dokumentami zawieraj</w:t>
      </w:r>
      <w:r w:rsidR="000A464F">
        <w:rPr>
          <w:rFonts w:ascii="Times New Roman" w:hAnsi="Times New Roman" w:cs="Times New Roman"/>
          <w:sz w:val="24"/>
          <w:szCs w:val="24"/>
        </w:rPr>
        <w:t>ącymi odpowiednio oświadczenie W</w:t>
      </w:r>
      <w:r w:rsidRPr="00B83D85">
        <w:rPr>
          <w:rFonts w:ascii="Times New Roman" w:hAnsi="Times New Roman" w:cs="Times New Roman"/>
          <w:sz w:val="24"/>
          <w:szCs w:val="24"/>
        </w:rPr>
        <w:t xml:space="preserve">ykonawcy, ze wskazaniem osoby albo osób uprawnionych do jego reprezentacji, lub oświadczenie osoby, której dokument miał dotyczyć, złożone przed notariuszem lub przed organem sądowym, administracyjnym lub organem samorządu zawodowego lub </w:t>
      </w:r>
      <w:r w:rsidRPr="00B83D85">
        <w:rPr>
          <w:rFonts w:ascii="Times New Roman" w:hAnsi="Times New Roman" w:cs="Times New Roman"/>
          <w:sz w:val="24"/>
          <w:szCs w:val="24"/>
        </w:rPr>
        <w:lastRenderedPageBreak/>
        <w:t>gospodarczego właściwym ze względu na sie</w:t>
      </w:r>
      <w:r w:rsidR="000A464F">
        <w:rPr>
          <w:rFonts w:ascii="Times New Roman" w:hAnsi="Times New Roman" w:cs="Times New Roman"/>
          <w:sz w:val="24"/>
          <w:szCs w:val="24"/>
        </w:rPr>
        <w:t>dzibę lub miejsce zamieszkania W</w:t>
      </w:r>
      <w:r w:rsidRPr="00B83D85">
        <w:rPr>
          <w:rFonts w:ascii="Times New Roman" w:hAnsi="Times New Roman" w:cs="Times New Roman"/>
          <w:sz w:val="24"/>
          <w:szCs w:val="24"/>
        </w:rPr>
        <w:t>ykonawcy lub miejsce zamieszkania tej osoby.</w:t>
      </w:r>
    </w:p>
    <w:p w14:paraId="5FE55982" w14:textId="77777777" w:rsidR="00AE00D8" w:rsidRPr="00B83D85" w:rsidRDefault="007146CF" w:rsidP="00310A73">
      <w:pPr>
        <w:autoSpaceDE w:val="0"/>
        <w:autoSpaceDN w:val="0"/>
        <w:adjustRightInd w:val="0"/>
        <w:spacing w:after="200" w:line="264" w:lineRule="auto"/>
        <w:jc w:val="both"/>
        <w:rPr>
          <w:rFonts w:ascii="Times New Roman" w:hAnsi="Times New Roman" w:cs="Times New Roman"/>
          <w:sz w:val="24"/>
          <w:szCs w:val="24"/>
        </w:rPr>
      </w:pPr>
      <w:r w:rsidRPr="00B83D85">
        <w:rPr>
          <w:rFonts w:ascii="Times New Roman" w:hAnsi="Times New Roman" w:cs="Times New Roman"/>
          <w:sz w:val="24"/>
          <w:szCs w:val="24"/>
        </w:rPr>
        <w:t>W przypadku wątpliwości co do treści dokumentu złożonego przez Wykonawcę, Zamawiający może zwrócić się do właściwych</w:t>
      </w:r>
      <w:r w:rsidR="008D22B0">
        <w:rPr>
          <w:rFonts w:ascii="Times New Roman" w:hAnsi="Times New Roman" w:cs="Times New Roman"/>
          <w:sz w:val="24"/>
          <w:szCs w:val="24"/>
        </w:rPr>
        <w:t xml:space="preserve"> organów odpowiedniego kraju</w:t>
      </w:r>
      <w:r w:rsidR="008D22B0" w:rsidRPr="009312BD">
        <w:rPr>
          <w:rFonts w:ascii="Times New Roman" w:hAnsi="Times New Roman" w:cs="Times New Roman"/>
          <w:sz w:val="24"/>
          <w:szCs w:val="24"/>
        </w:rPr>
        <w:t>, w</w:t>
      </w:r>
      <w:r w:rsidRPr="00B83D85">
        <w:rPr>
          <w:rFonts w:ascii="Times New Roman" w:hAnsi="Times New Roman" w:cs="Times New Roman"/>
          <w:sz w:val="24"/>
          <w:szCs w:val="24"/>
        </w:rPr>
        <w:t xml:space="preserve"> którym Wykonawca ma siedzibę lub miejsce zamieszania lub miejsce zamieszkania ma osoba, której dokument dotyczy, o udzielenie niezbędnych informacji dotyczących tego dokumentu. </w:t>
      </w:r>
    </w:p>
    <w:p w14:paraId="7CA7BAFF" w14:textId="77777777" w:rsidR="00B81273" w:rsidRPr="00127AC4" w:rsidRDefault="007523D4" w:rsidP="00645C48">
      <w:pPr>
        <w:pStyle w:val="Akapitzlist"/>
        <w:numPr>
          <w:ilvl w:val="1"/>
          <w:numId w:val="17"/>
        </w:numPr>
        <w:autoSpaceDE w:val="0"/>
        <w:autoSpaceDN w:val="0"/>
        <w:adjustRightInd w:val="0"/>
        <w:spacing w:after="200" w:line="264" w:lineRule="auto"/>
        <w:ind w:left="567" w:hanging="567"/>
        <w:jc w:val="both"/>
        <w:rPr>
          <w:rFonts w:ascii="Times New Roman" w:hAnsi="Times New Roman" w:cs="Times New Roman"/>
          <w:sz w:val="24"/>
          <w:szCs w:val="24"/>
        </w:rPr>
      </w:pPr>
      <w:r w:rsidRPr="00127AC4">
        <w:rPr>
          <w:rFonts w:ascii="Times New Roman" w:hAnsi="Times New Roman" w:cs="Times New Roman"/>
          <w:sz w:val="24"/>
          <w:szCs w:val="24"/>
        </w:rPr>
        <w:t xml:space="preserve">Wykonawca mający siedzibę na terytorium Rzeczypospolitej </w:t>
      </w:r>
      <w:r w:rsidR="00D54BDA" w:rsidRPr="00127AC4">
        <w:rPr>
          <w:rFonts w:ascii="Times New Roman" w:hAnsi="Times New Roman" w:cs="Times New Roman"/>
          <w:sz w:val="24"/>
          <w:szCs w:val="24"/>
        </w:rPr>
        <w:t xml:space="preserve">Polskiej, w odniesieniu do osoby mającej </w:t>
      </w:r>
      <w:r w:rsidR="00DC54CF" w:rsidRPr="00127AC4">
        <w:rPr>
          <w:rFonts w:ascii="Times New Roman" w:hAnsi="Times New Roman" w:cs="Times New Roman"/>
          <w:sz w:val="24"/>
          <w:szCs w:val="24"/>
        </w:rPr>
        <w:t xml:space="preserve">miejsce </w:t>
      </w:r>
      <w:r w:rsidR="00D54BDA" w:rsidRPr="00127AC4">
        <w:rPr>
          <w:rFonts w:ascii="Times New Roman" w:hAnsi="Times New Roman" w:cs="Times New Roman"/>
          <w:sz w:val="24"/>
          <w:szCs w:val="24"/>
        </w:rPr>
        <w:t>zamieszkania poza terytorium Rzeczypospolitej Polskiej, której dotyczy dokument wskazany w</w:t>
      </w:r>
      <w:r w:rsidR="00D95EEF">
        <w:rPr>
          <w:rFonts w:ascii="Times New Roman" w:hAnsi="Times New Roman" w:cs="Times New Roman"/>
          <w:sz w:val="24"/>
          <w:szCs w:val="24"/>
        </w:rPr>
        <w:t xml:space="preserve"> </w:t>
      </w:r>
      <w:r w:rsidR="00FC24D8" w:rsidRPr="00127AC4">
        <w:rPr>
          <w:rFonts w:ascii="Times New Roman" w:hAnsi="Times New Roman" w:cs="Times New Roman"/>
          <w:b/>
          <w:sz w:val="24"/>
          <w:szCs w:val="24"/>
        </w:rPr>
        <w:t>p</w:t>
      </w:r>
      <w:r w:rsidR="00D20575" w:rsidRPr="00127AC4">
        <w:rPr>
          <w:rFonts w:ascii="Times New Roman" w:hAnsi="Times New Roman" w:cs="Times New Roman"/>
          <w:b/>
          <w:sz w:val="24"/>
          <w:szCs w:val="24"/>
        </w:rPr>
        <w:t>pkt 4.3</w:t>
      </w:r>
      <w:r w:rsidR="00C360A1" w:rsidRPr="00127AC4">
        <w:rPr>
          <w:rFonts w:ascii="Times New Roman" w:hAnsi="Times New Roman" w:cs="Times New Roman"/>
          <w:b/>
          <w:sz w:val="24"/>
          <w:szCs w:val="24"/>
        </w:rPr>
        <w:t>.4.</w:t>
      </w:r>
      <w:r w:rsidR="00C360A1" w:rsidRPr="00127AC4">
        <w:rPr>
          <w:rFonts w:ascii="Times New Roman" w:hAnsi="Times New Roman" w:cs="Times New Roman"/>
          <w:sz w:val="24"/>
          <w:szCs w:val="24"/>
        </w:rPr>
        <w:t xml:space="preserve"> składa d</w:t>
      </w:r>
      <w:r w:rsidR="00D20575" w:rsidRPr="00127AC4">
        <w:rPr>
          <w:rFonts w:ascii="Times New Roman" w:hAnsi="Times New Roman" w:cs="Times New Roman"/>
          <w:sz w:val="24"/>
          <w:szCs w:val="24"/>
        </w:rPr>
        <w:t xml:space="preserve">okument, o którym mowa w </w:t>
      </w:r>
      <w:r w:rsidR="00FC24D8" w:rsidRPr="00127AC4">
        <w:rPr>
          <w:rFonts w:ascii="Times New Roman" w:hAnsi="Times New Roman" w:cs="Times New Roman"/>
          <w:b/>
          <w:sz w:val="24"/>
          <w:szCs w:val="24"/>
        </w:rPr>
        <w:t>p</w:t>
      </w:r>
      <w:r w:rsidR="00D20575" w:rsidRPr="00127AC4">
        <w:rPr>
          <w:rFonts w:ascii="Times New Roman" w:hAnsi="Times New Roman" w:cs="Times New Roman"/>
          <w:b/>
          <w:sz w:val="24"/>
          <w:szCs w:val="24"/>
        </w:rPr>
        <w:t>pkt 4.4</w:t>
      </w:r>
      <w:r w:rsidR="00C360A1" w:rsidRPr="00127AC4">
        <w:rPr>
          <w:rFonts w:ascii="Times New Roman" w:hAnsi="Times New Roman" w:cs="Times New Roman"/>
          <w:b/>
          <w:sz w:val="24"/>
          <w:szCs w:val="24"/>
        </w:rPr>
        <w:t>.1.,</w:t>
      </w:r>
      <w:r w:rsidR="00C360A1" w:rsidRPr="00127AC4">
        <w:rPr>
          <w:rFonts w:ascii="Times New Roman" w:hAnsi="Times New Roman" w:cs="Times New Roman"/>
          <w:sz w:val="24"/>
          <w:szCs w:val="24"/>
        </w:rPr>
        <w:t xml:space="preserve"> w zakresie określonym w art. 24 ust. 1 pkt 14 i 21</w:t>
      </w:r>
      <w:r w:rsidR="00FC24D8" w:rsidRPr="00127AC4">
        <w:rPr>
          <w:rFonts w:ascii="Times New Roman" w:hAnsi="Times New Roman" w:cs="Times New Roman"/>
          <w:sz w:val="24"/>
          <w:szCs w:val="24"/>
        </w:rPr>
        <w:t xml:space="preserve"> ustawy Pzp</w:t>
      </w:r>
      <w:r w:rsidR="00C360A1" w:rsidRPr="00127AC4">
        <w:rPr>
          <w:rFonts w:ascii="Times New Roman" w:hAnsi="Times New Roman" w:cs="Times New Roman"/>
          <w:sz w:val="24"/>
          <w:szCs w:val="24"/>
        </w:rPr>
        <w:t>. Jeżeli w kraju, w którym miejsce zamieszk</w:t>
      </w:r>
      <w:r w:rsidR="001211ED">
        <w:rPr>
          <w:rFonts w:ascii="Times New Roman" w:hAnsi="Times New Roman" w:cs="Times New Roman"/>
          <w:sz w:val="24"/>
          <w:szCs w:val="24"/>
        </w:rPr>
        <w:t xml:space="preserve">ania ma osoba, której dokument </w:t>
      </w:r>
      <w:r w:rsidR="00B81273" w:rsidRPr="00127AC4">
        <w:rPr>
          <w:rFonts w:ascii="Times New Roman" w:hAnsi="Times New Roman" w:cs="Times New Roman"/>
          <w:sz w:val="24"/>
          <w:szCs w:val="24"/>
        </w:rPr>
        <w:t xml:space="preserve">miał dotyczyć, nie wydaje się takich dokumentów zastępuje się go dokumentem zawierającym </w:t>
      </w:r>
      <w:r w:rsidR="00B81273" w:rsidRPr="00127AC4">
        <w:rPr>
          <w:rFonts w:ascii="Times New Roman" w:eastAsia="TimesNewRoman" w:hAnsi="Times New Roman" w:cs="Times New Roman"/>
          <w:sz w:val="24"/>
          <w:szCs w:val="24"/>
        </w:rPr>
        <w:t xml:space="preserve">oświadczenie tej osoby złożonym przed notariuszem lub przed organem sądowym, administracyjnym albo organem samorządu zawodowego lub gospodarczego właściwym ze względu na miejsce zamieszkania tej osoby. </w:t>
      </w:r>
      <w:r w:rsidR="00BC5477">
        <w:rPr>
          <w:rFonts w:ascii="Times New Roman" w:hAnsi="Times New Roman" w:cs="Times New Roman"/>
          <w:sz w:val="24"/>
          <w:szCs w:val="24"/>
        </w:rPr>
        <w:t>Dokumenty,</w:t>
      </w:r>
      <w:r w:rsidR="00D95EEF">
        <w:rPr>
          <w:rFonts w:ascii="Times New Roman" w:hAnsi="Times New Roman" w:cs="Times New Roman"/>
          <w:sz w:val="24"/>
          <w:szCs w:val="24"/>
        </w:rPr>
        <w:t xml:space="preserve"> </w:t>
      </w:r>
      <w:r w:rsidR="00B81273" w:rsidRPr="00127AC4">
        <w:rPr>
          <w:rFonts w:ascii="Times New Roman" w:hAnsi="Times New Roman" w:cs="Times New Roman"/>
          <w:sz w:val="24"/>
          <w:szCs w:val="24"/>
        </w:rPr>
        <w:t xml:space="preserve">o których mowa w </w:t>
      </w:r>
      <w:r w:rsidR="00B81273" w:rsidRPr="00127AC4">
        <w:rPr>
          <w:rFonts w:ascii="Times New Roman" w:hAnsi="Times New Roman" w:cs="Times New Roman"/>
          <w:b/>
          <w:sz w:val="24"/>
          <w:szCs w:val="24"/>
        </w:rPr>
        <w:t>ppkt 4.3.1.</w:t>
      </w:r>
      <w:r w:rsidR="00B81273" w:rsidRPr="00127AC4">
        <w:rPr>
          <w:rFonts w:ascii="Times New Roman" w:hAnsi="Times New Roman" w:cs="Times New Roman"/>
          <w:sz w:val="24"/>
          <w:szCs w:val="24"/>
        </w:rPr>
        <w:t xml:space="preserve"> oraz </w:t>
      </w:r>
      <w:r w:rsidR="00EC2573" w:rsidRPr="00127AC4">
        <w:rPr>
          <w:rFonts w:ascii="Times New Roman" w:hAnsi="Times New Roman" w:cs="Times New Roman"/>
          <w:b/>
          <w:sz w:val="24"/>
          <w:szCs w:val="24"/>
        </w:rPr>
        <w:t>4.4.2</w:t>
      </w:r>
      <w:r w:rsidR="00B81273" w:rsidRPr="00127AC4">
        <w:rPr>
          <w:rFonts w:ascii="Times New Roman" w:hAnsi="Times New Roman" w:cs="Times New Roman"/>
          <w:b/>
          <w:sz w:val="24"/>
          <w:szCs w:val="24"/>
        </w:rPr>
        <w:t>. lit. b</w:t>
      </w:r>
      <w:r w:rsidR="00B81273" w:rsidRPr="00127AC4">
        <w:rPr>
          <w:rFonts w:ascii="Times New Roman" w:hAnsi="Times New Roman" w:cs="Times New Roman"/>
          <w:sz w:val="24"/>
          <w:szCs w:val="24"/>
        </w:rPr>
        <w:t xml:space="preserve"> powinny być wystawione nie wcześniej niż 6 miesięcy przed upływem terminu składania ofert albo wniosków o dopuszczenie do udziału w postępowaniu.</w:t>
      </w:r>
    </w:p>
    <w:p w14:paraId="49BDC29F" w14:textId="77777777" w:rsidR="00B81273" w:rsidRPr="00127AC4" w:rsidRDefault="00BC5477" w:rsidP="00310A73">
      <w:pPr>
        <w:autoSpaceDE w:val="0"/>
        <w:autoSpaceDN w:val="0"/>
        <w:adjustRightInd w:val="0"/>
        <w:jc w:val="both"/>
        <w:rPr>
          <w:rFonts w:ascii="Times New Roman" w:hAnsi="Times New Roman" w:cs="Times New Roman"/>
          <w:sz w:val="24"/>
          <w:szCs w:val="24"/>
        </w:rPr>
      </w:pPr>
      <w:r>
        <w:rPr>
          <w:rFonts w:ascii="Times New Roman" w:eastAsia="TimesNewRoman" w:hAnsi="Times New Roman" w:cs="Times New Roman"/>
          <w:sz w:val="24"/>
          <w:szCs w:val="24"/>
        </w:rPr>
        <w:t xml:space="preserve">W przypadku wątpliwości, </w:t>
      </w:r>
      <w:r w:rsidR="00B81273" w:rsidRPr="00127AC4">
        <w:rPr>
          <w:rFonts w:ascii="Times New Roman" w:eastAsia="TimesNewRoman" w:hAnsi="Times New Roman" w:cs="Times New Roman"/>
          <w:sz w:val="24"/>
          <w:szCs w:val="24"/>
        </w:rPr>
        <w:t xml:space="preserve">co do treści </w:t>
      </w:r>
      <w:r w:rsidR="000A464F" w:rsidRPr="00127AC4">
        <w:rPr>
          <w:rFonts w:ascii="Times New Roman" w:eastAsia="TimesNewRoman" w:hAnsi="Times New Roman" w:cs="Times New Roman"/>
          <w:sz w:val="24"/>
          <w:szCs w:val="24"/>
        </w:rPr>
        <w:t>dokumentu złożonego przez W</w:t>
      </w:r>
      <w:r w:rsidR="00771094">
        <w:rPr>
          <w:rFonts w:ascii="Times New Roman" w:eastAsia="TimesNewRoman" w:hAnsi="Times New Roman" w:cs="Times New Roman"/>
          <w:sz w:val="24"/>
          <w:szCs w:val="24"/>
        </w:rPr>
        <w:t>ykonawcę, Z</w:t>
      </w:r>
      <w:r w:rsidR="00B81273" w:rsidRPr="00127AC4">
        <w:rPr>
          <w:rFonts w:ascii="Times New Roman" w:eastAsia="TimesNewRoman" w:hAnsi="Times New Roman" w:cs="Times New Roman"/>
          <w:sz w:val="24"/>
          <w:szCs w:val="24"/>
        </w:rPr>
        <w:t xml:space="preserve">amawiający może zwrócić się do właściwych organów kraju, w którym miejsce zamieszkania ma osoba, której </w:t>
      </w:r>
      <w:r w:rsidR="00B82B78" w:rsidRPr="00127AC4">
        <w:rPr>
          <w:rFonts w:ascii="Times New Roman" w:eastAsia="TimesNewRoman" w:hAnsi="Times New Roman" w:cs="Times New Roman"/>
          <w:sz w:val="24"/>
          <w:szCs w:val="24"/>
        </w:rPr>
        <w:t>d</w:t>
      </w:r>
      <w:r w:rsidR="00B81273" w:rsidRPr="00127AC4">
        <w:rPr>
          <w:rFonts w:ascii="Times New Roman" w:eastAsia="TimesNewRoman" w:hAnsi="Times New Roman" w:cs="Times New Roman"/>
          <w:sz w:val="24"/>
          <w:szCs w:val="24"/>
        </w:rPr>
        <w:t>okument dotyczy, o udzielenie niezbędnych informacji dotyczących tego dokumentu.</w:t>
      </w:r>
    </w:p>
    <w:p w14:paraId="0FE01C84" w14:textId="77777777" w:rsidR="00AE00D8" w:rsidRPr="00127AC4" w:rsidRDefault="00AE00D8" w:rsidP="00310A73">
      <w:pPr>
        <w:autoSpaceDE w:val="0"/>
        <w:autoSpaceDN w:val="0"/>
        <w:adjustRightInd w:val="0"/>
        <w:spacing w:after="200" w:line="264" w:lineRule="auto"/>
        <w:jc w:val="both"/>
        <w:rPr>
          <w:rFonts w:ascii="Times New Roman" w:hAnsi="Times New Roman" w:cs="Times New Roman"/>
          <w:sz w:val="24"/>
          <w:szCs w:val="24"/>
        </w:rPr>
      </w:pPr>
    </w:p>
    <w:p w14:paraId="23B2A3C2" w14:textId="77777777" w:rsidR="00CD1F00" w:rsidRPr="00B83D85" w:rsidRDefault="000A464F" w:rsidP="00645C48">
      <w:pPr>
        <w:pStyle w:val="Akapitzlist"/>
        <w:numPr>
          <w:ilvl w:val="1"/>
          <w:numId w:val="18"/>
        </w:numPr>
        <w:autoSpaceDE w:val="0"/>
        <w:autoSpaceDN w:val="0"/>
        <w:adjustRightInd w:val="0"/>
        <w:spacing w:after="200" w:line="264" w:lineRule="auto"/>
        <w:ind w:left="567" w:hanging="567"/>
        <w:jc w:val="both"/>
        <w:rPr>
          <w:rFonts w:ascii="Times New Roman" w:hAnsi="Times New Roman" w:cs="Times New Roman"/>
          <w:sz w:val="24"/>
          <w:szCs w:val="24"/>
        </w:rPr>
      </w:pPr>
      <w:r>
        <w:rPr>
          <w:rFonts w:ascii="Times New Roman" w:eastAsia="TimesNewRoman" w:hAnsi="Times New Roman" w:cs="Times New Roman"/>
          <w:sz w:val="24"/>
          <w:szCs w:val="24"/>
        </w:rPr>
        <w:t xml:space="preserve">W celu </w:t>
      </w:r>
      <w:r w:rsidR="008E5A33">
        <w:rPr>
          <w:rFonts w:ascii="Times New Roman" w:eastAsia="TimesNewRoman" w:hAnsi="Times New Roman" w:cs="Times New Roman"/>
          <w:sz w:val="24"/>
          <w:szCs w:val="24"/>
        </w:rPr>
        <w:t>oceny</w:t>
      </w:r>
      <w:r>
        <w:rPr>
          <w:rFonts w:ascii="Times New Roman" w:eastAsia="TimesNewRoman" w:hAnsi="Times New Roman" w:cs="Times New Roman"/>
          <w:sz w:val="24"/>
          <w:szCs w:val="24"/>
        </w:rPr>
        <w:t xml:space="preserve"> czy W</w:t>
      </w:r>
      <w:r w:rsidR="00CD1F00" w:rsidRPr="00B83D85">
        <w:rPr>
          <w:rFonts w:ascii="Times New Roman" w:eastAsia="TimesNewRoman" w:hAnsi="Times New Roman" w:cs="Times New Roman"/>
          <w:sz w:val="24"/>
          <w:szCs w:val="24"/>
        </w:rPr>
        <w:t>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w:t>
      </w:r>
      <w:r w:rsidR="001929F9">
        <w:rPr>
          <w:rFonts w:ascii="Times New Roman" w:eastAsia="TimesNewRoman" w:hAnsi="Times New Roman" w:cs="Times New Roman"/>
          <w:sz w:val="24"/>
          <w:szCs w:val="24"/>
        </w:rPr>
        <w:t>zywisty dostęp do ich zasobów, Z</w:t>
      </w:r>
      <w:r w:rsidR="00CD1F00" w:rsidRPr="00B83D85">
        <w:rPr>
          <w:rFonts w:ascii="Times New Roman" w:eastAsia="TimesNewRoman" w:hAnsi="Times New Roman" w:cs="Times New Roman"/>
          <w:sz w:val="24"/>
          <w:szCs w:val="24"/>
        </w:rPr>
        <w:t>amawiający może żądać dokumentów, które określają w szczególności:</w:t>
      </w:r>
    </w:p>
    <w:p w14:paraId="17411EF9" w14:textId="77777777" w:rsidR="00CD1F00" w:rsidRPr="00B83D85" w:rsidRDefault="00CD1F00" w:rsidP="00310A73">
      <w:pPr>
        <w:pStyle w:val="Akapitzlist"/>
        <w:autoSpaceDE w:val="0"/>
        <w:autoSpaceDN w:val="0"/>
        <w:adjustRightInd w:val="0"/>
        <w:spacing w:after="200" w:line="264" w:lineRule="auto"/>
        <w:ind w:left="1985"/>
        <w:jc w:val="both"/>
        <w:rPr>
          <w:rFonts w:ascii="Times New Roman" w:hAnsi="Times New Roman" w:cs="Times New Roman"/>
          <w:sz w:val="24"/>
          <w:szCs w:val="24"/>
        </w:rPr>
      </w:pPr>
    </w:p>
    <w:p w14:paraId="384DF399" w14:textId="77777777" w:rsidR="00CD1F00" w:rsidRPr="00B83D85" w:rsidRDefault="000A464F" w:rsidP="00645C48">
      <w:pPr>
        <w:pStyle w:val="Akapitzlist"/>
        <w:numPr>
          <w:ilvl w:val="2"/>
          <w:numId w:val="34"/>
        </w:numPr>
        <w:autoSpaceDE w:val="0"/>
        <w:autoSpaceDN w:val="0"/>
        <w:adjustRightInd w:val="0"/>
        <w:spacing w:after="200" w:line="264" w:lineRule="auto"/>
        <w:ind w:left="1418" w:hanging="851"/>
        <w:jc w:val="both"/>
        <w:rPr>
          <w:rFonts w:ascii="Times New Roman" w:hAnsi="Times New Roman" w:cs="Times New Roman"/>
          <w:sz w:val="24"/>
          <w:szCs w:val="24"/>
        </w:rPr>
      </w:pPr>
      <w:r>
        <w:rPr>
          <w:rFonts w:ascii="Times New Roman" w:eastAsia="TimesNewRoman" w:hAnsi="Times New Roman" w:cs="Times New Roman"/>
          <w:sz w:val="24"/>
          <w:szCs w:val="24"/>
        </w:rPr>
        <w:t>zakres dostępnych W</w:t>
      </w:r>
      <w:r w:rsidR="00CD1F00" w:rsidRPr="00B83D85">
        <w:rPr>
          <w:rFonts w:ascii="Times New Roman" w:eastAsia="TimesNewRoman" w:hAnsi="Times New Roman" w:cs="Times New Roman"/>
          <w:sz w:val="24"/>
          <w:szCs w:val="24"/>
        </w:rPr>
        <w:t>ykonawcy zasobów innego podmiotu</w:t>
      </w:r>
      <w:r w:rsidR="009B4BC2" w:rsidRPr="00B83D85">
        <w:rPr>
          <w:rFonts w:ascii="Times New Roman" w:eastAsia="TimesNewRoman" w:hAnsi="Times New Roman" w:cs="Times New Roman"/>
          <w:sz w:val="24"/>
          <w:szCs w:val="24"/>
        </w:rPr>
        <w:t>,</w:t>
      </w:r>
    </w:p>
    <w:p w14:paraId="218716D1" w14:textId="77777777" w:rsidR="00CD1F00" w:rsidRPr="00B83D85" w:rsidRDefault="00CD1F00" w:rsidP="00B81AA6">
      <w:pPr>
        <w:pStyle w:val="Akapitzlist"/>
        <w:autoSpaceDE w:val="0"/>
        <w:autoSpaceDN w:val="0"/>
        <w:adjustRightInd w:val="0"/>
        <w:spacing w:after="200" w:line="264" w:lineRule="auto"/>
        <w:ind w:left="1418" w:hanging="851"/>
        <w:jc w:val="both"/>
        <w:rPr>
          <w:rFonts w:ascii="Times New Roman" w:hAnsi="Times New Roman" w:cs="Times New Roman"/>
          <w:sz w:val="24"/>
          <w:szCs w:val="24"/>
        </w:rPr>
      </w:pPr>
    </w:p>
    <w:p w14:paraId="5683086C" w14:textId="77777777" w:rsidR="00CD1F00" w:rsidRPr="00B83D85" w:rsidRDefault="00CD1F00" w:rsidP="00645C48">
      <w:pPr>
        <w:pStyle w:val="Akapitzlist"/>
        <w:numPr>
          <w:ilvl w:val="2"/>
          <w:numId w:val="34"/>
        </w:numPr>
        <w:autoSpaceDE w:val="0"/>
        <w:autoSpaceDN w:val="0"/>
        <w:adjustRightInd w:val="0"/>
        <w:spacing w:after="200" w:line="264" w:lineRule="auto"/>
        <w:ind w:left="1418" w:hanging="851"/>
        <w:jc w:val="both"/>
        <w:rPr>
          <w:rFonts w:ascii="Times New Roman" w:hAnsi="Times New Roman" w:cs="Times New Roman"/>
          <w:sz w:val="24"/>
          <w:szCs w:val="24"/>
        </w:rPr>
      </w:pPr>
      <w:r w:rsidRPr="00B83D85">
        <w:rPr>
          <w:rFonts w:ascii="Times New Roman" w:eastAsia="TimesNewRoman" w:hAnsi="Times New Roman" w:cs="Times New Roman"/>
          <w:sz w:val="24"/>
          <w:szCs w:val="24"/>
        </w:rPr>
        <w:t xml:space="preserve">sposób wykorzystania </w:t>
      </w:r>
      <w:r w:rsidR="000A464F">
        <w:rPr>
          <w:rFonts w:ascii="Times New Roman" w:eastAsia="TimesNewRoman" w:hAnsi="Times New Roman" w:cs="Times New Roman"/>
          <w:sz w:val="24"/>
          <w:szCs w:val="24"/>
        </w:rPr>
        <w:t>zasobów innego podmiotu, przez W</w:t>
      </w:r>
      <w:r w:rsidRPr="00B83D85">
        <w:rPr>
          <w:rFonts w:ascii="Times New Roman" w:eastAsia="TimesNewRoman" w:hAnsi="Times New Roman" w:cs="Times New Roman"/>
          <w:sz w:val="24"/>
          <w:szCs w:val="24"/>
        </w:rPr>
        <w:t>ykonawcę, przy wykonywaniu zamówienia publicznego</w:t>
      </w:r>
      <w:r w:rsidR="009B4BC2" w:rsidRPr="00B83D85">
        <w:rPr>
          <w:rFonts w:ascii="Times New Roman" w:eastAsia="TimesNewRoman" w:hAnsi="Times New Roman" w:cs="Times New Roman"/>
          <w:sz w:val="24"/>
          <w:szCs w:val="24"/>
        </w:rPr>
        <w:t>,</w:t>
      </w:r>
    </w:p>
    <w:p w14:paraId="7BE6EF6C" w14:textId="77777777" w:rsidR="00CD1F00" w:rsidRPr="00B83D85" w:rsidRDefault="00CD1F00" w:rsidP="00B81AA6">
      <w:pPr>
        <w:pStyle w:val="Akapitzlist"/>
        <w:autoSpaceDE w:val="0"/>
        <w:autoSpaceDN w:val="0"/>
        <w:adjustRightInd w:val="0"/>
        <w:spacing w:after="200" w:line="264" w:lineRule="auto"/>
        <w:ind w:left="1418" w:hanging="851"/>
        <w:jc w:val="both"/>
        <w:rPr>
          <w:rFonts w:ascii="Times New Roman" w:hAnsi="Times New Roman" w:cs="Times New Roman"/>
          <w:sz w:val="24"/>
          <w:szCs w:val="24"/>
        </w:rPr>
      </w:pPr>
    </w:p>
    <w:p w14:paraId="657BFA6B" w14:textId="77777777" w:rsidR="00CD1F00" w:rsidRPr="00B83D85" w:rsidRDefault="00CD1F00" w:rsidP="00645C48">
      <w:pPr>
        <w:pStyle w:val="Akapitzlist"/>
        <w:numPr>
          <w:ilvl w:val="2"/>
          <w:numId w:val="34"/>
        </w:numPr>
        <w:autoSpaceDE w:val="0"/>
        <w:autoSpaceDN w:val="0"/>
        <w:adjustRightInd w:val="0"/>
        <w:spacing w:after="200" w:line="264" w:lineRule="auto"/>
        <w:ind w:left="1418" w:hanging="851"/>
        <w:jc w:val="both"/>
        <w:rPr>
          <w:rFonts w:ascii="Times New Roman" w:hAnsi="Times New Roman" w:cs="Times New Roman"/>
          <w:sz w:val="24"/>
          <w:szCs w:val="24"/>
        </w:rPr>
      </w:pPr>
      <w:r w:rsidRPr="00B83D85">
        <w:rPr>
          <w:rFonts w:ascii="Times New Roman" w:eastAsia="TimesNewRoman" w:hAnsi="Times New Roman" w:cs="Times New Roman"/>
          <w:sz w:val="24"/>
          <w:szCs w:val="24"/>
        </w:rPr>
        <w:t>zakres i okres udziału innego podmiotu przy wykonywaniu zamówienia publicznego</w:t>
      </w:r>
      <w:r w:rsidR="009B4BC2" w:rsidRPr="00B83D85">
        <w:rPr>
          <w:rFonts w:ascii="Times New Roman" w:eastAsia="TimesNewRoman" w:hAnsi="Times New Roman" w:cs="Times New Roman"/>
          <w:sz w:val="24"/>
          <w:szCs w:val="24"/>
        </w:rPr>
        <w:t>,</w:t>
      </w:r>
    </w:p>
    <w:p w14:paraId="6042C232" w14:textId="77777777" w:rsidR="00CD1F00" w:rsidRPr="00B83D85" w:rsidRDefault="00CD1F00" w:rsidP="00B81AA6">
      <w:pPr>
        <w:pStyle w:val="Akapitzlist"/>
        <w:autoSpaceDE w:val="0"/>
        <w:autoSpaceDN w:val="0"/>
        <w:adjustRightInd w:val="0"/>
        <w:spacing w:after="200" w:line="264" w:lineRule="auto"/>
        <w:ind w:left="1418" w:hanging="851"/>
        <w:jc w:val="both"/>
        <w:rPr>
          <w:rFonts w:ascii="Times New Roman" w:hAnsi="Times New Roman" w:cs="Times New Roman"/>
          <w:sz w:val="24"/>
          <w:szCs w:val="24"/>
        </w:rPr>
      </w:pPr>
    </w:p>
    <w:p w14:paraId="7C20E482" w14:textId="77777777" w:rsidR="00CD1F00" w:rsidRPr="00B83D85" w:rsidRDefault="00CD1F00" w:rsidP="00645C48">
      <w:pPr>
        <w:pStyle w:val="Akapitzlist"/>
        <w:numPr>
          <w:ilvl w:val="2"/>
          <w:numId w:val="34"/>
        </w:numPr>
        <w:autoSpaceDE w:val="0"/>
        <w:autoSpaceDN w:val="0"/>
        <w:adjustRightInd w:val="0"/>
        <w:spacing w:after="200" w:line="264" w:lineRule="auto"/>
        <w:ind w:left="1418" w:hanging="851"/>
        <w:jc w:val="both"/>
        <w:rPr>
          <w:rFonts w:ascii="Times New Roman" w:hAnsi="Times New Roman" w:cs="Times New Roman"/>
          <w:sz w:val="24"/>
          <w:szCs w:val="24"/>
        </w:rPr>
      </w:pPr>
      <w:r w:rsidRPr="00B83D85">
        <w:rPr>
          <w:rFonts w:ascii="Times New Roman" w:eastAsia="TimesNewRoman" w:hAnsi="Times New Roman" w:cs="Times New Roman"/>
          <w:sz w:val="24"/>
          <w:szCs w:val="24"/>
        </w:rPr>
        <w:t>czy po</w:t>
      </w:r>
      <w:r w:rsidR="000A464F">
        <w:rPr>
          <w:rFonts w:ascii="Times New Roman" w:eastAsia="TimesNewRoman" w:hAnsi="Times New Roman" w:cs="Times New Roman"/>
          <w:sz w:val="24"/>
          <w:szCs w:val="24"/>
        </w:rPr>
        <w:t>dmiot, na zdolnościach którego W</w:t>
      </w:r>
      <w:r w:rsidRPr="00B83D85">
        <w:rPr>
          <w:rFonts w:ascii="Times New Roman" w:eastAsia="TimesNewRoman" w:hAnsi="Times New Roman" w:cs="Times New Roman"/>
          <w:sz w:val="24"/>
          <w:szCs w:val="24"/>
        </w:rPr>
        <w:t>ykonawca polega w odniesieniu do warunków udziału w postępowaniu dotyczących wykształcenia, kwalifikacji zawodowych lub doświadczenia, zrealizuje roboty budowlane lub usługi, których wskazane zdolności dotyczą.</w:t>
      </w:r>
    </w:p>
    <w:p w14:paraId="14EB4218" w14:textId="77777777" w:rsidR="00CD1F00" w:rsidRPr="00B83D85" w:rsidRDefault="000A464F" w:rsidP="00310A73">
      <w:pPr>
        <w:autoSpaceDE w:val="0"/>
        <w:autoSpaceDN w:val="0"/>
        <w:adjustRightInd w:val="0"/>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Zamawiający żąda od W</w:t>
      </w:r>
      <w:r w:rsidR="00CD1F00" w:rsidRPr="00B83D85">
        <w:rPr>
          <w:rFonts w:ascii="Times New Roman" w:eastAsia="TimesNewRoman" w:hAnsi="Times New Roman" w:cs="Times New Roman"/>
          <w:sz w:val="24"/>
          <w:szCs w:val="24"/>
        </w:rPr>
        <w:t xml:space="preserve">ykonawcy, który polega na zdolnościach lub sytuacji innych podmiotów na zasadach określonych w art. 22a ustawy, przedstawienia w odniesieniu do tych podmiotów dokumentów wymienionych w </w:t>
      </w:r>
      <w:r w:rsidR="00D20575" w:rsidRPr="00B83D85">
        <w:rPr>
          <w:rFonts w:ascii="Times New Roman" w:eastAsia="TimesNewRoman" w:hAnsi="Times New Roman" w:cs="Times New Roman"/>
          <w:b/>
          <w:sz w:val="24"/>
          <w:szCs w:val="24"/>
        </w:rPr>
        <w:t>pkt 4.3</w:t>
      </w:r>
      <w:r w:rsidR="00CD1F00" w:rsidRPr="00B83D85">
        <w:rPr>
          <w:rFonts w:ascii="Times New Roman" w:eastAsia="TimesNewRoman" w:hAnsi="Times New Roman" w:cs="Times New Roman"/>
          <w:b/>
          <w:sz w:val="24"/>
          <w:szCs w:val="24"/>
        </w:rPr>
        <w:t>.</w:t>
      </w:r>
    </w:p>
    <w:p w14:paraId="205357BB" w14:textId="77777777" w:rsidR="00CD1F00" w:rsidRPr="00B83D85" w:rsidRDefault="00CD1F00" w:rsidP="00310A73">
      <w:pPr>
        <w:autoSpaceDE w:val="0"/>
        <w:autoSpaceDN w:val="0"/>
        <w:adjustRightInd w:val="0"/>
        <w:jc w:val="both"/>
        <w:rPr>
          <w:rFonts w:ascii="Times New Roman" w:eastAsia="TimesNewRoman" w:hAnsi="Times New Roman" w:cs="Times New Roman"/>
          <w:sz w:val="24"/>
          <w:szCs w:val="24"/>
        </w:rPr>
      </w:pPr>
    </w:p>
    <w:p w14:paraId="38595F93" w14:textId="77777777" w:rsidR="00CD1F00" w:rsidRPr="00B83D85" w:rsidRDefault="000A464F" w:rsidP="00310A73">
      <w:pPr>
        <w:autoSpaceDE w:val="0"/>
        <w:autoSpaceDN w:val="0"/>
        <w:adjustRightInd w:val="0"/>
        <w:jc w:val="both"/>
        <w:rPr>
          <w:rFonts w:ascii="Times New Roman" w:eastAsia="TimesNewRoman" w:hAnsi="Times New Roman" w:cs="Times New Roman"/>
          <w:sz w:val="24"/>
          <w:szCs w:val="24"/>
        </w:rPr>
      </w:pPr>
      <w:r>
        <w:rPr>
          <w:rFonts w:ascii="Times New Roman" w:eastAsia="TimesNewRoman" w:hAnsi="Times New Roman" w:cs="Times New Roman"/>
          <w:sz w:val="24"/>
          <w:szCs w:val="24"/>
        </w:rPr>
        <w:lastRenderedPageBreak/>
        <w:t>Zamawiający może żądać od W</w:t>
      </w:r>
      <w:r w:rsidR="00CD1F00" w:rsidRPr="00B83D85">
        <w:rPr>
          <w:rFonts w:ascii="Times New Roman" w:eastAsia="TimesNewRoman" w:hAnsi="Times New Roman" w:cs="Times New Roman"/>
          <w:sz w:val="24"/>
          <w:szCs w:val="24"/>
        </w:rPr>
        <w:t xml:space="preserve">ykonawcy przedstawienia dokumentów wymienionych w </w:t>
      </w:r>
      <w:r w:rsidR="00D20575" w:rsidRPr="00B83D85">
        <w:rPr>
          <w:rFonts w:ascii="Times New Roman" w:eastAsia="TimesNewRoman" w:hAnsi="Times New Roman" w:cs="Times New Roman"/>
          <w:b/>
          <w:sz w:val="24"/>
          <w:szCs w:val="24"/>
        </w:rPr>
        <w:t>pkt 4.3</w:t>
      </w:r>
      <w:r w:rsidR="00CD1F00" w:rsidRPr="00B83D85">
        <w:rPr>
          <w:rFonts w:ascii="Times New Roman" w:eastAsia="TimesNewRoman" w:hAnsi="Times New Roman" w:cs="Times New Roman"/>
          <w:b/>
          <w:sz w:val="24"/>
          <w:szCs w:val="24"/>
        </w:rPr>
        <w:t>.,</w:t>
      </w:r>
      <w:r w:rsidR="00CD1F00" w:rsidRPr="00B83D85">
        <w:rPr>
          <w:rFonts w:ascii="Times New Roman" w:eastAsia="TimesNewRoman" w:hAnsi="Times New Roman" w:cs="Times New Roman"/>
          <w:sz w:val="24"/>
          <w:szCs w:val="24"/>
        </w:rPr>
        <w:t xml:space="preserve"> dotyczących podwykonawcy, któremu zamierza powierzyć wykonanie części zamówienia, a który nie jest podmiotem, na któ</w:t>
      </w:r>
      <w:r>
        <w:rPr>
          <w:rFonts w:ascii="Times New Roman" w:eastAsia="TimesNewRoman" w:hAnsi="Times New Roman" w:cs="Times New Roman"/>
          <w:sz w:val="24"/>
          <w:szCs w:val="24"/>
        </w:rPr>
        <w:t>rego zdolnościach lub sytuacji W</w:t>
      </w:r>
      <w:r w:rsidR="00CD1F00" w:rsidRPr="00B83D85">
        <w:rPr>
          <w:rFonts w:ascii="Times New Roman" w:eastAsia="TimesNewRoman" w:hAnsi="Times New Roman" w:cs="Times New Roman"/>
          <w:sz w:val="24"/>
          <w:szCs w:val="24"/>
        </w:rPr>
        <w:t>ykonawca polega na zasadach określonych w art. 22a ustawy.</w:t>
      </w:r>
    </w:p>
    <w:p w14:paraId="57B45E8C" w14:textId="77777777" w:rsidR="00065B4E" w:rsidRPr="00B83D85" w:rsidRDefault="00065B4E" w:rsidP="00310A73">
      <w:pPr>
        <w:autoSpaceDE w:val="0"/>
        <w:autoSpaceDN w:val="0"/>
        <w:adjustRightInd w:val="0"/>
        <w:jc w:val="both"/>
        <w:rPr>
          <w:rFonts w:ascii="Times New Roman" w:eastAsia="TimesNewRoman" w:hAnsi="Times New Roman" w:cs="Times New Roman"/>
          <w:sz w:val="24"/>
          <w:szCs w:val="24"/>
        </w:rPr>
      </w:pPr>
    </w:p>
    <w:p w14:paraId="3D9BFA06" w14:textId="77777777" w:rsidR="00065B4E" w:rsidRPr="00B83D85" w:rsidRDefault="000A464F" w:rsidP="00645C48">
      <w:pPr>
        <w:pStyle w:val="Akapitzlist"/>
        <w:numPr>
          <w:ilvl w:val="1"/>
          <w:numId w:val="19"/>
        </w:numPr>
        <w:autoSpaceDE w:val="0"/>
        <w:autoSpaceDN w:val="0"/>
        <w:adjustRightInd w:val="0"/>
        <w:ind w:left="567" w:hanging="567"/>
        <w:jc w:val="both"/>
        <w:rPr>
          <w:rFonts w:ascii="Times New Roman" w:hAnsi="Times New Roman" w:cs="Times New Roman"/>
          <w:sz w:val="24"/>
          <w:szCs w:val="24"/>
        </w:rPr>
      </w:pPr>
      <w:r>
        <w:rPr>
          <w:rFonts w:ascii="Times New Roman" w:eastAsia="TimesNewRoman" w:hAnsi="Times New Roman" w:cs="Times New Roman"/>
          <w:sz w:val="24"/>
          <w:szCs w:val="24"/>
        </w:rPr>
        <w:t>W przypadku wskazania przez W</w:t>
      </w:r>
      <w:r w:rsidR="00065B4E" w:rsidRPr="00B83D85">
        <w:rPr>
          <w:rFonts w:ascii="Times New Roman" w:eastAsia="TimesNewRoman" w:hAnsi="Times New Roman" w:cs="Times New Roman"/>
          <w:sz w:val="24"/>
          <w:szCs w:val="24"/>
        </w:rPr>
        <w:t xml:space="preserve">ykonawcę dostępności oświadczeń lub dokumentów, o których mowa w </w:t>
      </w:r>
      <w:r w:rsidR="00717270" w:rsidRPr="00B83D85">
        <w:rPr>
          <w:rFonts w:ascii="Times New Roman" w:eastAsia="TimesNewRoman" w:hAnsi="Times New Roman" w:cs="Times New Roman"/>
          <w:b/>
          <w:sz w:val="24"/>
          <w:szCs w:val="24"/>
        </w:rPr>
        <w:t>pkt 4.2., 4.3., 4.4</w:t>
      </w:r>
      <w:r w:rsidR="00717270" w:rsidRPr="00B83D85">
        <w:rPr>
          <w:rFonts w:ascii="Times New Roman" w:eastAsia="TimesNewRoman" w:hAnsi="Times New Roman" w:cs="Times New Roman"/>
          <w:sz w:val="24"/>
          <w:szCs w:val="24"/>
        </w:rPr>
        <w:t>.</w:t>
      </w:r>
      <w:r w:rsidR="00065B4E" w:rsidRPr="00B83D85">
        <w:rPr>
          <w:rFonts w:ascii="Times New Roman" w:eastAsia="TimesNewRoman" w:hAnsi="Times New Roman" w:cs="Times New Roman"/>
          <w:sz w:val="24"/>
          <w:szCs w:val="24"/>
        </w:rPr>
        <w:t>, w formie elektronicznej pod określonymi adresami internetowymi ogólnodostępnych i bezpłatnych baz danych,</w:t>
      </w:r>
      <w:r w:rsidR="00D95EEF">
        <w:rPr>
          <w:rFonts w:ascii="Times New Roman" w:eastAsia="TimesNewRoman" w:hAnsi="Times New Roman" w:cs="Times New Roman"/>
          <w:sz w:val="24"/>
          <w:szCs w:val="24"/>
        </w:rPr>
        <w:t xml:space="preserve"> </w:t>
      </w:r>
      <w:r w:rsidR="001929F9">
        <w:rPr>
          <w:rFonts w:ascii="Times New Roman" w:eastAsia="TimesNewRoman" w:hAnsi="Times New Roman" w:cs="Times New Roman"/>
          <w:sz w:val="24"/>
          <w:szCs w:val="24"/>
        </w:rPr>
        <w:t>Z</w:t>
      </w:r>
      <w:r w:rsidR="00065B4E" w:rsidRPr="00B83D85">
        <w:rPr>
          <w:rFonts w:ascii="Times New Roman" w:eastAsia="TimesNewRoman" w:hAnsi="Times New Roman" w:cs="Times New Roman"/>
          <w:sz w:val="24"/>
          <w:szCs w:val="24"/>
        </w:rPr>
        <w:t xml:space="preserve">amawiający pobiera samodzielnie z </w:t>
      </w:r>
      <w:r>
        <w:rPr>
          <w:rFonts w:ascii="Times New Roman" w:eastAsia="TimesNewRoman" w:hAnsi="Times New Roman" w:cs="Times New Roman"/>
          <w:sz w:val="24"/>
          <w:szCs w:val="24"/>
        </w:rPr>
        <w:t>tych baz danych wskazane przez W</w:t>
      </w:r>
      <w:r w:rsidR="00065B4E" w:rsidRPr="00B83D85">
        <w:rPr>
          <w:rFonts w:ascii="Times New Roman" w:eastAsia="TimesNewRoman" w:hAnsi="Times New Roman" w:cs="Times New Roman"/>
          <w:sz w:val="24"/>
          <w:szCs w:val="24"/>
        </w:rPr>
        <w:t>ykonawcę oświadczenia lub dokumenty.</w:t>
      </w:r>
    </w:p>
    <w:p w14:paraId="23D397DD" w14:textId="77777777" w:rsidR="00717270" w:rsidRPr="00B83D85" w:rsidRDefault="00717270" w:rsidP="00310A73">
      <w:pPr>
        <w:autoSpaceDE w:val="0"/>
        <w:autoSpaceDN w:val="0"/>
        <w:adjustRightInd w:val="0"/>
        <w:jc w:val="both"/>
        <w:rPr>
          <w:rFonts w:ascii="Times New Roman" w:hAnsi="Times New Roman" w:cs="Times New Roman"/>
          <w:sz w:val="24"/>
          <w:szCs w:val="24"/>
        </w:rPr>
      </w:pPr>
    </w:p>
    <w:p w14:paraId="0775D168" w14:textId="77777777" w:rsidR="00717270" w:rsidRPr="00B83D85" w:rsidRDefault="000A464F" w:rsidP="00310A73">
      <w:pPr>
        <w:autoSpaceDE w:val="0"/>
        <w:autoSpaceDN w:val="0"/>
        <w:adjustRightInd w:val="0"/>
        <w:jc w:val="both"/>
        <w:rPr>
          <w:rFonts w:ascii="Times New Roman" w:eastAsia="TimesNewRoman" w:hAnsi="Times New Roman" w:cs="Times New Roman"/>
          <w:sz w:val="24"/>
          <w:szCs w:val="24"/>
        </w:rPr>
      </w:pPr>
      <w:r w:rsidRPr="004D673D">
        <w:rPr>
          <w:rFonts w:ascii="Times New Roman" w:eastAsia="TimesNewRoman" w:hAnsi="Times New Roman" w:cs="Times New Roman"/>
          <w:sz w:val="24"/>
          <w:szCs w:val="24"/>
        </w:rPr>
        <w:t>W przypadku wskazania przez W</w:t>
      </w:r>
      <w:r w:rsidR="00717270" w:rsidRPr="004D673D">
        <w:rPr>
          <w:rFonts w:ascii="Times New Roman" w:eastAsia="TimesNewRoman" w:hAnsi="Times New Roman" w:cs="Times New Roman"/>
          <w:sz w:val="24"/>
          <w:szCs w:val="24"/>
        </w:rPr>
        <w:t xml:space="preserve">ykonawcę oświadczeń lub dokumentów, o których mowa w </w:t>
      </w:r>
      <w:r w:rsidR="00717270" w:rsidRPr="004D673D">
        <w:rPr>
          <w:rFonts w:ascii="Times New Roman" w:eastAsia="TimesNewRoman" w:hAnsi="Times New Roman" w:cs="Times New Roman"/>
          <w:b/>
          <w:sz w:val="24"/>
          <w:szCs w:val="24"/>
        </w:rPr>
        <w:t>pkt 4.2</w:t>
      </w:r>
      <w:r w:rsidR="00717270" w:rsidRPr="004D673D">
        <w:rPr>
          <w:rFonts w:ascii="Times New Roman" w:eastAsia="TimesNewRoman" w:hAnsi="Times New Roman" w:cs="Times New Roman"/>
          <w:sz w:val="24"/>
          <w:szCs w:val="24"/>
        </w:rPr>
        <w:t xml:space="preserve">., </w:t>
      </w:r>
      <w:r w:rsidR="00717270" w:rsidRPr="004D673D">
        <w:rPr>
          <w:rFonts w:ascii="Times New Roman" w:eastAsia="TimesNewRoman" w:hAnsi="Times New Roman" w:cs="Times New Roman"/>
          <w:b/>
          <w:sz w:val="24"/>
          <w:szCs w:val="24"/>
        </w:rPr>
        <w:t>4.3., 4.4</w:t>
      </w:r>
      <w:r w:rsidR="00717270" w:rsidRPr="004D673D">
        <w:rPr>
          <w:rFonts w:ascii="Times New Roman" w:eastAsia="TimesNewRoman" w:hAnsi="Times New Roman" w:cs="Times New Roman"/>
          <w:sz w:val="24"/>
          <w:szCs w:val="24"/>
        </w:rPr>
        <w:t>. k</w:t>
      </w:r>
      <w:r w:rsidR="001929F9" w:rsidRPr="004D673D">
        <w:rPr>
          <w:rFonts w:ascii="Times New Roman" w:eastAsia="TimesNewRoman" w:hAnsi="Times New Roman" w:cs="Times New Roman"/>
          <w:sz w:val="24"/>
          <w:szCs w:val="24"/>
        </w:rPr>
        <w:t>tóre znajdują się w posiadaniu Z</w:t>
      </w:r>
      <w:r w:rsidR="00717270" w:rsidRPr="004D673D">
        <w:rPr>
          <w:rFonts w:ascii="Times New Roman" w:eastAsia="TimesNewRoman" w:hAnsi="Times New Roman" w:cs="Times New Roman"/>
          <w:sz w:val="24"/>
          <w:szCs w:val="24"/>
        </w:rPr>
        <w:t>amawiającego, w szczególności oświadczeń lub doku</w:t>
      </w:r>
      <w:r w:rsidR="001929F9" w:rsidRPr="004D673D">
        <w:rPr>
          <w:rFonts w:ascii="Times New Roman" w:eastAsia="TimesNewRoman" w:hAnsi="Times New Roman" w:cs="Times New Roman"/>
          <w:sz w:val="24"/>
          <w:szCs w:val="24"/>
        </w:rPr>
        <w:t>mentów przechowywanych przez Z</w:t>
      </w:r>
      <w:r w:rsidR="00717270" w:rsidRPr="004D673D">
        <w:rPr>
          <w:rFonts w:ascii="Times New Roman" w:eastAsia="TimesNewRoman" w:hAnsi="Times New Roman" w:cs="Times New Roman"/>
          <w:sz w:val="24"/>
          <w:szCs w:val="24"/>
        </w:rPr>
        <w:t>amawiającego zgodnie z art. 97 ust. 1 ustawy</w:t>
      </w:r>
      <w:r w:rsidR="005F299E" w:rsidRPr="004D673D">
        <w:rPr>
          <w:rFonts w:ascii="Times New Roman" w:eastAsia="TimesNewRoman" w:hAnsi="Times New Roman" w:cs="Times New Roman"/>
          <w:sz w:val="24"/>
          <w:szCs w:val="24"/>
        </w:rPr>
        <w:t xml:space="preserve"> Pzp</w:t>
      </w:r>
      <w:r w:rsidR="001929F9" w:rsidRPr="004D673D">
        <w:rPr>
          <w:rFonts w:ascii="Times New Roman" w:eastAsia="TimesNewRoman" w:hAnsi="Times New Roman" w:cs="Times New Roman"/>
          <w:sz w:val="24"/>
          <w:szCs w:val="24"/>
        </w:rPr>
        <w:t>, Z</w:t>
      </w:r>
      <w:r w:rsidR="00717270" w:rsidRPr="004D673D">
        <w:rPr>
          <w:rFonts w:ascii="Times New Roman" w:eastAsia="TimesNewRoman" w:hAnsi="Times New Roman" w:cs="Times New Roman"/>
          <w:sz w:val="24"/>
          <w:szCs w:val="24"/>
        </w:rPr>
        <w:t>amawiający w celu potwierdzenia okoliczności, o których mowa w art. 25 ust. 1 pkt 1 i 3 ustawy</w:t>
      </w:r>
      <w:r w:rsidR="00FC24D8" w:rsidRPr="004D673D">
        <w:rPr>
          <w:rFonts w:ascii="Times New Roman" w:eastAsia="TimesNewRoman" w:hAnsi="Times New Roman" w:cs="Times New Roman"/>
          <w:sz w:val="24"/>
          <w:szCs w:val="24"/>
        </w:rPr>
        <w:t xml:space="preserve"> Pzp</w:t>
      </w:r>
      <w:r w:rsidR="00717270" w:rsidRPr="004D673D">
        <w:rPr>
          <w:rFonts w:ascii="Times New Roman" w:eastAsia="TimesNewRoman" w:hAnsi="Times New Roman" w:cs="Times New Roman"/>
          <w:sz w:val="24"/>
          <w:szCs w:val="24"/>
        </w:rPr>
        <w:t>, korzysta z posiadanych oświadczeń lub dokumentów, o ile są one aktualne.</w:t>
      </w:r>
    </w:p>
    <w:p w14:paraId="4DEF2745" w14:textId="77777777" w:rsidR="00717270" w:rsidRPr="00B83D85" w:rsidRDefault="00717270" w:rsidP="00310A73">
      <w:pPr>
        <w:autoSpaceDE w:val="0"/>
        <w:autoSpaceDN w:val="0"/>
        <w:adjustRightInd w:val="0"/>
        <w:jc w:val="both"/>
        <w:rPr>
          <w:rFonts w:ascii="Times New Roman" w:eastAsia="TimesNewRoman" w:hAnsi="Times New Roman" w:cs="Times New Roman"/>
          <w:sz w:val="24"/>
          <w:szCs w:val="24"/>
        </w:rPr>
      </w:pPr>
    </w:p>
    <w:p w14:paraId="6AC26D83" w14:textId="77777777" w:rsidR="005C6F51" w:rsidRPr="00B83D85" w:rsidRDefault="005C6F51" w:rsidP="00645C48">
      <w:pPr>
        <w:pStyle w:val="Akapitzlist"/>
        <w:numPr>
          <w:ilvl w:val="1"/>
          <w:numId w:val="20"/>
        </w:numPr>
        <w:autoSpaceDE w:val="0"/>
        <w:autoSpaceDN w:val="0"/>
        <w:adjustRightInd w:val="0"/>
        <w:ind w:left="567" w:hanging="567"/>
        <w:jc w:val="both"/>
        <w:rPr>
          <w:rFonts w:ascii="Times New Roman" w:hAnsi="Times New Roman" w:cs="Times New Roman"/>
          <w:sz w:val="24"/>
          <w:szCs w:val="24"/>
        </w:rPr>
      </w:pPr>
      <w:r w:rsidRPr="00B83D85">
        <w:rPr>
          <w:rFonts w:ascii="Times New Roman" w:eastAsia="TimesNewRoman" w:hAnsi="Times New Roman" w:cs="Times New Roman"/>
          <w:sz w:val="24"/>
          <w:szCs w:val="24"/>
        </w:rPr>
        <w:t>Wykonawca wpisany do ur</w:t>
      </w:r>
      <w:r w:rsidR="000A464F">
        <w:rPr>
          <w:rFonts w:ascii="Times New Roman" w:eastAsia="TimesNewRoman" w:hAnsi="Times New Roman" w:cs="Times New Roman"/>
          <w:sz w:val="24"/>
          <w:szCs w:val="24"/>
        </w:rPr>
        <w:t>zędowego wykazu zatwierdzonych Wykonawców lub W</w:t>
      </w:r>
      <w:r w:rsidRPr="00B83D85">
        <w:rPr>
          <w:rFonts w:ascii="Times New Roman" w:eastAsia="TimesNewRoman" w:hAnsi="Times New Roman" w:cs="Times New Roman"/>
          <w:sz w:val="24"/>
          <w:szCs w:val="24"/>
        </w:rPr>
        <w:t>ykonawca certyfikowany przez jednostki certyfikujące spełniające wymogi europejskich norm certyfikacji może złożyć zaświadczenie o wpisie do urzędowego wykazu wydane przez właściwy organ lub certyfikat wydany przez właściwą jednostkę</w:t>
      </w:r>
      <w:r w:rsidR="000A464F">
        <w:rPr>
          <w:rFonts w:ascii="Times New Roman" w:eastAsia="TimesNewRoman" w:hAnsi="Times New Roman" w:cs="Times New Roman"/>
          <w:sz w:val="24"/>
          <w:szCs w:val="24"/>
        </w:rPr>
        <w:t xml:space="preserve"> certyfikującą kraju, w którym W</w:t>
      </w:r>
      <w:r w:rsidRPr="00B83D85">
        <w:rPr>
          <w:rFonts w:ascii="Times New Roman" w:eastAsia="TimesNewRoman" w:hAnsi="Times New Roman" w:cs="Times New Roman"/>
          <w:sz w:val="24"/>
          <w:szCs w:val="24"/>
        </w:rPr>
        <w:t xml:space="preserve">ykonawca ten ma siedzibę lub miejsce zamieszkania, wskazujące na dokumenty stanowiące podstawę wpisu lub uzyskania certyfikacji, w miejsce odpowiednich dokumentów wymienionych w </w:t>
      </w:r>
      <w:r w:rsidRPr="00B83D85">
        <w:rPr>
          <w:rFonts w:ascii="Times New Roman" w:eastAsia="TimesNewRoman" w:hAnsi="Times New Roman" w:cs="Times New Roman"/>
          <w:b/>
          <w:sz w:val="24"/>
          <w:szCs w:val="24"/>
        </w:rPr>
        <w:t>pkt 4.2., 4.3.</w:t>
      </w:r>
    </w:p>
    <w:p w14:paraId="3FF02690" w14:textId="77777777" w:rsidR="00CD1F00" w:rsidRPr="00B83D85" w:rsidRDefault="00CD1F00" w:rsidP="00310A73">
      <w:pPr>
        <w:autoSpaceDE w:val="0"/>
        <w:autoSpaceDN w:val="0"/>
        <w:adjustRightInd w:val="0"/>
        <w:spacing w:after="200" w:line="264" w:lineRule="auto"/>
        <w:jc w:val="both"/>
        <w:rPr>
          <w:rFonts w:ascii="Times New Roman" w:hAnsi="Times New Roman" w:cs="Times New Roman"/>
          <w:sz w:val="24"/>
          <w:szCs w:val="24"/>
        </w:rPr>
      </w:pPr>
    </w:p>
    <w:p w14:paraId="7B043255" w14:textId="77777777" w:rsidR="0072491F" w:rsidRDefault="00ED0D39" w:rsidP="004F5ED0">
      <w:pPr>
        <w:pStyle w:val="Akapitzlist"/>
        <w:numPr>
          <w:ilvl w:val="1"/>
          <w:numId w:val="21"/>
        </w:numPr>
        <w:autoSpaceDE w:val="0"/>
        <w:autoSpaceDN w:val="0"/>
        <w:adjustRightInd w:val="0"/>
        <w:spacing w:after="200" w:line="264" w:lineRule="auto"/>
        <w:ind w:left="567" w:hanging="567"/>
        <w:jc w:val="both"/>
        <w:rPr>
          <w:rFonts w:ascii="Times New Roman" w:hAnsi="Times New Roman" w:cs="Times New Roman"/>
          <w:sz w:val="24"/>
          <w:szCs w:val="24"/>
        </w:rPr>
      </w:pPr>
      <w:r w:rsidRPr="00B83D85">
        <w:rPr>
          <w:rFonts w:ascii="Times New Roman" w:hAnsi="Times New Roman" w:cs="Times New Roman"/>
          <w:sz w:val="24"/>
          <w:szCs w:val="24"/>
        </w:rPr>
        <w:t xml:space="preserve">Wykonawca, który podlega wykluczeniu na podstawie </w:t>
      </w:r>
      <w:r w:rsidR="00F0770E" w:rsidRPr="00B83D85">
        <w:rPr>
          <w:rFonts w:ascii="Times New Roman" w:hAnsi="Times New Roman" w:cs="Times New Roman"/>
          <w:sz w:val="24"/>
          <w:szCs w:val="24"/>
        </w:rPr>
        <w:t xml:space="preserve">art. 24 </w:t>
      </w:r>
      <w:r w:rsidRPr="00B83D85">
        <w:rPr>
          <w:rFonts w:ascii="Times New Roman" w:hAnsi="Times New Roman" w:cs="Times New Roman"/>
          <w:sz w:val="24"/>
          <w:szCs w:val="24"/>
        </w:rPr>
        <w:t>ust. 1 pkt 13 i 14 oraz 16-20 lub ust. 5</w:t>
      </w:r>
      <w:r w:rsidR="005F299E" w:rsidRPr="00B83D85">
        <w:rPr>
          <w:rFonts w:ascii="Times New Roman" w:hAnsi="Times New Roman" w:cs="Times New Roman"/>
          <w:sz w:val="24"/>
          <w:szCs w:val="24"/>
        </w:rPr>
        <w:t xml:space="preserve"> ustawy Pzp</w:t>
      </w:r>
      <w:r w:rsidRPr="00B83D85">
        <w:rPr>
          <w:rFonts w:ascii="Times New Roman" w:hAnsi="Times New Roman" w:cs="Times New Roman"/>
          <w:sz w:val="24"/>
          <w:szCs w:val="24"/>
        </w:rPr>
        <w:t>, może przedstawić dowody na to, że podjęte przez niego środki</w:t>
      </w:r>
      <w:r w:rsidR="001211ED">
        <w:rPr>
          <w:rFonts w:ascii="Times New Roman" w:hAnsi="Times New Roman" w:cs="Times New Roman"/>
          <w:sz w:val="24"/>
          <w:szCs w:val="24"/>
        </w:rPr>
        <w:t xml:space="preserve"> są wystarczające do wykazania jego rzetelności, w szczególności udowodnić </w:t>
      </w:r>
      <w:r w:rsidRPr="00B83D85">
        <w:rPr>
          <w:rFonts w:ascii="Times New Roman" w:hAnsi="Times New Roman" w:cs="Times New Roman"/>
          <w:sz w:val="24"/>
          <w:szCs w:val="24"/>
        </w:rPr>
        <w:t>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w:t>
      </w:r>
      <w:r w:rsidR="000A464F">
        <w:rPr>
          <w:rFonts w:ascii="Times New Roman" w:hAnsi="Times New Roman" w:cs="Times New Roman"/>
          <w:sz w:val="24"/>
          <w:szCs w:val="24"/>
        </w:rPr>
        <w:t>b nieprawidłowemu postępowaniu W</w:t>
      </w:r>
      <w:r w:rsidRPr="00B83D85">
        <w:rPr>
          <w:rFonts w:ascii="Times New Roman" w:hAnsi="Times New Roman" w:cs="Times New Roman"/>
          <w:sz w:val="24"/>
          <w:szCs w:val="24"/>
        </w:rPr>
        <w:t>ykonawcy. Zapisu zdania pierwszego nie</w:t>
      </w:r>
      <w:r w:rsidR="00143EE0">
        <w:rPr>
          <w:rFonts w:ascii="Times New Roman" w:hAnsi="Times New Roman" w:cs="Times New Roman"/>
          <w:sz w:val="24"/>
          <w:szCs w:val="24"/>
        </w:rPr>
        <w:t xml:space="preserve"> stosuje</w:t>
      </w:r>
      <w:r w:rsidR="00B17291">
        <w:rPr>
          <w:rFonts w:ascii="Times New Roman" w:hAnsi="Times New Roman" w:cs="Times New Roman"/>
          <w:sz w:val="24"/>
          <w:szCs w:val="24"/>
        </w:rPr>
        <w:t xml:space="preserve"> się,</w:t>
      </w:r>
      <w:r w:rsidR="000A464F">
        <w:rPr>
          <w:rFonts w:ascii="Times New Roman" w:hAnsi="Times New Roman" w:cs="Times New Roman"/>
          <w:sz w:val="24"/>
          <w:szCs w:val="24"/>
        </w:rPr>
        <w:t xml:space="preserve"> jeżeli  wobec  W</w:t>
      </w:r>
      <w:r w:rsidRPr="00B83D85">
        <w:rPr>
          <w:rFonts w:ascii="Times New Roman" w:hAnsi="Times New Roman" w:cs="Times New Roman"/>
          <w:sz w:val="24"/>
          <w:szCs w:val="24"/>
        </w:rPr>
        <w:t>ykonawcy,  będącego  podmiotem    zbiorowym,    orzeczono prawomocnym wyrokiem sądu zakaz ubiegania się o udzielenie zamówienia oraz nie upłynął określony w tym wyroku okres obowiązywania tego zakazu.</w:t>
      </w:r>
    </w:p>
    <w:p w14:paraId="6B0BE6C7" w14:textId="77777777" w:rsidR="004F5ED0" w:rsidRPr="004F5ED0" w:rsidRDefault="004F5ED0" w:rsidP="004F5ED0">
      <w:pPr>
        <w:pStyle w:val="Akapitzlist"/>
        <w:autoSpaceDE w:val="0"/>
        <w:autoSpaceDN w:val="0"/>
        <w:adjustRightInd w:val="0"/>
        <w:spacing w:after="200" w:line="264" w:lineRule="auto"/>
        <w:ind w:left="567"/>
        <w:jc w:val="both"/>
        <w:rPr>
          <w:rFonts w:ascii="Times New Roman" w:hAnsi="Times New Roman" w:cs="Times New Roman"/>
          <w:sz w:val="24"/>
          <w:szCs w:val="24"/>
        </w:rPr>
      </w:pPr>
    </w:p>
    <w:p w14:paraId="42A162E5" w14:textId="77777777" w:rsidR="009E486E" w:rsidRPr="00B83D85" w:rsidRDefault="009E486E" w:rsidP="00645C48">
      <w:pPr>
        <w:pStyle w:val="Akapitzlist"/>
        <w:numPr>
          <w:ilvl w:val="1"/>
          <w:numId w:val="16"/>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Komplet</w:t>
      </w:r>
      <w:r w:rsidR="0064517B" w:rsidRPr="00B83D85">
        <w:rPr>
          <w:rFonts w:ascii="Times New Roman" w:hAnsi="Times New Roman" w:cs="Times New Roman"/>
          <w:sz w:val="24"/>
          <w:szCs w:val="24"/>
        </w:rPr>
        <w:t>n</w:t>
      </w:r>
      <w:r w:rsidRPr="00B83D85">
        <w:rPr>
          <w:rFonts w:ascii="Times New Roman" w:hAnsi="Times New Roman" w:cs="Times New Roman"/>
          <w:sz w:val="24"/>
          <w:szCs w:val="24"/>
        </w:rPr>
        <w:t xml:space="preserve">a oferta musi zawierać: </w:t>
      </w:r>
    </w:p>
    <w:p w14:paraId="445BB5BF" w14:textId="77777777" w:rsidR="00947983" w:rsidRPr="00947983" w:rsidRDefault="00947983" w:rsidP="00947983">
      <w:pPr>
        <w:pStyle w:val="Akapitzlist"/>
        <w:autoSpaceDE w:val="0"/>
        <w:autoSpaceDN w:val="0"/>
        <w:adjustRightInd w:val="0"/>
        <w:spacing w:after="200" w:line="264" w:lineRule="auto"/>
        <w:ind w:left="1276"/>
        <w:jc w:val="both"/>
        <w:rPr>
          <w:rFonts w:ascii="Times New Roman" w:hAnsi="Times New Roman" w:cs="Times New Roman"/>
          <w:sz w:val="24"/>
          <w:szCs w:val="24"/>
        </w:rPr>
      </w:pPr>
    </w:p>
    <w:p w14:paraId="0D582FF7" w14:textId="19FB68CA" w:rsidR="009E486E" w:rsidRPr="00B50884" w:rsidRDefault="009E486E" w:rsidP="00645C48">
      <w:pPr>
        <w:pStyle w:val="Akapitzlist"/>
        <w:numPr>
          <w:ilvl w:val="2"/>
          <w:numId w:val="27"/>
        </w:numPr>
        <w:autoSpaceDE w:val="0"/>
        <w:autoSpaceDN w:val="0"/>
        <w:adjustRightInd w:val="0"/>
        <w:spacing w:after="120" w:line="264" w:lineRule="auto"/>
        <w:ind w:left="1276" w:hanging="709"/>
        <w:contextualSpacing w:val="0"/>
        <w:jc w:val="both"/>
        <w:rPr>
          <w:rFonts w:ascii="Times New Roman" w:hAnsi="Times New Roman" w:cs="Times New Roman"/>
          <w:sz w:val="24"/>
          <w:szCs w:val="24"/>
        </w:rPr>
      </w:pPr>
      <w:r w:rsidRPr="00B83D85">
        <w:rPr>
          <w:rFonts w:ascii="Times New Roman" w:hAnsi="Times New Roman" w:cs="Times New Roman"/>
          <w:sz w:val="24"/>
          <w:szCs w:val="24"/>
        </w:rPr>
        <w:t>Wypełniony i podpisany przez Wykonawcę f</w:t>
      </w:r>
      <w:r w:rsidR="00E7651A" w:rsidRPr="00B83D85">
        <w:rPr>
          <w:rFonts w:ascii="Times New Roman" w:hAnsi="Times New Roman" w:cs="Times New Roman"/>
          <w:sz w:val="24"/>
          <w:szCs w:val="24"/>
        </w:rPr>
        <w:t xml:space="preserve">ormularz oferty – </w:t>
      </w:r>
      <w:r w:rsidR="00721B2A">
        <w:rPr>
          <w:rFonts w:ascii="Times New Roman" w:hAnsi="Times New Roman" w:cs="Times New Roman"/>
          <w:b/>
          <w:sz w:val="24"/>
          <w:szCs w:val="24"/>
        </w:rPr>
        <w:t>Z</w:t>
      </w:r>
      <w:r w:rsidR="00E7651A" w:rsidRPr="00B83D85">
        <w:rPr>
          <w:rFonts w:ascii="Times New Roman" w:hAnsi="Times New Roman" w:cs="Times New Roman"/>
          <w:b/>
          <w:sz w:val="24"/>
          <w:szCs w:val="24"/>
        </w:rPr>
        <w:t xml:space="preserve">ałącznik nr </w:t>
      </w:r>
      <w:r w:rsidR="004703B3">
        <w:rPr>
          <w:rFonts w:ascii="Times New Roman" w:hAnsi="Times New Roman" w:cs="Times New Roman"/>
          <w:b/>
          <w:sz w:val="24"/>
          <w:szCs w:val="24"/>
        </w:rPr>
        <w:t>3</w:t>
      </w:r>
      <w:r w:rsidR="00150DDE">
        <w:rPr>
          <w:rFonts w:ascii="Times New Roman" w:hAnsi="Times New Roman" w:cs="Times New Roman"/>
          <w:b/>
          <w:sz w:val="24"/>
          <w:szCs w:val="24"/>
        </w:rPr>
        <w:t>A i 3B</w:t>
      </w:r>
      <w:r w:rsidR="00AD011F">
        <w:rPr>
          <w:rFonts w:ascii="Times New Roman" w:hAnsi="Times New Roman" w:cs="Times New Roman"/>
          <w:b/>
          <w:sz w:val="24"/>
          <w:szCs w:val="24"/>
        </w:rPr>
        <w:t xml:space="preserve"> </w:t>
      </w:r>
      <w:r w:rsidRPr="00B83D85">
        <w:rPr>
          <w:rFonts w:ascii="Times New Roman" w:hAnsi="Times New Roman" w:cs="Times New Roman"/>
          <w:b/>
          <w:sz w:val="24"/>
          <w:szCs w:val="24"/>
        </w:rPr>
        <w:t>do SIWZ</w:t>
      </w:r>
      <w:r w:rsidR="00AA5427" w:rsidRPr="00B83D85">
        <w:rPr>
          <w:rFonts w:ascii="Times New Roman" w:hAnsi="Times New Roman" w:cs="Times New Roman"/>
          <w:b/>
          <w:sz w:val="24"/>
          <w:szCs w:val="24"/>
        </w:rPr>
        <w:t>,</w:t>
      </w:r>
    </w:p>
    <w:p w14:paraId="0B34C677" w14:textId="77777777" w:rsidR="006C172D" w:rsidRDefault="00B50884" w:rsidP="006C172D">
      <w:pPr>
        <w:pStyle w:val="Akapitzlist"/>
        <w:numPr>
          <w:ilvl w:val="2"/>
          <w:numId w:val="27"/>
        </w:numPr>
        <w:spacing w:after="120"/>
        <w:ind w:left="1276" w:hanging="709"/>
        <w:rPr>
          <w:rFonts w:ascii="Times New Roman" w:hAnsi="Times New Roman" w:cs="Times New Roman"/>
          <w:b/>
          <w:sz w:val="24"/>
          <w:szCs w:val="24"/>
        </w:rPr>
      </w:pPr>
      <w:r w:rsidRPr="00B50884">
        <w:rPr>
          <w:rFonts w:ascii="Times New Roman" w:hAnsi="Times New Roman" w:cs="Times New Roman"/>
          <w:sz w:val="24"/>
          <w:szCs w:val="24"/>
        </w:rPr>
        <w:t xml:space="preserve">Wypełniony i podpisany przez Wykonawcę formularz „JEDZ” – </w:t>
      </w:r>
      <w:r w:rsidR="004703B3">
        <w:rPr>
          <w:rFonts w:ascii="Times New Roman" w:hAnsi="Times New Roman" w:cs="Times New Roman"/>
          <w:b/>
          <w:sz w:val="24"/>
          <w:szCs w:val="24"/>
        </w:rPr>
        <w:t xml:space="preserve">Załącznik nr 4 </w:t>
      </w:r>
      <w:r w:rsidRPr="00B50884">
        <w:rPr>
          <w:rFonts w:ascii="Times New Roman" w:hAnsi="Times New Roman" w:cs="Times New Roman"/>
          <w:b/>
          <w:sz w:val="24"/>
          <w:szCs w:val="24"/>
        </w:rPr>
        <w:t>do SIWZ,</w:t>
      </w:r>
    </w:p>
    <w:p w14:paraId="02AE6B65" w14:textId="77777777" w:rsidR="006C172D" w:rsidRPr="006C172D" w:rsidRDefault="006C172D" w:rsidP="006C172D">
      <w:pPr>
        <w:pStyle w:val="Akapitzlist"/>
        <w:spacing w:after="120"/>
        <w:ind w:left="1276"/>
        <w:rPr>
          <w:rFonts w:ascii="Times New Roman" w:hAnsi="Times New Roman" w:cs="Times New Roman"/>
          <w:b/>
          <w:sz w:val="24"/>
          <w:szCs w:val="24"/>
        </w:rPr>
      </w:pPr>
    </w:p>
    <w:p w14:paraId="785AC2F3" w14:textId="77777777" w:rsidR="00304D0F" w:rsidRPr="00B83D85" w:rsidRDefault="00304D0F" w:rsidP="00645C48">
      <w:pPr>
        <w:pStyle w:val="Akapitzlist"/>
        <w:numPr>
          <w:ilvl w:val="2"/>
          <w:numId w:val="27"/>
        </w:numPr>
        <w:autoSpaceDE w:val="0"/>
        <w:autoSpaceDN w:val="0"/>
        <w:adjustRightInd w:val="0"/>
        <w:spacing w:after="120" w:line="264" w:lineRule="auto"/>
        <w:ind w:left="1276" w:hanging="709"/>
        <w:contextualSpacing w:val="0"/>
        <w:jc w:val="both"/>
        <w:rPr>
          <w:rFonts w:ascii="Times New Roman" w:hAnsi="Times New Roman" w:cs="Times New Roman"/>
          <w:sz w:val="24"/>
          <w:szCs w:val="24"/>
        </w:rPr>
      </w:pPr>
      <w:r w:rsidRPr="00B83D85">
        <w:rPr>
          <w:rFonts w:ascii="Times New Roman" w:hAnsi="Times New Roman" w:cs="Times New Roman"/>
          <w:sz w:val="24"/>
          <w:szCs w:val="24"/>
        </w:rPr>
        <w:t>W przypadku Wykonawców wspólnie ubiegających się o udzielenie zamówienia, dokument ustanawiający pełnomocnika do repr</w:t>
      </w:r>
      <w:r w:rsidR="00280460">
        <w:rPr>
          <w:rFonts w:ascii="Times New Roman" w:hAnsi="Times New Roman" w:cs="Times New Roman"/>
          <w:sz w:val="24"/>
          <w:szCs w:val="24"/>
        </w:rPr>
        <w:t xml:space="preserve">ezentowania ich w postępowaniu </w:t>
      </w:r>
      <w:r w:rsidR="00280460">
        <w:rPr>
          <w:rFonts w:ascii="Times New Roman" w:hAnsi="Times New Roman" w:cs="Times New Roman"/>
          <w:sz w:val="24"/>
          <w:szCs w:val="24"/>
        </w:rPr>
        <w:lastRenderedPageBreak/>
        <w:t>o</w:t>
      </w:r>
      <w:r w:rsidRPr="00B83D85">
        <w:rPr>
          <w:rFonts w:ascii="Times New Roman" w:hAnsi="Times New Roman" w:cs="Times New Roman"/>
          <w:sz w:val="24"/>
          <w:szCs w:val="24"/>
        </w:rPr>
        <w:t xml:space="preserve"> udzielenie zamówienia albo </w:t>
      </w:r>
      <w:r w:rsidR="00A54168">
        <w:rPr>
          <w:rFonts w:ascii="Times New Roman" w:hAnsi="Times New Roman" w:cs="Times New Roman"/>
          <w:sz w:val="24"/>
          <w:szCs w:val="24"/>
        </w:rPr>
        <w:t xml:space="preserve">pełnomocnika do </w:t>
      </w:r>
      <w:r w:rsidRPr="00B83D85">
        <w:rPr>
          <w:rFonts w:ascii="Times New Roman" w:hAnsi="Times New Roman" w:cs="Times New Roman"/>
          <w:sz w:val="24"/>
          <w:szCs w:val="24"/>
        </w:rPr>
        <w:t xml:space="preserve">reprezentowania w postępowaniu i </w:t>
      </w:r>
      <w:r w:rsidR="00280460">
        <w:rPr>
          <w:rFonts w:ascii="Times New Roman" w:hAnsi="Times New Roman" w:cs="Times New Roman"/>
          <w:sz w:val="24"/>
          <w:szCs w:val="24"/>
        </w:rPr>
        <w:t xml:space="preserve">do </w:t>
      </w:r>
      <w:r w:rsidRPr="00B83D85">
        <w:rPr>
          <w:rFonts w:ascii="Times New Roman" w:hAnsi="Times New Roman" w:cs="Times New Roman"/>
          <w:sz w:val="24"/>
          <w:szCs w:val="24"/>
        </w:rPr>
        <w:t>zawarcia umowy w sprawie niniejszego zamówienia publicznego</w:t>
      </w:r>
      <w:r w:rsidR="00AA5427" w:rsidRPr="00B83D85">
        <w:rPr>
          <w:rFonts w:ascii="Times New Roman" w:hAnsi="Times New Roman" w:cs="Times New Roman"/>
          <w:sz w:val="24"/>
          <w:szCs w:val="24"/>
        </w:rPr>
        <w:t>,</w:t>
      </w:r>
    </w:p>
    <w:p w14:paraId="4CF5EC80" w14:textId="77777777" w:rsidR="00304D0F" w:rsidRPr="00A44FD0" w:rsidRDefault="00304D0F" w:rsidP="00645C48">
      <w:pPr>
        <w:pStyle w:val="Akapitzlist"/>
        <w:numPr>
          <w:ilvl w:val="2"/>
          <w:numId w:val="27"/>
        </w:numPr>
        <w:autoSpaceDE w:val="0"/>
        <w:autoSpaceDN w:val="0"/>
        <w:adjustRightInd w:val="0"/>
        <w:spacing w:after="120" w:line="264" w:lineRule="auto"/>
        <w:ind w:left="1276" w:hanging="709"/>
        <w:contextualSpacing w:val="0"/>
        <w:jc w:val="both"/>
        <w:rPr>
          <w:rFonts w:ascii="Times New Roman" w:hAnsi="Times New Roman" w:cs="Times New Roman"/>
          <w:color w:val="000000" w:themeColor="text1"/>
          <w:sz w:val="24"/>
          <w:szCs w:val="24"/>
        </w:rPr>
      </w:pPr>
      <w:r w:rsidRPr="00A44FD0">
        <w:rPr>
          <w:rFonts w:ascii="Times New Roman" w:hAnsi="Times New Roman" w:cs="Times New Roman"/>
          <w:color w:val="000000" w:themeColor="text1"/>
          <w:sz w:val="24"/>
          <w:szCs w:val="24"/>
        </w:rPr>
        <w:t>W przypadku, gdy upoważnienie do podpisania oferty ni</w:t>
      </w:r>
      <w:r w:rsidR="000875EA" w:rsidRPr="00A44FD0">
        <w:rPr>
          <w:rFonts w:ascii="Times New Roman" w:hAnsi="Times New Roman" w:cs="Times New Roman"/>
          <w:color w:val="000000" w:themeColor="text1"/>
          <w:sz w:val="24"/>
          <w:szCs w:val="24"/>
        </w:rPr>
        <w:t>e</w:t>
      </w:r>
      <w:r w:rsidRPr="00A44FD0">
        <w:rPr>
          <w:rFonts w:ascii="Times New Roman" w:hAnsi="Times New Roman" w:cs="Times New Roman"/>
          <w:color w:val="000000" w:themeColor="text1"/>
          <w:sz w:val="24"/>
          <w:szCs w:val="24"/>
        </w:rPr>
        <w:t xml:space="preserve"> wynika bezpośrednio ze złożonych w ofercie dokumentów – pełnomocnictwo</w:t>
      </w:r>
      <w:r w:rsidR="00AA5427" w:rsidRPr="00A44FD0">
        <w:rPr>
          <w:rFonts w:ascii="Times New Roman" w:hAnsi="Times New Roman" w:cs="Times New Roman"/>
          <w:color w:val="000000" w:themeColor="text1"/>
          <w:sz w:val="24"/>
          <w:szCs w:val="24"/>
        </w:rPr>
        <w:t>,</w:t>
      </w:r>
    </w:p>
    <w:p w14:paraId="117EBD99" w14:textId="77777777" w:rsidR="00AA5427" w:rsidRPr="00143EE0" w:rsidRDefault="00AA5427" w:rsidP="00310A73">
      <w:pPr>
        <w:jc w:val="both"/>
        <w:rPr>
          <w:rFonts w:ascii="Times New Roman" w:hAnsi="Times New Roman" w:cs="Times New Roman"/>
          <w:sz w:val="24"/>
          <w:szCs w:val="24"/>
        </w:rPr>
      </w:pPr>
      <w:r w:rsidRPr="00143EE0">
        <w:rPr>
          <w:rFonts w:ascii="Times New Roman" w:hAnsi="Times New Roman" w:cs="Times New Roman"/>
          <w:sz w:val="24"/>
          <w:szCs w:val="24"/>
        </w:rPr>
        <w:t>Zamawiający przed</w:t>
      </w:r>
      <w:r w:rsidR="000A464F" w:rsidRPr="00143EE0">
        <w:rPr>
          <w:rFonts w:ascii="Times New Roman" w:hAnsi="Times New Roman" w:cs="Times New Roman"/>
          <w:sz w:val="24"/>
          <w:szCs w:val="24"/>
        </w:rPr>
        <w:t xml:space="preserve"> udzieleniem zamówienia, wzywa W</w:t>
      </w:r>
      <w:r w:rsidRPr="00143EE0">
        <w:rPr>
          <w:rFonts w:ascii="Times New Roman" w:hAnsi="Times New Roman" w:cs="Times New Roman"/>
          <w:sz w:val="24"/>
          <w:szCs w:val="24"/>
        </w:rPr>
        <w:t xml:space="preserve">ykonawcę, którego oferta </w:t>
      </w:r>
      <w:r w:rsidR="00B17291" w:rsidRPr="00143EE0">
        <w:rPr>
          <w:rFonts w:ascii="Times New Roman" w:hAnsi="Times New Roman" w:cs="Times New Roman"/>
          <w:sz w:val="24"/>
          <w:szCs w:val="24"/>
        </w:rPr>
        <w:t>została najwyżej oceniona, do złożenia w</w:t>
      </w:r>
      <w:r w:rsidR="00BB2BE8">
        <w:rPr>
          <w:rFonts w:ascii="Times New Roman" w:hAnsi="Times New Roman" w:cs="Times New Roman"/>
          <w:sz w:val="24"/>
          <w:szCs w:val="24"/>
        </w:rPr>
        <w:t xml:space="preserve"> wyznaczonym, </w:t>
      </w:r>
      <w:r w:rsidRPr="00143EE0">
        <w:rPr>
          <w:rFonts w:ascii="Times New Roman" w:hAnsi="Times New Roman" w:cs="Times New Roman"/>
          <w:sz w:val="24"/>
          <w:szCs w:val="24"/>
        </w:rPr>
        <w:t>terminie aktualnych na dzień złożenia oświadczeń lub dokumentów potwierdza</w:t>
      </w:r>
      <w:r w:rsidR="00BB2BE8">
        <w:rPr>
          <w:rFonts w:ascii="Times New Roman" w:hAnsi="Times New Roman" w:cs="Times New Roman"/>
          <w:sz w:val="24"/>
          <w:szCs w:val="24"/>
        </w:rPr>
        <w:t xml:space="preserve">jących okoliczności, o których mowa </w:t>
      </w:r>
      <w:r w:rsidRPr="00143EE0">
        <w:rPr>
          <w:rFonts w:ascii="Times New Roman" w:hAnsi="Times New Roman" w:cs="Times New Roman"/>
          <w:sz w:val="24"/>
          <w:szCs w:val="24"/>
        </w:rPr>
        <w:t xml:space="preserve">w  art.  </w:t>
      </w:r>
      <w:r w:rsidR="00B17291" w:rsidRPr="00143EE0">
        <w:rPr>
          <w:rFonts w:ascii="Times New Roman" w:hAnsi="Times New Roman" w:cs="Times New Roman"/>
          <w:sz w:val="24"/>
          <w:szCs w:val="24"/>
        </w:rPr>
        <w:t>25 ust.</w:t>
      </w:r>
      <w:r w:rsidRPr="00143EE0">
        <w:rPr>
          <w:rFonts w:ascii="Times New Roman" w:hAnsi="Times New Roman" w:cs="Times New Roman"/>
          <w:sz w:val="24"/>
          <w:szCs w:val="24"/>
        </w:rPr>
        <w:t xml:space="preserve">  1. Ustawy Pzp.</w:t>
      </w:r>
    </w:p>
    <w:p w14:paraId="463C5AEB" w14:textId="77777777" w:rsidR="00AA5427" w:rsidRPr="00B83D85" w:rsidRDefault="00AA5427" w:rsidP="00310A73">
      <w:pPr>
        <w:jc w:val="both"/>
        <w:rPr>
          <w:rFonts w:ascii="Times New Roman" w:hAnsi="Times New Roman" w:cs="Times New Roman"/>
          <w:sz w:val="24"/>
          <w:szCs w:val="24"/>
        </w:rPr>
      </w:pPr>
    </w:p>
    <w:p w14:paraId="1478B607" w14:textId="77777777" w:rsidR="006241C6" w:rsidRPr="00B83D85" w:rsidRDefault="00A00654" w:rsidP="00645C48">
      <w:pPr>
        <w:pStyle w:val="Akapitzlist"/>
        <w:numPr>
          <w:ilvl w:val="1"/>
          <w:numId w:val="27"/>
        </w:numPr>
        <w:autoSpaceDE w:val="0"/>
        <w:autoSpaceDN w:val="0"/>
        <w:adjustRightInd w:val="0"/>
        <w:spacing w:after="200" w:line="264" w:lineRule="auto"/>
        <w:ind w:left="567" w:hanging="567"/>
        <w:jc w:val="both"/>
        <w:rPr>
          <w:rFonts w:ascii="Times New Roman" w:hAnsi="Times New Roman" w:cs="Times New Roman"/>
          <w:sz w:val="24"/>
          <w:szCs w:val="24"/>
        </w:rPr>
      </w:pPr>
      <w:r w:rsidRPr="00B83D85">
        <w:rPr>
          <w:rFonts w:ascii="Times New Roman" w:hAnsi="Times New Roman" w:cs="Times New Roman"/>
          <w:sz w:val="24"/>
          <w:szCs w:val="24"/>
        </w:rPr>
        <w:t>Jeżeli jest to niezbędne do zapewnienia odpowiedniego przebiegu postępo</w:t>
      </w:r>
      <w:r w:rsidR="00930A6F" w:rsidRPr="00B83D85">
        <w:rPr>
          <w:rFonts w:ascii="Times New Roman" w:hAnsi="Times New Roman" w:cs="Times New Roman"/>
          <w:sz w:val="24"/>
          <w:szCs w:val="24"/>
        </w:rPr>
        <w:t>wania o udzielenie zamówienia, Z</w:t>
      </w:r>
      <w:r w:rsidRPr="00B83D85">
        <w:rPr>
          <w:rFonts w:ascii="Times New Roman" w:hAnsi="Times New Roman" w:cs="Times New Roman"/>
          <w:sz w:val="24"/>
          <w:szCs w:val="24"/>
        </w:rPr>
        <w:t>amawiający może na każ</w:t>
      </w:r>
      <w:r w:rsidR="000A464F">
        <w:rPr>
          <w:rFonts w:ascii="Times New Roman" w:hAnsi="Times New Roman" w:cs="Times New Roman"/>
          <w:sz w:val="24"/>
          <w:szCs w:val="24"/>
        </w:rPr>
        <w:t>dym etapie postępowania wezwać W</w:t>
      </w:r>
      <w:r w:rsidRPr="00B83D85">
        <w:rPr>
          <w:rFonts w:ascii="Times New Roman" w:hAnsi="Times New Roman" w:cs="Times New Roman"/>
          <w:sz w:val="24"/>
          <w:szCs w:val="24"/>
        </w:rPr>
        <w:t>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75EBD70C" w14:textId="77777777" w:rsidR="006241C6" w:rsidRPr="00B83D85" w:rsidRDefault="006241C6" w:rsidP="00956D9B">
      <w:pPr>
        <w:pStyle w:val="Akapitzlist"/>
        <w:autoSpaceDE w:val="0"/>
        <w:autoSpaceDN w:val="0"/>
        <w:adjustRightInd w:val="0"/>
        <w:spacing w:after="200" w:line="264" w:lineRule="auto"/>
        <w:ind w:left="567" w:hanging="567"/>
        <w:jc w:val="both"/>
        <w:rPr>
          <w:rFonts w:ascii="Times New Roman" w:hAnsi="Times New Roman" w:cs="Times New Roman"/>
          <w:sz w:val="24"/>
          <w:szCs w:val="24"/>
        </w:rPr>
      </w:pPr>
    </w:p>
    <w:p w14:paraId="73A5E383" w14:textId="77777777" w:rsidR="00A00654" w:rsidRPr="00B83D85" w:rsidRDefault="00A00654" w:rsidP="00645C48">
      <w:pPr>
        <w:pStyle w:val="Akapitzlist"/>
        <w:numPr>
          <w:ilvl w:val="1"/>
          <w:numId w:val="27"/>
        </w:numPr>
        <w:autoSpaceDE w:val="0"/>
        <w:autoSpaceDN w:val="0"/>
        <w:adjustRightInd w:val="0"/>
        <w:spacing w:after="200" w:line="264" w:lineRule="auto"/>
        <w:ind w:left="567" w:hanging="567"/>
        <w:jc w:val="both"/>
        <w:rPr>
          <w:rFonts w:ascii="Times New Roman" w:hAnsi="Times New Roman" w:cs="Times New Roman"/>
          <w:sz w:val="24"/>
          <w:szCs w:val="24"/>
        </w:rPr>
      </w:pPr>
      <w:r w:rsidRPr="00B83D85">
        <w:rPr>
          <w:rFonts w:ascii="Times New Roman" w:hAnsi="Times New Roman" w:cs="Times New Roman"/>
          <w:sz w:val="24"/>
          <w:szCs w:val="24"/>
        </w:rPr>
        <w:t xml:space="preserve">Wykonawcy mogą wspólnie ubiegać się o udzielenie niniejszego zamówienia. </w:t>
      </w:r>
    </w:p>
    <w:p w14:paraId="3E16180B" w14:textId="77777777" w:rsidR="006241C6" w:rsidRPr="00B83D85" w:rsidRDefault="006241C6" w:rsidP="00956D9B">
      <w:pPr>
        <w:autoSpaceDE w:val="0"/>
        <w:autoSpaceDN w:val="0"/>
        <w:adjustRightInd w:val="0"/>
        <w:spacing w:after="200" w:line="264" w:lineRule="auto"/>
        <w:jc w:val="both"/>
        <w:rPr>
          <w:rFonts w:ascii="Times New Roman" w:hAnsi="Times New Roman" w:cs="Times New Roman"/>
          <w:sz w:val="24"/>
          <w:szCs w:val="24"/>
        </w:rPr>
      </w:pPr>
      <w:r w:rsidRPr="00B83D85">
        <w:rPr>
          <w:rFonts w:ascii="Times New Roman" w:hAnsi="Times New Roman" w:cs="Times New Roman"/>
          <w:sz w:val="24"/>
          <w:szCs w:val="24"/>
        </w:rPr>
        <w:t xml:space="preserve">Wykonawcy wspólnie ubiegający się o udzielenie zamówienia ustanawiają pełnomocnika do reprezentowania ich w postępowaniu o udzielenie zamówienia albo reprezentowania w postępowaniu i zawarcia umowy w sprawie zamówienia publicznego. </w:t>
      </w:r>
    </w:p>
    <w:p w14:paraId="70A536C9" w14:textId="77777777" w:rsidR="009E486E" w:rsidRPr="00B83D85" w:rsidRDefault="00A00654" w:rsidP="00645C48">
      <w:pPr>
        <w:pStyle w:val="Akapitzlist"/>
        <w:numPr>
          <w:ilvl w:val="1"/>
          <w:numId w:val="27"/>
        </w:numPr>
        <w:autoSpaceDE w:val="0"/>
        <w:autoSpaceDN w:val="0"/>
        <w:adjustRightInd w:val="0"/>
        <w:spacing w:after="200" w:line="264" w:lineRule="auto"/>
        <w:ind w:left="567" w:hanging="567"/>
        <w:jc w:val="both"/>
        <w:rPr>
          <w:rFonts w:ascii="Times New Roman" w:hAnsi="Times New Roman" w:cs="Times New Roman"/>
          <w:sz w:val="24"/>
          <w:szCs w:val="24"/>
        </w:rPr>
      </w:pPr>
      <w:r w:rsidRPr="00B83D85">
        <w:rPr>
          <w:rFonts w:ascii="Times New Roman" w:hAnsi="Times New Roman" w:cs="Times New Roman"/>
          <w:sz w:val="24"/>
          <w:szCs w:val="24"/>
        </w:rPr>
        <w:t xml:space="preserve">Każdy z </w:t>
      </w:r>
      <w:r w:rsidR="00280460">
        <w:rPr>
          <w:rFonts w:ascii="Times New Roman" w:hAnsi="Times New Roman" w:cs="Times New Roman"/>
          <w:sz w:val="24"/>
          <w:szCs w:val="24"/>
        </w:rPr>
        <w:t xml:space="preserve">wykonawców </w:t>
      </w:r>
      <w:r w:rsidR="00280460" w:rsidRPr="00280460">
        <w:rPr>
          <w:rFonts w:ascii="Times New Roman" w:hAnsi="Times New Roman" w:cs="Times New Roman"/>
          <w:color w:val="000000" w:themeColor="text1"/>
        </w:rPr>
        <w:t xml:space="preserve">wspólnie ubiegających się o udzielenie zamówienia </w:t>
      </w:r>
      <w:r w:rsidRPr="00B83D85">
        <w:rPr>
          <w:rFonts w:ascii="Times New Roman" w:hAnsi="Times New Roman" w:cs="Times New Roman"/>
          <w:sz w:val="24"/>
          <w:szCs w:val="24"/>
        </w:rPr>
        <w:t xml:space="preserve">oddzielnie złoży formularz „JEDZ” oraz dokumenty wymagane w </w:t>
      </w:r>
      <w:r w:rsidRPr="00B83D85">
        <w:rPr>
          <w:rFonts w:ascii="Times New Roman" w:hAnsi="Times New Roman" w:cs="Times New Roman"/>
          <w:b/>
          <w:sz w:val="24"/>
          <w:szCs w:val="24"/>
        </w:rPr>
        <w:t xml:space="preserve">pkt. </w:t>
      </w:r>
      <w:r w:rsidR="0070228D">
        <w:rPr>
          <w:rFonts w:ascii="Times New Roman" w:hAnsi="Times New Roman" w:cs="Times New Roman"/>
          <w:b/>
          <w:sz w:val="24"/>
          <w:szCs w:val="24"/>
        </w:rPr>
        <w:t xml:space="preserve">4.2, </w:t>
      </w:r>
      <w:r w:rsidR="00292581" w:rsidRPr="00B83D85">
        <w:rPr>
          <w:rFonts w:ascii="Times New Roman" w:hAnsi="Times New Roman" w:cs="Times New Roman"/>
          <w:b/>
          <w:sz w:val="24"/>
          <w:szCs w:val="24"/>
        </w:rPr>
        <w:t>4.3.</w:t>
      </w:r>
      <w:r w:rsidR="006241C6" w:rsidRPr="00B83D85">
        <w:rPr>
          <w:rFonts w:ascii="Times New Roman" w:hAnsi="Times New Roman" w:cs="Times New Roman"/>
          <w:b/>
          <w:sz w:val="24"/>
          <w:szCs w:val="24"/>
        </w:rPr>
        <w:t>, 4.4.</w:t>
      </w:r>
      <w:r w:rsidRPr="00B83D85">
        <w:rPr>
          <w:rFonts w:ascii="Times New Roman" w:hAnsi="Times New Roman" w:cs="Times New Roman"/>
          <w:sz w:val="24"/>
          <w:szCs w:val="24"/>
        </w:rPr>
        <w:t>Pozostałe dokumenty partnerzy mogą złożyć wspólnie</w:t>
      </w:r>
      <w:r w:rsidR="00AA5427" w:rsidRPr="00B83D85">
        <w:rPr>
          <w:rFonts w:ascii="Times New Roman" w:hAnsi="Times New Roman" w:cs="Times New Roman"/>
          <w:sz w:val="24"/>
          <w:szCs w:val="24"/>
        </w:rPr>
        <w:t>,</w:t>
      </w:r>
    </w:p>
    <w:p w14:paraId="0D33A03A" w14:textId="77777777" w:rsidR="00AA5427" w:rsidRPr="00B83D85" w:rsidRDefault="00AA5427" w:rsidP="00956D9B">
      <w:pPr>
        <w:pStyle w:val="Akapitzlist"/>
        <w:autoSpaceDE w:val="0"/>
        <w:autoSpaceDN w:val="0"/>
        <w:adjustRightInd w:val="0"/>
        <w:spacing w:after="200" w:line="264" w:lineRule="auto"/>
        <w:ind w:left="567" w:hanging="567"/>
        <w:jc w:val="both"/>
        <w:rPr>
          <w:rFonts w:ascii="Times New Roman" w:hAnsi="Times New Roman" w:cs="Times New Roman"/>
          <w:sz w:val="24"/>
          <w:szCs w:val="24"/>
        </w:rPr>
      </w:pPr>
    </w:p>
    <w:p w14:paraId="1096976E" w14:textId="77777777" w:rsidR="00844AEF" w:rsidRDefault="000A464F" w:rsidP="00645C48">
      <w:pPr>
        <w:pStyle w:val="Akapitzlist"/>
        <w:numPr>
          <w:ilvl w:val="1"/>
          <w:numId w:val="27"/>
        </w:numPr>
        <w:autoSpaceDE w:val="0"/>
        <w:autoSpaceDN w:val="0"/>
        <w:adjustRightInd w:val="0"/>
        <w:spacing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Jeżeli oferta W</w:t>
      </w:r>
      <w:r w:rsidR="00844AEF" w:rsidRPr="00B83D85">
        <w:rPr>
          <w:rFonts w:ascii="Times New Roman" w:hAnsi="Times New Roman" w:cs="Times New Roman"/>
          <w:sz w:val="24"/>
          <w:szCs w:val="24"/>
        </w:rPr>
        <w:t>ykonawców wspólnie ubiegających się o udzielenie zamówienia, zos</w:t>
      </w:r>
      <w:r w:rsidR="00721B2A">
        <w:rPr>
          <w:rFonts w:ascii="Times New Roman" w:hAnsi="Times New Roman" w:cs="Times New Roman"/>
          <w:sz w:val="24"/>
          <w:szCs w:val="24"/>
        </w:rPr>
        <w:t>tała wybrana, Z</w:t>
      </w:r>
      <w:r w:rsidR="00844AEF" w:rsidRPr="00B83D85">
        <w:rPr>
          <w:rFonts w:ascii="Times New Roman" w:hAnsi="Times New Roman" w:cs="Times New Roman"/>
          <w:sz w:val="24"/>
          <w:szCs w:val="24"/>
        </w:rPr>
        <w:t>amawiający może żądać przed zawarciem umowy w sprawie zamówienia publicznego umowy reguluj</w:t>
      </w:r>
      <w:r>
        <w:rPr>
          <w:rFonts w:ascii="Times New Roman" w:hAnsi="Times New Roman" w:cs="Times New Roman"/>
          <w:sz w:val="24"/>
          <w:szCs w:val="24"/>
        </w:rPr>
        <w:t>ącej współpracę tych W</w:t>
      </w:r>
      <w:r w:rsidR="00AA5427" w:rsidRPr="00B83D85">
        <w:rPr>
          <w:rFonts w:ascii="Times New Roman" w:hAnsi="Times New Roman" w:cs="Times New Roman"/>
          <w:sz w:val="24"/>
          <w:szCs w:val="24"/>
        </w:rPr>
        <w:t>ykonawców,</w:t>
      </w:r>
    </w:p>
    <w:p w14:paraId="7C3C1FF0" w14:textId="77777777" w:rsidR="00D00521" w:rsidRPr="00D00521" w:rsidRDefault="00D00521" w:rsidP="00D00521">
      <w:pPr>
        <w:pStyle w:val="Akapitzlist"/>
        <w:rPr>
          <w:rFonts w:ascii="Times New Roman" w:hAnsi="Times New Roman" w:cs="Times New Roman"/>
          <w:sz w:val="24"/>
          <w:szCs w:val="24"/>
        </w:rPr>
      </w:pPr>
    </w:p>
    <w:p w14:paraId="29A2373F" w14:textId="77777777" w:rsidR="00EF3C6F" w:rsidRPr="00D00521" w:rsidRDefault="00EF3C6F" w:rsidP="00645C48">
      <w:pPr>
        <w:pStyle w:val="Akapitzlist"/>
        <w:numPr>
          <w:ilvl w:val="1"/>
          <w:numId w:val="27"/>
        </w:numPr>
        <w:autoSpaceDE w:val="0"/>
        <w:autoSpaceDN w:val="0"/>
        <w:adjustRightInd w:val="0"/>
        <w:spacing w:after="200" w:line="264" w:lineRule="auto"/>
        <w:ind w:left="567" w:hanging="567"/>
        <w:jc w:val="both"/>
        <w:rPr>
          <w:rFonts w:ascii="Times New Roman" w:hAnsi="Times New Roman" w:cs="Times New Roman"/>
          <w:sz w:val="24"/>
          <w:szCs w:val="24"/>
        </w:rPr>
      </w:pPr>
      <w:r w:rsidRPr="00B83D85">
        <w:rPr>
          <w:rFonts w:ascii="Times New Roman" w:hAnsi="Times New Roman" w:cs="Times New Roman"/>
          <w:bCs/>
          <w:sz w:val="24"/>
          <w:szCs w:val="24"/>
        </w:rPr>
        <w:t>Zamawiający zastrzega sobie prawo do tego, iż najpierw dokona oceny</w:t>
      </w:r>
      <w:r w:rsidR="00611C09">
        <w:rPr>
          <w:rFonts w:ascii="Times New Roman" w:hAnsi="Times New Roman" w:cs="Times New Roman"/>
          <w:bCs/>
          <w:sz w:val="24"/>
          <w:szCs w:val="24"/>
        </w:rPr>
        <w:t xml:space="preserve"> ofert, a następnie zbada, czy W</w:t>
      </w:r>
      <w:r w:rsidRPr="00B83D85">
        <w:rPr>
          <w:rFonts w:ascii="Times New Roman" w:hAnsi="Times New Roman" w:cs="Times New Roman"/>
          <w:bCs/>
          <w:sz w:val="24"/>
          <w:szCs w:val="24"/>
        </w:rPr>
        <w:t>ykonawca, którego oferta została oceniona jako najkorzystniejsza, nie podlega wykluczeniu oraz spełnia</w:t>
      </w:r>
      <w:r w:rsidR="00AA5427" w:rsidRPr="00B83D85">
        <w:rPr>
          <w:rFonts w:ascii="Times New Roman" w:hAnsi="Times New Roman" w:cs="Times New Roman"/>
          <w:bCs/>
          <w:sz w:val="24"/>
          <w:szCs w:val="24"/>
        </w:rPr>
        <w:t xml:space="preserve"> warunki udziału w postępowaniu,</w:t>
      </w:r>
    </w:p>
    <w:p w14:paraId="4F2E2582" w14:textId="77777777" w:rsidR="00D00521" w:rsidRPr="00D00521" w:rsidRDefault="00D00521" w:rsidP="00D00521">
      <w:pPr>
        <w:pStyle w:val="Akapitzlist"/>
        <w:rPr>
          <w:rFonts w:ascii="Times New Roman" w:hAnsi="Times New Roman" w:cs="Times New Roman"/>
          <w:sz w:val="24"/>
          <w:szCs w:val="24"/>
        </w:rPr>
      </w:pPr>
    </w:p>
    <w:p w14:paraId="3861B9DA" w14:textId="77777777" w:rsidR="00EF3C6F" w:rsidRPr="00D00521" w:rsidRDefault="000A464F" w:rsidP="00645C48">
      <w:pPr>
        <w:pStyle w:val="Akapitzlist"/>
        <w:numPr>
          <w:ilvl w:val="1"/>
          <w:numId w:val="27"/>
        </w:numPr>
        <w:autoSpaceDE w:val="0"/>
        <w:autoSpaceDN w:val="0"/>
        <w:adjustRightInd w:val="0"/>
        <w:spacing w:after="200" w:line="264" w:lineRule="auto"/>
        <w:ind w:left="567" w:hanging="567"/>
        <w:jc w:val="both"/>
        <w:rPr>
          <w:rFonts w:ascii="Times New Roman" w:hAnsi="Times New Roman" w:cs="Times New Roman"/>
          <w:sz w:val="24"/>
          <w:szCs w:val="24"/>
        </w:rPr>
      </w:pPr>
      <w:r>
        <w:rPr>
          <w:rFonts w:ascii="Times New Roman" w:hAnsi="Times New Roman" w:cs="Times New Roman"/>
          <w:bCs/>
          <w:sz w:val="24"/>
          <w:szCs w:val="24"/>
        </w:rPr>
        <w:t>Jeżeli W</w:t>
      </w:r>
      <w:r w:rsidR="00EF3C6F" w:rsidRPr="00B83D85">
        <w:rPr>
          <w:rFonts w:ascii="Times New Roman" w:hAnsi="Times New Roman" w:cs="Times New Roman"/>
          <w:bCs/>
          <w:sz w:val="24"/>
          <w:szCs w:val="24"/>
        </w:rPr>
        <w:t xml:space="preserve">ykonawca, </w:t>
      </w:r>
      <w:r w:rsidR="004D673D">
        <w:rPr>
          <w:rFonts w:ascii="Times New Roman" w:hAnsi="Times New Roman" w:cs="Times New Roman"/>
          <w:bCs/>
          <w:sz w:val="24"/>
          <w:szCs w:val="24"/>
        </w:rPr>
        <w:t>którego oferta została oceniona jako najkorzystniejsza</w:t>
      </w:r>
      <w:r w:rsidR="001929F9">
        <w:rPr>
          <w:rFonts w:ascii="Times New Roman" w:hAnsi="Times New Roman" w:cs="Times New Roman"/>
          <w:bCs/>
          <w:sz w:val="24"/>
          <w:szCs w:val="24"/>
        </w:rPr>
        <w:t xml:space="preserve"> uchyla się od zawarcia umowy, Z</w:t>
      </w:r>
      <w:r w:rsidR="00EF3C6F" w:rsidRPr="00B83D85">
        <w:rPr>
          <w:rFonts w:ascii="Times New Roman" w:hAnsi="Times New Roman" w:cs="Times New Roman"/>
          <w:bCs/>
          <w:sz w:val="24"/>
          <w:szCs w:val="24"/>
        </w:rPr>
        <w:t xml:space="preserve">amawiający może zbadać, czy nie podlega wykluczeniu oraz czy spełnia </w:t>
      </w:r>
      <w:r w:rsidR="00611C09">
        <w:rPr>
          <w:rFonts w:ascii="Times New Roman" w:hAnsi="Times New Roman" w:cs="Times New Roman"/>
          <w:bCs/>
          <w:sz w:val="24"/>
          <w:szCs w:val="24"/>
        </w:rPr>
        <w:t>warunki udziału w postępowaniu W</w:t>
      </w:r>
      <w:r w:rsidR="00EF3C6F" w:rsidRPr="00B83D85">
        <w:rPr>
          <w:rFonts w:ascii="Times New Roman" w:hAnsi="Times New Roman" w:cs="Times New Roman"/>
          <w:bCs/>
          <w:sz w:val="24"/>
          <w:szCs w:val="24"/>
        </w:rPr>
        <w:t xml:space="preserve">ykonawca, który złożył ofertę najwyżej ocenioną spośród pozostałych ofert. </w:t>
      </w:r>
    </w:p>
    <w:p w14:paraId="1823C0EE" w14:textId="77777777" w:rsidR="00D00521" w:rsidRPr="00D00521" w:rsidRDefault="00D00521" w:rsidP="00D00521">
      <w:pPr>
        <w:pStyle w:val="Akapitzlist"/>
        <w:rPr>
          <w:rFonts w:ascii="Times New Roman" w:hAnsi="Times New Roman" w:cs="Times New Roman"/>
          <w:sz w:val="24"/>
          <w:szCs w:val="24"/>
        </w:rPr>
      </w:pPr>
    </w:p>
    <w:p w14:paraId="2EAD310B" w14:textId="77777777" w:rsidR="00280460" w:rsidRPr="006C172D" w:rsidRDefault="0035404F" w:rsidP="00645C48">
      <w:pPr>
        <w:pStyle w:val="Akapitzlist"/>
        <w:numPr>
          <w:ilvl w:val="1"/>
          <w:numId w:val="27"/>
        </w:numPr>
        <w:autoSpaceDE w:val="0"/>
        <w:autoSpaceDN w:val="0"/>
        <w:adjustRightInd w:val="0"/>
        <w:spacing w:after="200" w:line="264" w:lineRule="auto"/>
        <w:ind w:left="567" w:hanging="567"/>
        <w:jc w:val="both"/>
        <w:rPr>
          <w:rFonts w:ascii="Times New Roman" w:hAnsi="Times New Roman" w:cs="Times New Roman"/>
          <w:sz w:val="24"/>
          <w:szCs w:val="24"/>
        </w:rPr>
      </w:pPr>
      <w:r w:rsidRPr="006C172D">
        <w:rPr>
          <w:rFonts w:ascii="Times New Roman" w:hAnsi="Times New Roman" w:cs="Times New Roman"/>
          <w:sz w:val="24"/>
          <w:szCs w:val="24"/>
        </w:rPr>
        <w:t xml:space="preserve">Wykonawca, w terminie 3 dni od dnia zamieszczenia na stronie internetowej informacji o </w:t>
      </w:r>
      <w:r w:rsidR="00611C09" w:rsidRPr="006C172D">
        <w:rPr>
          <w:rFonts w:ascii="Times New Roman" w:hAnsi="Times New Roman" w:cs="Times New Roman"/>
          <w:sz w:val="24"/>
          <w:szCs w:val="24"/>
        </w:rPr>
        <w:t>złożonych ofertach, przekazuje Z</w:t>
      </w:r>
      <w:r w:rsidRPr="006C172D">
        <w:rPr>
          <w:rFonts w:ascii="Times New Roman" w:hAnsi="Times New Roman" w:cs="Times New Roman"/>
          <w:sz w:val="24"/>
          <w:szCs w:val="24"/>
        </w:rPr>
        <w:t>amawiającemu oświadczenie o przynależności lub braku przynależności do tej samej grupy kapitałowej, o której mowa w</w:t>
      </w:r>
      <w:r w:rsidR="007B3894" w:rsidRPr="006C172D">
        <w:rPr>
          <w:rFonts w:ascii="Times New Roman" w:hAnsi="Times New Roman" w:cs="Times New Roman"/>
          <w:sz w:val="24"/>
          <w:szCs w:val="24"/>
        </w:rPr>
        <w:t xml:space="preserve"> art. 24. </w:t>
      </w:r>
      <w:r w:rsidR="00280460" w:rsidRPr="006C172D">
        <w:rPr>
          <w:rFonts w:ascii="Times New Roman" w:hAnsi="Times New Roman" w:cs="Times New Roman"/>
          <w:sz w:val="24"/>
          <w:szCs w:val="24"/>
        </w:rPr>
        <w:t xml:space="preserve"> ust. 1 pkt </w:t>
      </w:r>
      <w:r w:rsidR="00B17291" w:rsidRPr="006C172D">
        <w:rPr>
          <w:rFonts w:ascii="Times New Roman" w:hAnsi="Times New Roman" w:cs="Times New Roman"/>
          <w:sz w:val="24"/>
          <w:szCs w:val="24"/>
        </w:rPr>
        <w:t>23</w:t>
      </w:r>
      <w:r w:rsidR="00280460" w:rsidRPr="006C172D">
        <w:rPr>
          <w:rFonts w:ascii="Times New Roman" w:hAnsi="Times New Roman" w:cs="Times New Roman"/>
          <w:sz w:val="24"/>
          <w:szCs w:val="24"/>
        </w:rPr>
        <w:t xml:space="preserve"> ustawy Pzp </w:t>
      </w:r>
      <w:r w:rsidR="00280460" w:rsidRPr="006C172D">
        <w:rPr>
          <w:rFonts w:ascii="Times New Roman" w:hAnsi="Times New Roman" w:cs="Times New Roman"/>
          <w:color w:val="000000" w:themeColor="text1"/>
          <w:sz w:val="24"/>
          <w:szCs w:val="24"/>
        </w:rPr>
        <w:t>zgodnie z</w:t>
      </w:r>
      <w:r w:rsidR="00280460" w:rsidRPr="006C172D">
        <w:rPr>
          <w:rFonts w:ascii="Times New Roman" w:hAnsi="Times New Roman" w:cs="Times New Roman"/>
          <w:b/>
          <w:color w:val="000000" w:themeColor="text1"/>
          <w:sz w:val="24"/>
          <w:szCs w:val="24"/>
        </w:rPr>
        <w:t xml:space="preserve"> Załącznikiem nr 5 do SIWZ.</w:t>
      </w:r>
    </w:p>
    <w:p w14:paraId="453F50E2" w14:textId="77777777" w:rsidR="0035404F" w:rsidRPr="00B83D85" w:rsidRDefault="0035404F" w:rsidP="00280460">
      <w:pPr>
        <w:pStyle w:val="Akapitzlist"/>
        <w:autoSpaceDE w:val="0"/>
        <w:autoSpaceDN w:val="0"/>
        <w:adjustRightInd w:val="0"/>
        <w:spacing w:after="200" w:line="264" w:lineRule="auto"/>
        <w:ind w:left="567"/>
        <w:jc w:val="both"/>
        <w:rPr>
          <w:rFonts w:ascii="Times New Roman" w:hAnsi="Times New Roman" w:cs="Times New Roman"/>
          <w:sz w:val="24"/>
          <w:szCs w:val="24"/>
        </w:rPr>
      </w:pPr>
    </w:p>
    <w:p w14:paraId="290EB86F" w14:textId="77777777" w:rsidR="005755C4" w:rsidRPr="00B83D85" w:rsidRDefault="00C47E7B" w:rsidP="00645C48">
      <w:pPr>
        <w:pStyle w:val="Akapitzlist"/>
        <w:numPr>
          <w:ilvl w:val="0"/>
          <w:numId w:val="27"/>
        </w:numPr>
        <w:shd w:val="clear" w:color="auto" w:fill="BFBFBF" w:themeFill="background1" w:themeFillShade="BF"/>
        <w:autoSpaceDE w:val="0"/>
        <w:autoSpaceDN w:val="0"/>
        <w:adjustRightInd w:val="0"/>
        <w:spacing w:before="400" w:after="3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b/>
          <w:sz w:val="24"/>
          <w:szCs w:val="24"/>
        </w:rPr>
        <w:lastRenderedPageBreak/>
        <w:t>INFORMACJE O SPOSOBIE POROZUMIEWANIA SIĘ ZAMAWIAJĄCEGO Z WYKONAWCAMI ORAZ PRZEKAZYWANIA OŚWIADCZEŃ LUB DOKUMENTÓW, A TAKŻE WSKAZANIE OSÓB UPRAWNIONYCH DO POROZUMIEWANIA SIĘ Z WYKONAWCAMI</w:t>
      </w:r>
    </w:p>
    <w:p w14:paraId="34C634FE" w14:textId="77777777" w:rsidR="0057381A" w:rsidRPr="00B83D85" w:rsidRDefault="0057381A" w:rsidP="0072146B">
      <w:pPr>
        <w:pStyle w:val="Akapitzlist"/>
        <w:numPr>
          <w:ilvl w:val="1"/>
          <w:numId w:val="3"/>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 xml:space="preserve">W postępowaniu o udzielenie zamówienia wszelkie oświadczenia, wnioski, zawiadomienia oraz informacje Zamawiający i Wykonawcy przekazują w języku polskim, w formie pisemnej </w:t>
      </w:r>
      <w:r w:rsidR="00206A76" w:rsidRPr="00B83D85">
        <w:rPr>
          <w:rFonts w:ascii="Times New Roman" w:hAnsi="Times New Roman" w:cs="Times New Roman"/>
          <w:sz w:val="24"/>
          <w:szCs w:val="24"/>
        </w:rPr>
        <w:t>za pośrednictwem operatora pocztowego w rozumieniu ustawy z dnia 23 listopada 2012 r.</w:t>
      </w:r>
      <w:r w:rsidR="00280460">
        <w:rPr>
          <w:rFonts w:ascii="Times New Roman" w:hAnsi="Times New Roman" w:cs="Times New Roman"/>
          <w:sz w:val="24"/>
          <w:szCs w:val="24"/>
        </w:rPr>
        <w:t xml:space="preserve"> – Prawo pocztowe (Dz. U. z 2016</w:t>
      </w:r>
      <w:r w:rsidR="00206A76" w:rsidRPr="00B83D85">
        <w:rPr>
          <w:rFonts w:ascii="Times New Roman" w:hAnsi="Times New Roman" w:cs="Times New Roman"/>
          <w:sz w:val="24"/>
          <w:szCs w:val="24"/>
        </w:rPr>
        <w:t xml:space="preserve"> r. poz. </w:t>
      </w:r>
      <w:r w:rsidR="00D46D7C" w:rsidRPr="00D46D7C">
        <w:rPr>
          <w:rFonts w:ascii="Times New Roman" w:hAnsi="Times New Roman" w:cs="Times New Roman"/>
          <w:sz w:val="24"/>
          <w:szCs w:val="24"/>
        </w:rPr>
        <w:t>1113, 1250, 1823, 1948</w:t>
      </w:r>
      <w:r w:rsidR="00206A76" w:rsidRPr="00B83D85">
        <w:rPr>
          <w:rFonts w:ascii="Times New Roman" w:hAnsi="Times New Roman" w:cs="Times New Roman"/>
          <w:sz w:val="24"/>
          <w:szCs w:val="24"/>
        </w:rPr>
        <w:t>), osobiście, za pośrednictwem posłańca</w:t>
      </w:r>
      <w:r w:rsidR="009424E1" w:rsidRPr="00B83D85">
        <w:rPr>
          <w:rFonts w:ascii="Times New Roman" w:hAnsi="Times New Roman" w:cs="Times New Roman"/>
          <w:sz w:val="24"/>
          <w:szCs w:val="24"/>
        </w:rPr>
        <w:t xml:space="preserve"> lub drogą elektroniczną</w:t>
      </w:r>
      <w:r w:rsidRPr="00B83D85">
        <w:rPr>
          <w:rFonts w:ascii="Times New Roman" w:hAnsi="Times New Roman" w:cs="Times New Roman"/>
          <w:sz w:val="24"/>
          <w:szCs w:val="24"/>
        </w:rPr>
        <w:t xml:space="preserve"> z zastrzeżeniem postanowień </w:t>
      </w:r>
      <w:r w:rsidR="005F299E" w:rsidRPr="00B83D85">
        <w:rPr>
          <w:rFonts w:ascii="Times New Roman" w:hAnsi="Times New Roman" w:cs="Times New Roman"/>
          <w:b/>
          <w:sz w:val="24"/>
          <w:szCs w:val="24"/>
        </w:rPr>
        <w:t xml:space="preserve">pkt. </w:t>
      </w:r>
      <w:r w:rsidR="00883B04" w:rsidRPr="00B83D85">
        <w:rPr>
          <w:rFonts w:ascii="Times New Roman" w:hAnsi="Times New Roman" w:cs="Times New Roman"/>
          <w:b/>
          <w:sz w:val="24"/>
          <w:szCs w:val="24"/>
        </w:rPr>
        <w:t>5.</w:t>
      </w:r>
      <w:r w:rsidRPr="00B83D85">
        <w:rPr>
          <w:rFonts w:ascii="Times New Roman" w:hAnsi="Times New Roman" w:cs="Times New Roman"/>
          <w:b/>
          <w:sz w:val="24"/>
          <w:szCs w:val="24"/>
        </w:rPr>
        <w:t>2.</w:t>
      </w:r>
    </w:p>
    <w:p w14:paraId="32EBD6BB" w14:textId="77777777" w:rsidR="003A7EF1" w:rsidRPr="00B83D85" w:rsidRDefault="003A7EF1" w:rsidP="004E351B">
      <w:pPr>
        <w:pStyle w:val="Akapitzlist"/>
        <w:numPr>
          <w:ilvl w:val="1"/>
          <w:numId w:val="3"/>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 xml:space="preserve">Forma pisemna zastrzeżona jest do złożenia oferty wraz z </w:t>
      </w:r>
      <w:r w:rsidR="009424E1" w:rsidRPr="00B83D85">
        <w:rPr>
          <w:rFonts w:ascii="Times New Roman" w:hAnsi="Times New Roman" w:cs="Times New Roman"/>
          <w:sz w:val="24"/>
          <w:szCs w:val="24"/>
        </w:rPr>
        <w:t>dokumentem „JEDZ”</w:t>
      </w:r>
      <w:r w:rsidRPr="00B83D85">
        <w:rPr>
          <w:rFonts w:ascii="Times New Roman" w:hAnsi="Times New Roman" w:cs="Times New Roman"/>
          <w:sz w:val="24"/>
          <w:szCs w:val="24"/>
        </w:rPr>
        <w:t xml:space="preserve">, </w:t>
      </w:r>
      <w:r w:rsidR="0035404F" w:rsidRPr="00B83D85">
        <w:rPr>
          <w:rFonts w:ascii="Times New Roman" w:hAnsi="Times New Roman" w:cs="Times New Roman"/>
          <w:sz w:val="24"/>
          <w:szCs w:val="24"/>
        </w:rPr>
        <w:t xml:space="preserve">pełnomocnictw </w:t>
      </w:r>
      <w:r w:rsidR="009424E1" w:rsidRPr="00B83D85">
        <w:rPr>
          <w:rFonts w:ascii="Times New Roman" w:hAnsi="Times New Roman" w:cs="Times New Roman"/>
          <w:sz w:val="24"/>
          <w:szCs w:val="24"/>
        </w:rPr>
        <w:t>oraz</w:t>
      </w:r>
      <w:r w:rsidRPr="00B83D85">
        <w:rPr>
          <w:rFonts w:ascii="Times New Roman" w:hAnsi="Times New Roman" w:cs="Times New Roman"/>
          <w:sz w:val="24"/>
          <w:szCs w:val="24"/>
        </w:rPr>
        <w:t xml:space="preserve"> oświadczeń i</w:t>
      </w:r>
      <w:r w:rsidR="006843EF" w:rsidRPr="00B83D85">
        <w:rPr>
          <w:rFonts w:ascii="Times New Roman" w:hAnsi="Times New Roman" w:cs="Times New Roman"/>
          <w:sz w:val="24"/>
          <w:szCs w:val="24"/>
        </w:rPr>
        <w:t> </w:t>
      </w:r>
      <w:r w:rsidRPr="00B83D85">
        <w:rPr>
          <w:rFonts w:ascii="Times New Roman" w:hAnsi="Times New Roman" w:cs="Times New Roman"/>
          <w:sz w:val="24"/>
          <w:szCs w:val="24"/>
        </w:rPr>
        <w:t>dokumentów potwierdzających spełnianie warunków udziału w postępowaniu</w:t>
      </w:r>
      <w:r w:rsidR="002F6730" w:rsidRPr="00B83D85">
        <w:rPr>
          <w:rFonts w:ascii="Times New Roman" w:hAnsi="Times New Roman" w:cs="Times New Roman"/>
          <w:sz w:val="24"/>
          <w:szCs w:val="24"/>
        </w:rPr>
        <w:t xml:space="preserve">, </w:t>
      </w:r>
      <w:r w:rsidR="00CF7E76" w:rsidRPr="00B83D85">
        <w:rPr>
          <w:rFonts w:ascii="Times New Roman" w:hAnsi="Times New Roman" w:cs="Times New Roman"/>
          <w:sz w:val="24"/>
          <w:szCs w:val="24"/>
        </w:rPr>
        <w:t>o</w:t>
      </w:r>
      <w:r w:rsidR="002F6730" w:rsidRPr="00B83D85">
        <w:rPr>
          <w:rFonts w:ascii="Times New Roman" w:hAnsi="Times New Roman" w:cs="Times New Roman"/>
          <w:sz w:val="24"/>
          <w:szCs w:val="24"/>
        </w:rPr>
        <w:t>świadczeń o</w:t>
      </w:r>
      <w:r w:rsidR="006843EF" w:rsidRPr="00B83D85">
        <w:rPr>
          <w:rFonts w:ascii="Times New Roman" w:hAnsi="Times New Roman" w:cs="Times New Roman"/>
          <w:sz w:val="24"/>
          <w:szCs w:val="24"/>
        </w:rPr>
        <w:t> </w:t>
      </w:r>
      <w:r w:rsidR="009424E1" w:rsidRPr="00B83D85">
        <w:rPr>
          <w:rFonts w:ascii="Times New Roman" w:hAnsi="Times New Roman" w:cs="Times New Roman"/>
          <w:sz w:val="24"/>
          <w:szCs w:val="24"/>
        </w:rPr>
        <w:t>braku podstaw do wykluczenia</w:t>
      </w:r>
      <w:r w:rsidR="00CF7E76" w:rsidRPr="00B83D85">
        <w:rPr>
          <w:rFonts w:ascii="Times New Roman" w:hAnsi="Times New Roman" w:cs="Times New Roman"/>
          <w:sz w:val="24"/>
          <w:szCs w:val="24"/>
        </w:rPr>
        <w:t>,</w:t>
      </w:r>
      <w:r w:rsidR="00D95EEF">
        <w:rPr>
          <w:rFonts w:ascii="Times New Roman" w:hAnsi="Times New Roman" w:cs="Times New Roman"/>
          <w:sz w:val="24"/>
          <w:szCs w:val="24"/>
        </w:rPr>
        <w:t xml:space="preserve"> </w:t>
      </w:r>
      <w:r w:rsidR="00160441" w:rsidRPr="00B83D85">
        <w:rPr>
          <w:rFonts w:ascii="Times New Roman" w:hAnsi="Times New Roman" w:cs="Times New Roman"/>
          <w:sz w:val="24"/>
          <w:szCs w:val="24"/>
        </w:rPr>
        <w:t xml:space="preserve">oświadczenia o przynależności lub braku </w:t>
      </w:r>
      <w:r w:rsidR="00B17291" w:rsidRPr="00B83D85">
        <w:rPr>
          <w:rFonts w:ascii="Times New Roman" w:hAnsi="Times New Roman" w:cs="Times New Roman"/>
          <w:sz w:val="24"/>
          <w:szCs w:val="24"/>
        </w:rPr>
        <w:t>przynależności do</w:t>
      </w:r>
      <w:r w:rsidR="00256F28" w:rsidRPr="00B83D85">
        <w:rPr>
          <w:rFonts w:ascii="Times New Roman" w:hAnsi="Times New Roman" w:cs="Times New Roman"/>
          <w:sz w:val="24"/>
          <w:szCs w:val="24"/>
        </w:rPr>
        <w:t xml:space="preserve"> tej </w:t>
      </w:r>
      <w:r w:rsidR="004B1C89" w:rsidRPr="00B83D85">
        <w:rPr>
          <w:rFonts w:ascii="Times New Roman" w:hAnsi="Times New Roman" w:cs="Times New Roman"/>
          <w:sz w:val="24"/>
          <w:szCs w:val="24"/>
        </w:rPr>
        <w:t>samej</w:t>
      </w:r>
      <w:r w:rsidR="00F45A2B" w:rsidRPr="00B83D85">
        <w:rPr>
          <w:rFonts w:ascii="Times New Roman" w:hAnsi="Times New Roman" w:cs="Times New Roman"/>
          <w:sz w:val="24"/>
          <w:szCs w:val="24"/>
        </w:rPr>
        <w:t xml:space="preserve"> grupy kapitałowej</w:t>
      </w:r>
      <w:r w:rsidR="00127AC4">
        <w:rPr>
          <w:rFonts w:ascii="Times New Roman" w:hAnsi="Times New Roman" w:cs="Times New Roman"/>
          <w:sz w:val="24"/>
          <w:szCs w:val="24"/>
        </w:rPr>
        <w:t>.</w:t>
      </w:r>
    </w:p>
    <w:p w14:paraId="1C999156" w14:textId="77777777" w:rsidR="003A7EF1" w:rsidRPr="00B83D85" w:rsidRDefault="00012C63" w:rsidP="004E351B">
      <w:pPr>
        <w:pStyle w:val="Akapitzlist"/>
        <w:numPr>
          <w:ilvl w:val="1"/>
          <w:numId w:val="3"/>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Jeżeli Zamawiający lub W</w:t>
      </w:r>
      <w:r w:rsidR="003A7EF1" w:rsidRPr="00B83D85">
        <w:rPr>
          <w:rFonts w:ascii="Times New Roman" w:hAnsi="Times New Roman" w:cs="Times New Roman"/>
          <w:sz w:val="24"/>
          <w:szCs w:val="24"/>
        </w:rPr>
        <w:t>ykonawca przekazują oświadczenia, wnioski, zawiadomienia oraz informacje</w:t>
      </w:r>
      <w:r w:rsidR="00225D13" w:rsidRPr="00B83D85">
        <w:rPr>
          <w:rFonts w:ascii="Times New Roman" w:hAnsi="Times New Roman" w:cs="Times New Roman"/>
          <w:sz w:val="24"/>
          <w:szCs w:val="24"/>
        </w:rPr>
        <w:t xml:space="preserve"> drogą elektroniczną</w:t>
      </w:r>
      <w:r w:rsidR="003A7EF1" w:rsidRPr="00B83D85">
        <w:rPr>
          <w:rFonts w:ascii="Times New Roman" w:hAnsi="Times New Roman" w:cs="Times New Roman"/>
          <w:sz w:val="24"/>
          <w:szCs w:val="24"/>
        </w:rPr>
        <w:t>, każda ze stron na żądanie drugiej niezwłocznie potwierdza fakt ich otrzymania.</w:t>
      </w:r>
    </w:p>
    <w:p w14:paraId="4A695C12" w14:textId="77777777" w:rsidR="003A7EF1" w:rsidRPr="00B83D85" w:rsidRDefault="003A7EF1" w:rsidP="004E351B">
      <w:pPr>
        <w:pStyle w:val="Akapitzlist"/>
        <w:numPr>
          <w:ilvl w:val="1"/>
          <w:numId w:val="3"/>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Domniemy</w:t>
      </w:r>
      <w:r w:rsidR="00012C63" w:rsidRPr="00B83D85">
        <w:rPr>
          <w:rFonts w:ascii="Times New Roman" w:hAnsi="Times New Roman" w:cs="Times New Roman"/>
          <w:sz w:val="24"/>
          <w:szCs w:val="24"/>
        </w:rPr>
        <w:t>wa się, iż pismo wysłane przez Z</w:t>
      </w:r>
      <w:r w:rsidRPr="00B83D85">
        <w:rPr>
          <w:rFonts w:ascii="Times New Roman" w:hAnsi="Times New Roman" w:cs="Times New Roman"/>
          <w:sz w:val="24"/>
          <w:szCs w:val="24"/>
        </w:rPr>
        <w:t>amawiającego na ad</w:t>
      </w:r>
      <w:r w:rsidR="00012C63" w:rsidRPr="00B83D85">
        <w:rPr>
          <w:rFonts w:ascii="Times New Roman" w:hAnsi="Times New Roman" w:cs="Times New Roman"/>
          <w:sz w:val="24"/>
          <w:szCs w:val="24"/>
        </w:rPr>
        <w:t>res elektroniczny podany przez W</w:t>
      </w:r>
      <w:r w:rsidRPr="00B83D85">
        <w:rPr>
          <w:rFonts w:ascii="Times New Roman" w:hAnsi="Times New Roman" w:cs="Times New Roman"/>
          <w:sz w:val="24"/>
          <w:szCs w:val="24"/>
        </w:rPr>
        <w:t>ykonawcę zostało mu doręczone w sposó</w:t>
      </w:r>
      <w:r w:rsidR="00012C63" w:rsidRPr="00B83D85">
        <w:rPr>
          <w:rFonts w:ascii="Times New Roman" w:hAnsi="Times New Roman" w:cs="Times New Roman"/>
          <w:sz w:val="24"/>
          <w:szCs w:val="24"/>
        </w:rPr>
        <w:t>b umożliwiający zapoznanie się W</w:t>
      </w:r>
      <w:r w:rsidRPr="00B83D85">
        <w:rPr>
          <w:rFonts w:ascii="Times New Roman" w:hAnsi="Times New Roman" w:cs="Times New Roman"/>
          <w:sz w:val="24"/>
          <w:szCs w:val="24"/>
        </w:rPr>
        <w:t>ykon</w:t>
      </w:r>
      <w:r w:rsidR="00012C63" w:rsidRPr="00B83D85">
        <w:rPr>
          <w:rFonts w:ascii="Times New Roman" w:hAnsi="Times New Roman" w:cs="Times New Roman"/>
          <w:sz w:val="24"/>
          <w:szCs w:val="24"/>
        </w:rPr>
        <w:t>awcy z treścią pisma, chyba że W</w:t>
      </w:r>
      <w:r w:rsidRPr="00B83D85">
        <w:rPr>
          <w:rFonts w:ascii="Times New Roman" w:hAnsi="Times New Roman" w:cs="Times New Roman"/>
          <w:sz w:val="24"/>
          <w:szCs w:val="24"/>
        </w:rPr>
        <w:t xml:space="preserve">ykonawca wezwany przez </w:t>
      </w:r>
      <w:r w:rsidR="00012C63" w:rsidRPr="00B83D85">
        <w:rPr>
          <w:rFonts w:ascii="Times New Roman" w:hAnsi="Times New Roman" w:cs="Times New Roman"/>
          <w:sz w:val="24"/>
          <w:szCs w:val="24"/>
        </w:rPr>
        <w:t>Z</w:t>
      </w:r>
      <w:r w:rsidRPr="00B83D85">
        <w:rPr>
          <w:rFonts w:ascii="Times New Roman" w:hAnsi="Times New Roman" w:cs="Times New Roman"/>
          <w:sz w:val="24"/>
          <w:szCs w:val="24"/>
        </w:rPr>
        <w:t xml:space="preserve">amawiającego do potwierdzenia otrzymania oświadczenia, wniosku, zawiadomienia lub informacji w sposób określony </w:t>
      </w:r>
      <w:r w:rsidRPr="00B83D85">
        <w:rPr>
          <w:rFonts w:ascii="Times New Roman" w:hAnsi="Times New Roman" w:cs="Times New Roman"/>
          <w:b/>
          <w:sz w:val="24"/>
          <w:szCs w:val="24"/>
        </w:rPr>
        <w:t xml:space="preserve">w pkt </w:t>
      </w:r>
      <w:r w:rsidR="0094663F" w:rsidRPr="00B83D85">
        <w:rPr>
          <w:rFonts w:ascii="Times New Roman" w:hAnsi="Times New Roman" w:cs="Times New Roman"/>
          <w:b/>
          <w:sz w:val="24"/>
          <w:szCs w:val="24"/>
        </w:rPr>
        <w:t>5.</w:t>
      </w:r>
      <w:r w:rsidRPr="00B83D85">
        <w:rPr>
          <w:rFonts w:ascii="Times New Roman" w:hAnsi="Times New Roman" w:cs="Times New Roman"/>
          <w:b/>
          <w:sz w:val="24"/>
          <w:szCs w:val="24"/>
        </w:rPr>
        <w:t>3</w:t>
      </w:r>
      <w:r w:rsidRPr="00B83D85">
        <w:rPr>
          <w:rFonts w:ascii="Times New Roman" w:hAnsi="Times New Roman" w:cs="Times New Roman"/>
          <w:sz w:val="24"/>
          <w:szCs w:val="24"/>
        </w:rPr>
        <w:t xml:space="preserve"> oświadczy, iż ww. wiadomości nie otrzymał.</w:t>
      </w:r>
    </w:p>
    <w:p w14:paraId="46FDF17C" w14:textId="32479372" w:rsidR="000B28D5" w:rsidRPr="00B83D85" w:rsidRDefault="003A7EF1" w:rsidP="004E351B">
      <w:pPr>
        <w:pStyle w:val="Akapitzlist"/>
        <w:numPr>
          <w:ilvl w:val="1"/>
          <w:numId w:val="3"/>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 xml:space="preserve">Korespondencję związaną z niniejszym postępowaniem, należy kierować </w:t>
      </w:r>
      <w:r w:rsidR="00B17291" w:rsidRPr="00B83D85">
        <w:rPr>
          <w:rFonts w:ascii="Times New Roman" w:hAnsi="Times New Roman" w:cs="Times New Roman"/>
          <w:sz w:val="24"/>
          <w:szCs w:val="24"/>
        </w:rPr>
        <w:t xml:space="preserve">na </w:t>
      </w:r>
      <w:r w:rsidR="000B28D5" w:rsidRPr="00B83D85">
        <w:rPr>
          <w:rFonts w:ascii="Times New Roman" w:hAnsi="Times New Roman" w:cs="Times New Roman"/>
          <w:sz w:val="24"/>
          <w:szCs w:val="24"/>
        </w:rPr>
        <w:t>Zamawiającego:</w:t>
      </w:r>
    </w:p>
    <w:p w14:paraId="0D52406C" w14:textId="7B8AAF41" w:rsidR="000A10DF" w:rsidRPr="000A10DF" w:rsidRDefault="00C47E7B" w:rsidP="00201B67">
      <w:pPr>
        <w:pStyle w:val="Akapitzlist"/>
        <w:spacing w:line="320" w:lineRule="exact"/>
        <w:ind w:left="0"/>
        <w:jc w:val="both"/>
        <w:rPr>
          <w:rFonts w:ascii="Times New Roman" w:hAnsi="Times New Roman"/>
          <w:sz w:val="24"/>
          <w:szCs w:val="24"/>
        </w:rPr>
      </w:pPr>
      <w:r w:rsidRPr="000A10DF">
        <w:rPr>
          <w:rFonts w:ascii="Times New Roman" w:hAnsi="Times New Roman"/>
          <w:sz w:val="24"/>
          <w:szCs w:val="24"/>
        </w:rPr>
        <w:t>Osoby uprawnione do p</w:t>
      </w:r>
      <w:r w:rsidR="00930A6F" w:rsidRPr="000A10DF">
        <w:rPr>
          <w:rFonts w:ascii="Times New Roman" w:hAnsi="Times New Roman"/>
          <w:sz w:val="24"/>
          <w:szCs w:val="24"/>
        </w:rPr>
        <w:t>orozumiewania się z W</w:t>
      </w:r>
      <w:r w:rsidRPr="000A10DF">
        <w:rPr>
          <w:rFonts w:ascii="Times New Roman" w:hAnsi="Times New Roman"/>
          <w:sz w:val="24"/>
          <w:szCs w:val="24"/>
        </w:rPr>
        <w:t>ykonawcami w sprawach związanyc</w:t>
      </w:r>
      <w:r w:rsidR="000A10DF">
        <w:rPr>
          <w:rFonts w:ascii="Times New Roman" w:hAnsi="Times New Roman"/>
          <w:sz w:val="24"/>
          <w:szCs w:val="24"/>
        </w:rPr>
        <w:t>h z postępowaniem przetargowym</w:t>
      </w:r>
      <w:r w:rsidR="000A10DF" w:rsidRPr="000A10DF">
        <w:rPr>
          <w:rFonts w:ascii="Times New Roman" w:hAnsi="Times New Roman"/>
          <w:sz w:val="24"/>
          <w:szCs w:val="24"/>
        </w:rPr>
        <w:t>:</w:t>
      </w:r>
    </w:p>
    <w:p w14:paraId="49EF5214" w14:textId="476D2399" w:rsidR="000A10DF" w:rsidRPr="000A10DF" w:rsidRDefault="000A10DF" w:rsidP="00201B67">
      <w:pPr>
        <w:pStyle w:val="Akapitzlist"/>
        <w:spacing w:line="320" w:lineRule="exact"/>
        <w:ind w:left="0"/>
        <w:jc w:val="both"/>
        <w:rPr>
          <w:rFonts w:ascii="Times New Roman" w:hAnsi="Times New Roman"/>
          <w:sz w:val="24"/>
          <w:szCs w:val="24"/>
        </w:rPr>
      </w:pPr>
      <w:r w:rsidRPr="000A10DF">
        <w:rPr>
          <w:rFonts w:ascii="Times New Roman" w:hAnsi="Times New Roman"/>
          <w:sz w:val="24"/>
          <w:szCs w:val="24"/>
        </w:rPr>
        <w:t xml:space="preserve">Jerzy Miastkowski – e-mail: </w:t>
      </w:r>
      <w:hyperlink r:id="rId10" w:history="1">
        <w:r w:rsidRPr="000A10DF">
          <w:rPr>
            <w:rStyle w:val="Hipercze"/>
            <w:rFonts w:ascii="Times New Roman" w:hAnsi="Times New Roman"/>
            <w:color w:val="auto"/>
            <w:sz w:val="24"/>
            <w:szCs w:val="24"/>
          </w:rPr>
          <w:t>jerzy.miastkowski@zuwkonin.pl</w:t>
        </w:r>
      </w:hyperlink>
      <w:r w:rsidRPr="000A10DF">
        <w:rPr>
          <w:rFonts w:ascii="Times New Roman" w:hAnsi="Times New Roman"/>
          <w:sz w:val="24"/>
          <w:szCs w:val="24"/>
        </w:rPr>
        <w:t>, tel.  63 242 88 53</w:t>
      </w:r>
    </w:p>
    <w:p w14:paraId="1725FED0" w14:textId="3B67847B" w:rsidR="00C47E7B" w:rsidRPr="000A10DF" w:rsidRDefault="00201B67" w:rsidP="00201B67">
      <w:pPr>
        <w:pStyle w:val="Akapitzlist"/>
        <w:spacing w:line="320" w:lineRule="exact"/>
        <w:ind w:left="0"/>
        <w:jc w:val="both"/>
        <w:rPr>
          <w:rFonts w:ascii="Times New Roman" w:hAnsi="Times New Roman"/>
          <w:sz w:val="24"/>
          <w:szCs w:val="24"/>
        </w:rPr>
      </w:pPr>
      <w:r w:rsidRPr="000A10DF">
        <w:rPr>
          <w:rFonts w:ascii="Times New Roman" w:hAnsi="Times New Roman"/>
          <w:sz w:val="24"/>
          <w:szCs w:val="24"/>
        </w:rPr>
        <w:t>Aleksandra Tańska</w:t>
      </w:r>
      <w:r w:rsidR="00C47E7B" w:rsidRPr="000A10DF">
        <w:rPr>
          <w:rFonts w:ascii="Times New Roman" w:hAnsi="Times New Roman"/>
          <w:sz w:val="24"/>
          <w:szCs w:val="24"/>
        </w:rPr>
        <w:t xml:space="preserve">– </w:t>
      </w:r>
      <w:r w:rsidR="00917015" w:rsidRPr="000A10DF">
        <w:rPr>
          <w:rFonts w:ascii="Times New Roman" w:hAnsi="Times New Roman"/>
          <w:sz w:val="24"/>
          <w:szCs w:val="24"/>
        </w:rPr>
        <w:t xml:space="preserve">e-mail: </w:t>
      </w:r>
      <w:hyperlink r:id="rId11" w:history="1">
        <w:r w:rsidRPr="000A10DF">
          <w:rPr>
            <w:rStyle w:val="Hipercze"/>
            <w:rFonts w:ascii="Times New Roman" w:hAnsi="Times New Roman" w:cs="Times New Roman"/>
            <w:color w:val="auto"/>
            <w:sz w:val="24"/>
            <w:szCs w:val="24"/>
          </w:rPr>
          <w:t>a.tanska@enemdia.org.pl</w:t>
        </w:r>
      </w:hyperlink>
      <w:r w:rsidR="00930A6F" w:rsidRPr="000A10DF">
        <w:rPr>
          <w:rStyle w:val="Hipercze"/>
          <w:rFonts w:ascii="Times New Roman" w:hAnsi="Times New Roman" w:cs="Times New Roman"/>
          <w:color w:val="auto"/>
          <w:sz w:val="24"/>
          <w:szCs w:val="24"/>
        </w:rPr>
        <w:t xml:space="preserve">, </w:t>
      </w:r>
      <w:r w:rsidR="00C47E7B" w:rsidRPr="000A10DF">
        <w:rPr>
          <w:rFonts w:ascii="Times New Roman" w:hAnsi="Times New Roman"/>
          <w:sz w:val="24"/>
          <w:szCs w:val="24"/>
        </w:rPr>
        <w:t xml:space="preserve">tel. </w:t>
      </w:r>
      <w:r w:rsidRPr="000A10DF">
        <w:rPr>
          <w:rFonts w:ascii="Times New Roman" w:hAnsi="Times New Roman"/>
          <w:sz w:val="24"/>
          <w:szCs w:val="24"/>
        </w:rPr>
        <w:t>61 624 74 58/59</w:t>
      </w:r>
    </w:p>
    <w:p w14:paraId="27AD2018" w14:textId="77777777" w:rsidR="00831409" w:rsidRPr="00B83D85" w:rsidRDefault="00831409" w:rsidP="00645C48">
      <w:pPr>
        <w:pStyle w:val="Akapitzlist"/>
        <w:numPr>
          <w:ilvl w:val="0"/>
          <w:numId w:val="27"/>
        </w:numPr>
        <w:shd w:val="clear" w:color="auto" w:fill="BFBFBF" w:themeFill="background1" w:themeFillShade="BF"/>
        <w:tabs>
          <w:tab w:val="left" w:pos="1701"/>
        </w:tabs>
        <w:spacing w:before="400" w:after="300" w:line="264" w:lineRule="auto"/>
        <w:ind w:left="567" w:hanging="567"/>
        <w:contextualSpacing w:val="0"/>
        <w:jc w:val="both"/>
        <w:rPr>
          <w:rFonts w:ascii="Times New Roman" w:hAnsi="Times New Roman"/>
          <w:b/>
          <w:sz w:val="24"/>
          <w:szCs w:val="24"/>
        </w:rPr>
      </w:pPr>
      <w:r w:rsidRPr="00B83D85">
        <w:rPr>
          <w:rFonts w:ascii="Times New Roman" w:hAnsi="Times New Roman"/>
          <w:b/>
          <w:sz w:val="24"/>
          <w:szCs w:val="24"/>
        </w:rPr>
        <w:t>OPIS SPOSOBU UDZIELANIA WYJAŚNIEŃ TREŚCI SIWZ</w:t>
      </w:r>
    </w:p>
    <w:p w14:paraId="37B50AD7" w14:textId="0A545F63" w:rsidR="009967B8" w:rsidRPr="00F31D32" w:rsidRDefault="002F6730" w:rsidP="00F31D32">
      <w:pPr>
        <w:pStyle w:val="Akapitzlist"/>
        <w:numPr>
          <w:ilvl w:val="1"/>
          <w:numId w:val="5"/>
        </w:numPr>
        <w:autoSpaceDE w:val="0"/>
        <w:autoSpaceDN w:val="0"/>
        <w:adjustRightInd w:val="0"/>
        <w:spacing w:line="264" w:lineRule="auto"/>
        <w:ind w:left="567" w:hanging="567"/>
        <w:jc w:val="both"/>
        <w:rPr>
          <w:rFonts w:ascii="Times New Roman" w:hAnsi="Times New Roman" w:cs="Times New Roman"/>
          <w:sz w:val="24"/>
          <w:szCs w:val="24"/>
        </w:rPr>
      </w:pPr>
      <w:r w:rsidRPr="009369DD">
        <w:rPr>
          <w:rFonts w:ascii="Times New Roman" w:hAnsi="Times New Roman" w:cs="Times New Roman"/>
          <w:sz w:val="24"/>
          <w:szCs w:val="24"/>
        </w:rPr>
        <w:t xml:space="preserve">Wykonawca może zwrócić się do </w:t>
      </w:r>
      <w:r w:rsidR="000B28D5" w:rsidRPr="009369DD">
        <w:rPr>
          <w:rFonts w:ascii="Times New Roman" w:hAnsi="Times New Roman" w:cs="Times New Roman"/>
          <w:sz w:val="24"/>
          <w:szCs w:val="24"/>
        </w:rPr>
        <w:t>Z</w:t>
      </w:r>
      <w:r w:rsidRPr="009369DD">
        <w:rPr>
          <w:rFonts w:ascii="Times New Roman" w:hAnsi="Times New Roman" w:cs="Times New Roman"/>
          <w:sz w:val="24"/>
          <w:szCs w:val="24"/>
        </w:rPr>
        <w:t>amawia</w:t>
      </w:r>
      <w:r w:rsidR="00EF4C2E" w:rsidRPr="009369DD">
        <w:rPr>
          <w:rFonts w:ascii="Times New Roman" w:hAnsi="Times New Roman" w:cs="Times New Roman"/>
          <w:sz w:val="24"/>
          <w:szCs w:val="24"/>
        </w:rPr>
        <w:t>jącego, z przekazanym pisemnie</w:t>
      </w:r>
      <w:r w:rsidR="003F2214" w:rsidRPr="009369DD">
        <w:rPr>
          <w:rFonts w:ascii="Times New Roman" w:hAnsi="Times New Roman" w:cs="Times New Roman"/>
          <w:sz w:val="24"/>
          <w:szCs w:val="24"/>
        </w:rPr>
        <w:t xml:space="preserve"> za pośrednictwem operatora pocztowego w rozumieniu ustawy z dnia 23 listopada 2012 r.</w:t>
      </w:r>
      <w:r w:rsidR="00280460" w:rsidRPr="009369DD">
        <w:rPr>
          <w:rFonts w:ascii="Times New Roman" w:hAnsi="Times New Roman" w:cs="Times New Roman"/>
          <w:sz w:val="24"/>
          <w:szCs w:val="24"/>
        </w:rPr>
        <w:t xml:space="preserve"> – Prawo pocztowe (Dz. U. z 2016</w:t>
      </w:r>
      <w:r w:rsidR="003F2214" w:rsidRPr="009369DD">
        <w:rPr>
          <w:rFonts w:ascii="Times New Roman" w:hAnsi="Times New Roman" w:cs="Times New Roman"/>
          <w:sz w:val="24"/>
          <w:szCs w:val="24"/>
        </w:rPr>
        <w:t xml:space="preserve"> r. poz. </w:t>
      </w:r>
      <w:r w:rsidR="004C0693" w:rsidRPr="009369DD">
        <w:rPr>
          <w:rFonts w:ascii="Times New Roman" w:hAnsi="Times New Roman" w:cs="Times New Roman"/>
          <w:sz w:val="24"/>
          <w:szCs w:val="24"/>
        </w:rPr>
        <w:t xml:space="preserve">1113, </w:t>
      </w:r>
      <w:r w:rsidR="00280460" w:rsidRPr="009369DD">
        <w:rPr>
          <w:rFonts w:ascii="Times New Roman" w:hAnsi="Times New Roman" w:cs="Times New Roman"/>
          <w:sz w:val="24"/>
          <w:szCs w:val="24"/>
        </w:rPr>
        <w:t>1250</w:t>
      </w:r>
      <w:r w:rsidR="004C0693" w:rsidRPr="009369DD">
        <w:rPr>
          <w:rFonts w:ascii="Times New Roman" w:hAnsi="Times New Roman" w:cs="Times New Roman"/>
          <w:sz w:val="24"/>
          <w:szCs w:val="24"/>
        </w:rPr>
        <w:t>,</w:t>
      </w:r>
      <w:r w:rsidR="00A407D4" w:rsidRPr="009369DD">
        <w:rPr>
          <w:rFonts w:ascii="Times New Roman" w:hAnsi="Times New Roman" w:cs="Times New Roman"/>
          <w:sz w:val="24"/>
          <w:szCs w:val="24"/>
        </w:rPr>
        <w:t>1823, 1948</w:t>
      </w:r>
      <w:r w:rsidR="003F2214" w:rsidRPr="009369DD">
        <w:rPr>
          <w:rFonts w:ascii="Times New Roman" w:hAnsi="Times New Roman" w:cs="Times New Roman"/>
          <w:sz w:val="24"/>
          <w:szCs w:val="24"/>
        </w:rPr>
        <w:t>), osobiście, za pośrednictwem posłańca</w:t>
      </w:r>
      <w:r w:rsidR="00EF4C2E" w:rsidRPr="009369DD">
        <w:rPr>
          <w:rFonts w:ascii="Times New Roman" w:hAnsi="Times New Roman" w:cs="Times New Roman"/>
          <w:sz w:val="24"/>
          <w:szCs w:val="24"/>
        </w:rPr>
        <w:t xml:space="preserve"> lub</w:t>
      </w:r>
      <w:r w:rsidRPr="009369DD">
        <w:rPr>
          <w:rFonts w:ascii="Times New Roman" w:hAnsi="Times New Roman" w:cs="Times New Roman"/>
          <w:sz w:val="24"/>
          <w:szCs w:val="24"/>
        </w:rPr>
        <w:t xml:space="preserve"> drogą elektroniczną </w:t>
      </w:r>
      <w:r w:rsidR="00A54168" w:rsidRPr="009369DD">
        <w:rPr>
          <w:rFonts w:ascii="Times New Roman" w:hAnsi="Times New Roman" w:cs="Times New Roman"/>
          <w:sz w:val="24"/>
          <w:szCs w:val="24"/>
        </w:rPr>
        <w:t xml:space="preserve">z </w:t>
      </w:r>
      <w:r w:rsidRPr="009369DD">
        <w:rPr>
          <w:rFonts w:ascii="Times New Roman" w:hAnsi="Times New Roman" w:cs="Times New Roman"/>
          <w:sz w:val="24"/>
          <w:szCs w:val="24"/>
        </w:rPr>
        <w:t xml:space="preserve">wnioskiem o wyjaśnienie treści SIWZ. </w:t>
      </w:r>
      <w:r w:rsidR="00D25D0F">
        <w:rPr>
          <w:rFonts w:ascii="Times New Roman" w:hAnsi="Times New Roman" w:cs="Times New Roman"/>
          <w:sz w:val="24"/>
          <w:szCs w:val="24"/>
        </w:rPr>
        <w:t>Zamawiający</w:t>
      </w:r>
      <w:r w:rsidRPr="009369DD">
        <w:rPr>
          <w:rFonts w:ascii="Times New Roman" w:hAnsi="Times New Roman" w:cs="Times New Roman"/>
          <w:sz w:val="24"/>
          <w:szCs w:val="24"/>
        </w:rPr>
        <w:t xml:space="preserve"> niezwłocznie, nie później jednak niż </w:t>
      </w:r>
      <w:r w:rsidR="001E3CD6" w:rsidRPr="009369DD">
        <w:rPr>
          <w:rFonts w:ascii="Times New Roman" w:hAnsi="Times New Roman" w:cs="Times New Roman"/>
          <w:sz w:val="24"/>
          <w:szCs w:val="24"/>
        </w:rPr>
        <w:t xml:space="preserve">na </w:t>
      </w:r>
      <w:r w:rsidRPr="009369DD">
        <w:rPr>
          <w:rFonts w:ascii="Times New Roman" w:hAnsi="Times New Roman" w:cs="Times New Roman"/>
          <w:sz w:val="24"/>
          <w:szCs w:val="24"/>
        </w:rPr>
        <w:t>6 dni przed upływem terminu składania ofert</w:t>
      </w:r>
      <w:r w:rsidR="00A34569" w:rsidRPr="009369DD">
        <w:rPr>
          <w:rFonts w:ascii="Times New Roman" w:hAnsi="Times New Roman" w:cs="Times New Roman"/>
          <w:sz w:val="24"/>
          <w:szCs w:val="24"/>
        </w:rPr>
        <w:t xml:space="preserve"> udzieli wyjaśnień na piśmie na </w:t>
      </w:r>
      <w:r w:rsidRPr="009369DD">
        <w:rPr>
          <w:rFonts w:ascii="Times New Roman" w:hAnsi="Times New Roman" w:cs="Times New Roman"/>
          <w:sz w:val="24"/>
          <w:szCs w:val="24"/>
        </w:rPr>
        <w:t>zadane pytanie, przesyłając treść pytania</w:t>
      </w:r>
      <w:r w:rsidR="007F3FFE" w:rsidRPr="009369DD">
        <w:rPr>
          <w:rFonts w:ascii="Times New Roman" w:hAnsi="Times New Roman" w:cs="Times New Roman"/>
          <w:sz w:val="24"/>
          <w:szCs w:val="24"/>
        </w:rPr>
        <w:t xml:space="preserve"> i odpowiedzi </w:t>
      </w:r>
      <w:r w:rsidRPr="009369DD">
        <w:rPr>
          <w:rFonts w:ascii="Times New Roman" w:hAnsi="Times New Roman" w:cs="Times New Roman"/>
          <w:sz w:val="24"/>
          <w:szCs w:val="24"/>
        </w:rPr>
        <w:t>wszystki</w:t>
      </w:r>
      <w:r w:rsidR="00A34569" w:rsidRPr="009369DD">
        <w:rPr>
          <w:rFonts w:ascii="Times New Roman" w:hAnsi="Times New Roman" w:cs="Times New Roman"/>
          <w:sz w:val="24"/>
          <w:szCs w:val="24"/>
        </w:rPr>
        <w:t xml:space="preserve">m uczestnikom postępowania oraz </w:t>
      </w:r>
      <w:r w:rsidRPr="009369DD">
        <w:rPr>
          <w:rFonts w:ascii="Times New Roman" w:hAnsi="Times New Roman" w:cs="Times New Roman"/>
          <w:sz w:val="24"/>
          <w:szCs w:val="24"/>
        </w:rPr>
        <w:t>umieści taką informację na własnej stronie internetowej</w:t>
      </w:r>
      <w:r w:rsidR="009074FA" w:rsidRPr="009369DD">
        <w:rPr>
          <w:rFonts w:ascii="Times New Roman" w:hAnsi="Times New Roman" w:cs="Times New Roman"/>
          <w:sz w:val="24"/>
          <w:szCs w:val="24"/>
        </w:rPr>
        <w:t>:</w:t>
      </w:r>
      <w:r w:rsidR="00D95EEF">
        <w:rPr>
          <w:rFonts w:ascii="Times New Roman" w:hAnsi="Times New Roman" w:cs="Times New Roman"/>
          <w:sz w:val="24"/>
          <w:szCs w:val="24"/>
        </w:rPr>
        <w:t xml:space="preserve"> </w:t>
      </w:r>
      <w:hyperlink r:id="rId12" w:history="1">
        <w:r w:rsidR="00F31D32" w:rsidRPr="00F31D32">
          <w:rPr>
            <w:rStyle w:val="Hipercze"/>
            <w:rFonts w:ascii="Times New Roman" w:hAnsi="Times New Roman" w:cs="Times New Roman"/>
            <w:b/>
            <w:color w:val="auto"/>
            <w:sz w:val="24"/>
            <w:szCs w:val="24"/>
          </w:rPr>
          <w:t>http://www.zuwkonin.pl</w:t>
        </w:r>
      </w:hyperlink>
      <w:r w:rsidR="00A238E6">
        <w:rPr>
          <w:rStyle w:val="Hipercze"/>
          <w:rFonts w:ascii="Times New Roman" w:hAnsi="Times New Roman" w:cs="Times New Roman"/>
          <w:b/>
          <w:color w:val="auto"/>
          <w:sz w:val="24"/>
          <w:szCs w:val="24"/>
        </w:rPr>
        <w:t xml:space="preserve"> </w:t>
      </w:r>
      <w:r w:rsidR="00667464" w:rsidRPr="00F31D32">
        <w:rPr>
          <w:rFonts w:ascii="Times New Roman" w:hAnsi="Times New Roman" w:cs="Times New Roman"/>
          <w:sz w:val="24"/>
          <w:szCs w:val="24"/>
        </w:rPr>
        <w:t>p</w:t>
      </w:r>
      <w:r w:rsidRPr="00F31D32">
        <w:rPr>
          <w:rFonts w:ascii="Times New Roman" w:hAnsi="Times New Roman" w:cs="Times New Roman"/>
          <w:sz w:val="24"/>
          <w:szCs w:val="24"/>
        </w:rPr>
        <w:t xml:space="preserve">od warunkiem, że wniosek o wyjaśnienie treści </w:t>
      </w:r>
      <w:r w:rsidR="001E3CD6" w:rsidRPr="00F31D32">
        <w:rPr>
          <w:rFonts w:ascii="Times New Roman" w:hAnsi="Times New Roman" w:cs="Times New Roman"/>
          <w:sz w:val="24"/>
          <w:szCs w:val="24"/>
        </w:rPr>
        <w:t>SIWZ</w:t>
      </w:r>
      <w:r w:rsidRPr="00F31D32">
        <w:rPr>
          <w:rFonts w:ascii="Times New Roman" w:hAnsi="Times New Roman" w:cs="Times New Roman"/>
          <w:sz w:val="24"/>
          <w:szCs w:val="24"/>
        </w:rPr>
        <w:t xml:space="preserve"> wpłynie do </w:t>
      </w:r>
      <w:r w:rsidR="00012C63" w:rsidRPr="00F31D32">
        <w:rPr>
          <w:rFonts w:ascii="Times New Roman" w:hAnsi="Times New Roman" w:cs="Times New Roman"/>
          <w:sz w:val="24"/>
          <w:szCs w:val="24"/>
        </w:rPr>
        <w:t>Z</w:t>
      </w:r>
      <w:r w:rsidRPr="00F31D32">
        <w:rPr>
          <w:rFonts w:ascii="Times New Roman" w:hAnsi="Times New Roman" w:cs="Times New Roman"/>
          <w:sz w:val="24"/>
          <w:szCs w:val="24"/>
        </w:rPr>
        <w:t>amawiającego nie później niż do końca dnia, w którym upływa połowa wyznaczonego terminu składania ofert.</w:t>
      </w:r>
    </w:p>
    <w:p w14:paraId="376DB6F1" w14:textId="77777777" w:rsidR="009074FA" w:rsidRPr="00B83D85" w:rsidRDefault="002F6730" w:rsidP="004E351B">
      <w:pPr>
        <w:pStyle w:val="Akapitzlist"/>
        <w:numPr>
          <w:ilvl w:val="1"/>
          <w:numId w:val="5"/>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lastRenderedPageBreak/>
        <w:t>Zamawiający nie przewiduj</w:t>
      </w:r>
      <w:r w:rsidR="00012C63" w:rsidRPr="00B83D85">
        <w:rPr>
          <w:rFonts w:ascii="Times New Roman" w:hAnsi="Times New Roman" w:cs="Times New Roman"/>
          <w:sz w:val="24"/>
          <w:szCs w:val="24"/>
        </w:rPr>
        <w:t>e zwołania zebrania wszystkich W</w:t>
      </w:r>
      <w:r w:rsidRPr="00B83D85">
        <w:rPr>
          <w:rFonts w:ascii="Times New Roman" w:hAnsi="Times New Roman" w:cs="Times New Roman"/>
          <w:sz w:val="24"/>
          <w:szCs w:val="24"/>
        </w:rPr>
        <w:t>ykonawców w celu wyjaśnienia treści SIWZ.</w:t>
      </w:r>
    </w:p>
    <w:p w14:paraId="0710176B" w14:textId="77777777" w:rsidR="008D5F8C" w:rsidRPr="00B83D85" w:rsidRDefault="002F6730" w:rsidP="00387117">
      <w:pPr>
        <w:pStyle w:val="Akapitzlist"/>
        <w:numPr>
          <w:ilvl w:val="1"/>
          <w:numId w:val="5"/>
        </w:numPr>
        <w:autoSpaceDE w:val="0"/>
        <w:autoSpaceDN w:val="0"/>
        <w:adjustRightInd w:val="0"/>
        <w:spacing w:line="264" w:lineRule="auto"/>
        <w:ind w:left="709" w:hanging="709"/>
        <w:jc w:val="both"/>
        <w:rPr>
          <w:rStyle w:val="Hipercze"/>
          <w:rFonts w:ascii="Times New Roman" w:hAnsi="Times New Roman" w:cs="Times New Roman"/>
          <w:color w:val="auto"/>
          <w:sz w:val="24"/>
          <w:szCs w:val="24"/>
          <w:u w:val="none"/>
        </w:rPr>
      </w:pPr>
      <w:r w:rsidRPr="00B83D85">
        <w:rPr>
          <w:rFonts w:ascii="Times New Roman" w:hAnsi="Times New Roman" w:cs="Times New Roman"/>
          <w:sz w:val="24"/>
          <w:szCs w:val="24"/>
        </w:rPr>
        <w:t>Jeżeli w wyniku zmiany treści SIWZ nieprowadzącej do zmiany ogłoszenia o zamówieniu jest</w:t>
      </w:r>
      <w:r w:rsidR="00D95EEF">
        <w:rPr>
          <w:rFonts w:ascii="Times New Roman" w:hAnsi="Times New Roman" w:cs="Times New Roman"/>
          <w:sz w:val="24"/>
          <w:szCs w:val="24"/>
        </w:rPr>
        <w:t xml:space="preserve"> </w:t>
      </w:r>
      <w:r w:rsidRPr="00B83D85">
        <w:rPr>
          <w:rFonts w:ascii="Times New Roman" w:hAnsi="Times New Roman" w:cs="Times New Roman"/>
          <w:sz w:val="24"/>
          <w:szCs w:val="24"/>
        </w:rPr>
        <w:t xml:space="preserve">niezbędny dodatkowy czas na </w:t>
      </w:r>
      <w:r w:rsidR="00012C63" w:rsidRPr="00B83D85">
        <w:rPr>
          <w:rFonts w:ascii="Times New Roman" w:hAnsi="Times New Roman" w:cs="Times New Roman"/>
          <w:sz w:val="24"/>
          <w:szCs w:val="24"/>
        </w:rPr>
        <w:t>wprowadzenie zmian w ofertach, Z</w:t>
      </w:r>
      <w:r w:rsidRPr="00B83D85">
        <w:rPr>
          <w:rFonts w:ascii="Times New Roman" w:hAnsi="Times New Roman" w:cs="Times New Roman"/>
          <w:sz w:val="24"/>
          <w:szCs w:val="24"/>
        </w:rPr>
        <w:t xml:space="preserve">amawiający </w:t>
      </w:r>
      <w:r w:rsidRPr="009369DD">
        <w:rPr>
          <w:rFonts w:ascii="Times New Roman" w:hAnsi="Times New Roman" w:cs="Times New Roman"/>
          <w:sz w:val="24"/>
          <w:szCs w:val="24"/>
        </w:rPr>
        <w:t>przedłuży termin</w:t>
      </w:r>
      <w:r w:rsidR="00D95EEF">
        <w:rPr>
          <w:rFonts w:ascii="Times New Roman" w:hAnsi="Times New Roman" w:cs="Times New Roman"/>
          <w:sz w:val="24"/>
          <w:szCs w:val="24"/>
        </w:rPr>
        <w:t xml:space="preserve"> </w:t>
      </w:r>
      <w:r w:rsidRPr="009369DD">
        <w:rPr>
          <w:rFonts w:ascii="Times New Roman" w:hAnsi="Times New Roman" w:cs="Times New Roman"/>
          <w:sz w:val="24"/>
          <w:szCs w:val="24"/>
        </w:rPr>
        <w:t xml:space="preserve">składania ofert i poinformuje o tym </w:t>
      </w:r>
      <w:r w:rsidR="00012C63" w:rsidRPr="009369DD">
        <w:rPr>
          <w:rFonts w:ascii="Times New Roman" w:hAnsi="Times New Roman" w:cs="Times New Roman"/>
          <w:sz w:val="24"/>
          <w:szCs w:val="24"/>
        </w:rPr>
        <w:t>W</w:t>
      </w:r>
      <w:r w:rsidRPr="009369DD">
        <w:rPr>
          <w:rFonts w:ascii="Times New Roman" w:hAnsi="Times New Roman" w:cs="Times New Roman"/>
          <w:sz w:val="24"/>
          <w:szCs w:val="24"/>
        </w:rPr>
        <w:t>ykonawców, którym przekazano SIWZ oraz umieści taką</w:t>
      </w:r>
      <w:r w:rsidR="00D95EEF">
        <w:rPr>
          <w:rFonts w:ascii="Times New Roman" w:hAnsi="Times New Roman" w:cs="Times New Roman"/>
          <w:sz w:val="24"/>
          <w:szCs w:val="24"/>
        </w:rPr>
        <w:t xml:space="preserve"> </w:t>
      </w:r>
      <w:r w:rsidRPr="009369DD">
        <w:rPr>
          <w:rFonts w:ascii="Times New Roman" w:hAnsi="Times New Roman" w:cs="Times New Roman"/>
          <w:sz w:val="24"/>
          <w:szCs w:val="24"/>
        </w:rPr>
        <w:t>informację na własnej stronie</w:t>
      </w:r>
      <w:r w:rsidR="00433DD6" w:rsidRPr="009369DD">
        <w:rPr>
          <w:rFonts w:ascii="Times New Roman" w:hAnsi="Times New Roman" w:cs="Times New Roman"/>
          <w:sz w:val="24"/>
          <w:szCs w:val="24"/>
        </w:rPr>
        <w:t xml:space="preserve"> internetowej</w:t>
      </w:r>
      <w:r w:rsidR="000B28D5" w:rsidRPr="009369DD">
        <w:rPr>
          <w:rFonts w:ascii="Times New Roman" w:hAnsi="Times New Roman" w:cs="Times New Roman"/>
          <w:sz w:val="24"/>
          <w:szCs w:val="24"/>
        </w:rPr>
        <w:t>:</w:t>
      </w:r>
      <w:r w:rsidR="00D95EEF">
        <w:rPr>
          <w:rFonts w:ascii="Times New Roman" w:hAnsi="Times New Roman" w:cs="Times New Roman"/>
          <w:sz w:val="24"/>
          <w:szCs w:val="24"/>
        </w:rPr>
        <w:t xml:space="preserve"> </w:t>
      </w:r>
      <w:r w:rsidR="00732354" w:rsidRPr="00732354">
        <w:rPr>
          <w:rFonts w:ascii="Times New Roman" w:hAnsi="Times New Roman" w:cs="Times New Roman"/>
          <w:b/>
          <w:sz w:val="24"/>
          <w:szCs w:val="24"/>
          <w:u w:val="single"/>
        </w:rPr>
        <w:t>http://www.zuwkonin.pl/</w:t>
      </w:r>
    </w:p>
    <w:p w14:paraId="0F5F0B83" w14:textId="77777777" w:rsidR="000F6809" w:rsidRPr="00B83D85" w:rsidRDefault="000F6809" w:rsidP="00645C48">
      <w:pPr>
        <w:pStyle w:val="Akapitzlist"/>
        <w:numPr>
          <w:ilvl w:val="0"/>
          <w:numId w:val="27"/>
        </w:numPr>
        <w:shd w:val="clear" w:color="auto" w:fill="BFBFBF" w:themeFill="background1" w:themeFillShade="BF"/>
        <w:autoSpaceDE w:val="0"/>
        <w:autoSpaceDN w:val="0"/>
        <w:adjustRightInd w:val="0"/>
        <w:spacing w:before="400" w:after="300" w:line="264" w:lineRule="auto"/>
        <w:ind w:left="567" w:hanging="567"/>
        <w:contextualSpacing w:val="0"/>
        <w:jc w:val="both"/>
        <w:rPr>
          <w:rFonts w:ascii="Times New Roman" w:hAnsi="Times New Roman" w:cs="Times New Roman"/>
          <w:b/>
          <w:sz w:val="24"/>
          <w:szCs w:val="24"/>
        </w:rPr>
      </w:pPr>
      <w:r w:rsidRPr="00B83D85">
        <w:rPr>
          <w:rFonts w:ascii="Times New Roman" w:hAnsi="Times New Roman" w:cs="Times New Roman"/>
          <w:b/>
          <w:sz w:val="24"/>
          <w:szCs w:val="24"/>
        </w:rPr>
        <w:t>WYMAGANIA DOTYCZĄCE WADIUM</w:t>
      </w:r>
    </w:p>
    <w:p w14:paraId="4C495770" w14:textId="3A409E77" w:rsidR="0070228D" w:rsidRPr="001C4F29" w:rsidRDefault="0070228D" w:rsidP="00645C48">
      <w:pPr>
        <w:pStyle w:val="Akapitzlist"/>
        <w:numPr>
          <w:ilvl w:val="1"/>
          <w:numId w:val="42"/>
        </w:numPr>
        <w:autoSpaceDE w:val="0"/>
        <w:autoSpaceDN w:val="0"/>
        <w:adjustRightInd w:val="0"/>
        <w:spacing w:after="200" w:line="312" w:lineRule="auto"/>
        <w:ind w:left="567" w:hanging="567"/>
        <w:contextualSpacing w:val="0"/>
        <w:jc w:val="both"/>
        <w:rPr>
          <w:rFonts w:ascii="Times New Roman" w:hAnsi="Times New Roman"/>
          <w:b/>
          <w:sz w:val="24"/>
        </w:rPr>
      </w:pPr>
      <w:r w:rsidRPr="001C4F29">
        <w:rPr>
          <w:rFonts w:ascii="Times New Roman" w:hAnsi="Times New Roman"/>
          <w:sz w:val="24"/>
        </w:rPr>
        <w:t>Zamawiający żąda od Wykonawców wniesienia wadium w wysokości</w:t>
      </w:r>
      <w:r w:rsidR="00571BB0">
        <w:rPr>
          <w:rFonts w:ascii="Times New Roman" w:hAnsi="Times New Roman"/>
          <w:sz w:val="24"/>
        </w:rPr>
        <w:t xml:space="preserve"> </w:t>
      </w:r>
      <w:r w:rsidR="00622AD1" w:rsidRPr="001C4F29">
        <w:rPr>
          <w:rFonts w:ascii="Times New Roman" w:hAnsi="Times New Roman"/>
          <w:bCs/>
          <w:sz w:val="24"/>
        </w:rPr>
        <w:t>42</w:t>
      </w:r>
      <w:r w:rsidRPr="001C4F29">
        <w:rPr>
          <w:rFonts w:ascii="Times New Roman" w:hAnsi="Times New Roman"/>
          <w:bCs/>
          <w:sz w:val="24"/>
        </w:rPr>
        <w:t xml:space="preserve"> 000,00 zł (słownie: </w:t>
      </w:r>
      <w:r w:rsidR="00622AD1" w:rsidRPr="001C4F29">
        <w:rPr>
          <w:rFonts w:ascii="Times New Roman" w:hAnsi="Times New Roman"/>
          <w:bCs/>
          <w:sz w:val="24"/>
        </w:rPr>
        <w:t>czterdzieści dwa tysiące</w:t>
      </w:r>
      <w:r w:rsidR="00C54C10" w:rsidRPr="001C4F29">
        <w:rPr>
          <w:rFonts w:ascii="Times New Roman" w:hAnsi="Times New Roman"/>
          <w:bCs/>
          <w:sz w:val="24"/>
        </w:rPr>
        <w:t xml:space="preserve"> złotych 00/100) – część I zamówienia</w:t>
      </w:r>
    </w:p>
    <w:p w14:paraId="34AC3C07" w14:textId="77777777" w:rsidR="00C54C10" w:rsidRPr="001C4F29" w:rsidRDefault="00C54C10" w:rsidP="00C54C10">
      <w:pPr>
        <w:pStyle w:val="Akapitzlist"/>
        <w:numPr>
          <w:ilvl w:val="1"/>
          <w:numId w:val="42"/>
        </w:numPr>
        <w:ind w:left="567"/>
        <w:rPr>
          <w:rFonts w:ascii="Times New Roman" w:hAnsi="Times New Roman"/>
          <w:sz w:val="24"/>
        </w:rPr>
      </w:pPr>
      <w:r w:rsidRPr="001C4F29">
        <w:rPr>
          <w:rFonts w:ascii="Times New Roman" w:hAnsi="Times New Roman"/>
          <w:sz w:val="24"/>
        </w:rPr>
        <w:t>Zamawiający żąda od Wykonawców</w:t>
      </w:r>
      <w:r w:rsidR="00622AD1" w:rsidRPr="001C4F29">
        <w:rPr>
          <w:rFonts w:ascii="Times New Roman" w:hAnsi="Times New Roman"/>
          <w:sz w:val="24"/>
        </w:rPr>
        <w:t xml:space="preserve"> wniesienia wadium w wysokości 3</w:t>
      </w:r>
      <w:r w:rsidRPr="001C4F29">
        <w:rPr>
          <w:rFonts w:ascii="Times New Roman" w:hAnsi="Times New Roman"/>
          <w:sz w:val="24"/>
        </w:rPr>
        <w:t xml:space="preserve"> 000,00 zł (słownie: </w:t>
      </w:r>
      <w:r w:rsidR="00622AD1" w:rsidRPr="001C4F29">
        <w:rPr>
          <w:rFonts w:ascii="Times New Roman" w:hAnsi="Times New Roman"/>
          <w:sz w:val="24"/>
        </w:rPr>
        <w:t>trzy tysiące</w:t>
      </w:r>
      <w:r w:rsidRPr="001C4F29">
        <w:rPr>
          <w:rFonts w:ascii="Times New Roman" w:hAnsi="Times New Roman"/>
          <w:sz w:val="24"/>
        </w:rPr>
        <w:t xml:space="preserve"> złotych 00/100) – część I</w:t>
      </w:r>
      <w:r w:rsidR="00D776EC" w:rsidRPr="001C4F29">
        <w:rPr>
          <w:rFonts w:ascii="Times New Roman" w:hAnsi="Times New Roman"/>
          <w:sz w:val="24"/>
        </w:rPr>
        <w:t>I</w:t>
      </w:r>
      <w:r w:rsidRPr="001C4F29">
        <w:rPr>
          <w:rFonts w:ascii="Times New Roman" w:hAnsi="Times New Roman"/>
          <w:sz w:val="24"/>
        </w:rPr>
        <w:t xml:space="preserve"> zamówienia</w:t>
      </w:r>
    </w:p>
    <w:p w14:paraId="4E87B84D" w14:textId="77777777" w:rsidR="00C54C10" w:rsidRPr="00C54C10" w:rsidRDefault="00C54C10" w:rsidP="00C54C10">
      <w:pPr>
        <w:pStyle w:val="Akapitzlist"/>
        <w:ind w:left="567"/>
        <w:rPr>
          <w:rFonts w:ascii="Times New Roman" w:hAnsi="Times New Roman"/>
          <w:sz w:val="24"/>
          <w:highlight w:val="yellow"/>
        </w:rPr>
      </w:pPr>
    </w:p>
    <w:p w14:paraId="47B6410E" w14:textId="77777777" w:rsidR="0070228D" w:rsidRPr="00D73DFC" w:rsidRDefault="0070228D" w:rsidP="00645C48">
      <w:pPr>
        <w:pStyle w:val="Akapitzlist"/>
        <w:numPr>
          <w:ilvl w:val="1"/>
          <w:numId w:val="42"/>
        </w:numPr>
        <w:autoSpaceDE w:val="0"/>
        <w:autoSpaceDN w:val="0"/>
        <w:adjustRightInd w:val="0"/>
        <w:spacing w:after="200" w:line="312" w:lineRule="auto"/>
        <w:ind w:left="567" w:hanging="567"/>
        <w:contextualSpacing w:val="0"/>
        <w:jc w:val="both"/>
        <w:rPr>
          <w:rFonts w:ascii="Times New Roman" w:hAnsi="Times New Roman"/>
          <w:b/>
          <w:sz w:val="24"/>
        </w:rPr>
      </w:pPr>
      <w:r w:rsidRPr="00D73DFC">
        <w:rPr>
          <w:rFonts w:ascii="Times New Roman" w:hAnsi="Times New Roman"/>
          <w:sz w:val="24"/>
        </w:rPr>
        <w:t>Wykonawcy zobowiązani są wnieść wadium przed upływem terminu składania ofert. Wadium może być wnoszone w jednej lub kilku następujących formach:</w:t>
      </w:r>
    </w:p>
    <w:p w14:paraId="35EAA32F" w14:textId="77777777" w:rsidR="0070228D" w:rsidRPr="000202A8" w:rsidRDefault="0070228D" w:rsidP="00645C48">
      <w:pPr>
        <w:pStyle w:val="Akapitzlist"/>
        <w:numPr>
          <w:ilvl w:val="2"/>
          <w:numId w:val="42"/>
        </w:numPr>
        <w:spacing w:after="200" w:line="312" w:lineRule="auto"/>
        <w:ind w:left="1276" w:hanging="709"/>
        <w:contextualSpacing w:val="0"/>
        <w:jc w:val="both"/>
        <w:rPr>
          <w:rFonts w:ascii="Times New Roman" w:hAnsi="Times New Roman"/>
          <w:bCs/>
          <w:sz w:val="24"/>
        </w:rPr>
      </w:pPr>
      <w:r w:rsidRPr="000202A8">
        <w:rPr>
          <w:rFonts w:ascii="Times New Roman" w:hAnsi="Times New Roman"/>
          <w:bCs/>
          <w:sz w:val="24"/>
        </w:rPr>
        <w:t>Pieniądzu,</w:t>
      </w:r>
    </w:p>
    <w:p w14:paraId="05830789" w14:textId="77777777" w:rsidR="0070228D" w:rsidRPr="000202A8" w:rsidRDefault="0070228D" w:rsidP="00645C48">
      <w:pPr>
        <w:pStyle w:val="Akapitzlist"/>
        <w:numPr>
          <w:ilvl w:val="2"/>
          <w:numId w:val="42"/>
        </w:numPr>
        <w:spacing w:after="200" w:line="312" w:lineRule="auto"/>
        <w:ind w:left="1276" w:hanging="709"/>
        <w:contextualSpacing w:val="0"/>
        <w:jc w:val="both"/>
        <w:rPr>
          <w:rFonts w:ascii="Times New Roman" w:hAnsi="Times New Roman"/>
          <w:bCs/>
          <w:sz w:val="24"/>
        </w:rPr>
      </w:pPr>
      <w:r w:rsidRPr="000202A8">
        <w:rPr>
          <w:rFonts w:ascii="Times New Roman" w:hAnsi="Times New Roman"/>
          <w:bCs/>
          <w:sz w:val="24"/>
        </w:rPr>
        <w:t>Poręczeniach bankowych lub poręczeniach spółdzielczej kasy oszczędnościowo – kredytowej, z tym, że poręczenie kasy jest zawsze poręczeniem pieniężnym,</w:t>
      </w:r>
    </w:p>
    <w:p w14:paraId="0EC4D4DC" w14:textId="77777777" w:rsidR="0070228D" w:rsidRPr="000202A8" w:rsidRDefault="0070228D" w:rsidP="00645C48">
      <w:pPr>
        <w:pStyle w:val="Akapitzlist"/>
        <w:numPr>
          <w:ilvl w:val="2"/>
          <w:numId w:val="42"/>
        </w:numPr>
        <w:spacing w:after="200" w:line="312" w:lineRule="auto"/>
        <w:ind w:left="1276" w:hanging="709"/>
        <w:contextualSpacing w:val="0"/>
        <w:jc w:val="both"/>
        <w:rPr>
          <w:rFonts w:ascii="Times New Roman" w:hAnsi="Times New Roman"/>
          <w:bCs/>
          <w:sz w:val="24"/>
        </w:rPr>
      </w:pPr>
      <w:r w:rsidRPr="000202A8">
        <w:rPr>
          <w:rFonts w:ascii="Times New Roman" w:hAnsi="Times New Roman"/>
          <w:bCs/>
          <w:sz w:val="24"/>
        </w:rPr>
        <w:t>Gwarancjach bankowych,</w:t>
      </w:r>
    </w:p>
    <w:p w14:paraId="3026B757" w14:textId="77777777" w:rsidR="0070228D" w:rsidRPr="000202A8" w:rsidRDefault="0070228D" w:rsidP="00645C48">
      <w:pPr>
        <w:pStyle w:val="Akapitzlist"/>
        <w:numPr>
          <w:ilvl w:val="2"/>
          <w:numId w:val="42"/>
        </w:numPr>
        <w:spacing w:after="200" w:line="312" w:lineRule="auto"/>
        <w:ind w:left="1276" w:hanging="709"/>
        <w:contextualSpacing w:val="0"/>
        <w:jc w:val="both"/>
        <w:rPr>
          <w:rFonts w:ascii="Times New Roman" w:hAnsi="Times New Roman"/>
          <w:bCs/>
          <w:sz w:val="24"/>
        </w:rPr>
      </w:pPr>
      <w:r w:rsidRPr="000202A8">
        <w:rPr>
          <w:rFonts w:ascii="Times New Roman" w:hAnsi="Times New Roman"/>
          <w:bCs/>
          <w:sz w:val="24"/>
        </w:rPr>
        <w:t>Gwarancjach ubezpieczeniowych,</w:t>
      </w:r>
    </w:p>
    <w:p w14:paraId="58546004" w14:textId="77777777" w:rsidR="0070228D" w:rsidRPr="007872A3" w:rsidRDefault="0070228D" w:rsidP="00645C48">
      <w:pPr>
        <w:pStyle w:val="Akapitzlist"/>
        <w:numPr>
          <w:ilvl w:val="2"/>
          <w:numId w:val="42"/>
        </w:numPr>
        <w:spacing w:after="200" w:line="312" w:lineRule="auto"/>
        <w:ind w:left="1276" w:hanging="709"/>
        <w:contextualSpacing w:val="0"/>
        <w:jc w:val="both"/>
        <w:rPr>
          <w:rFonts w:ascii="Times New Roman" w:hAnsi="Times New Roman"/>
          <w:bCs/>
          <w:sz w:val="24"/>
        </w:rPr>
      </w:pPr>
      <w:r w:rsidRPr="000202A8">
        <w:rPr>
          <w:rFonts w:ascii="Times New Roman" w:hAnsi="Times New Roman"/>
          <w:bCs/>
          <w:sz w:val="24"/>
        </w:rPr>
        <w:t xml:space="preserve">Poręczeniach </w:t>
      </w:r>
      <w:r w:rsidRPr="000202A8">
        <w:rPr>
          <w:rFonts w:ascii="Times New Roman" w:hAnsi="Times New Roman"/>
          <w:sz w:val="24"/>
        </w:rPr>
        <w:t>udzielanych przez podmioty, o których mowa w art. 6b ust. 5 pkt 2 ustawy z dnia 9 listopada 2000 r. o utworzeniu Polskiej Agencji Rozwoju Przedsiębiorczości (Dz. U. z 2014 r. poz. 1804, z 2015 r. poz. 978, 1240, z 2016 r. poz. 64.)</w:t>
      </w:r>
    </w:p>
    <w:p w14:paraId="37F46A5F" w14:textId="77777777" w:rsidR="0070228D" w:rsidRPr="0079374F" w:rsidRDefault="0070228D" w:rsidP="00645C48">
      <w:pPr>
        <w:pStyle w:val="Akapitzlist"/>
        <w:numPr>
          <w:ilvl w:val="1"/>
          <w:numId w:val="42"/>
        </w:numPr>
        <w:autoSpaceDE w:val="0"/>
        <w:autoSpaceDN w:val="0"/>
        <w:adjustRightInd w:val="0"/>
        <w:spacing w:after="200" w:line="312" w:lineRule="auto"/>
        <w:ind w:left="567" w:hanging="567"/>
        <w:jc w:val="both"/>
        <w:rPr>
          <w:rFonts w:ascii="Times New Roman" w:hAnsi="Times New Roman"/>
          <w:b/>
        </w:rPr>
      </w:pPr>
      <w:r w:rsidRPr="007872A3">
        <w:rPr>
          <w:rFonts w:ascii="Times New Roman" w:hAnsi="Times New Roman"/>
          <w:sz w:val="24"/>
          <w:szCs w:val="24"/>
          <w:lang w:eastAsia="ar-SA"/>
        </w:rPr>
        <w:t>Wadium wnoszone w pieniądzu wpłaca się przelewem na poniżej wskazany</w:t>
      </w:r>
      <w:r>
        <w:rPr>
          <w:rFonts w:ascii="Times New Roman" w:hAnsi="Times New Roman"/>
          <w:sz w:val="24"/>
          <w:szCs w:val="24"/>
          <w:lang w:eastAsia="ar-SA"/>
        </w:rPr>
        <w:t xml:space="preserve"> rachunek bankowy Zamawiającego:</w:t>
      </w:r>
    </w:p>
    <w:p w14:paraId="36A18E16" w14:textId="77777777" w:rsidR="00CC47AA" w:rsidRPr="00847961" w:rsidRDefault="00CC47AA" w:rsidP="00847961">
      <w:pPr>
        <w:pStyle w:val="HTML-wstpniesformatowany"/>
        <w:shd w:val="clear" w:color="auto" w:fill="FFFFFF"/>
        <w:spacing w:afterLines="200" w:after="480" w:line="312" w:lineRule="auto"/>
        <w:ind w:firstLine="709"/>
        <w:contextualSpacing/>
        <w:jc w:val="center"/>
        <w:rPr>
          <w:rFonts w:ascii="Times New Roman" w:eastAsiaTheme="minorHAnsi" w:hAnsi="Times New Roman" w:cs="Times New Roman"/>
          <w:b/>
          <w:sz w:val="24"/>
          <w:szCs w:val="22"/>
          <w:lang w:eastAsia="en-US"/>
        </w:rPr>
      </w:pPr>
      <w:r w:rsidRPr="00847961">
        <w:rPr>
          <w:rFonts w:ascii="Times New Roman" w:eastAsiaTheme="minorHAnsi" w:hAnsi="Times New Roman" w:cs="Times New Roman"/>
          <w:b/>
          <w:sz w:val="24"/>
          <w:szCs w:val="22"/>
          <w:lang w:eastAsia="en-US"/>
        </w:rPr>
        <w:t xml:space="preserve">Bank </w:t>
      </w:r>
      <w:r w:rsidR="00E308E5">
        <w:rPr>
          <w:rFonts w:ascii="Times New Roman" w:eastAsiaTheme="minorHAnsi" w:hAnsi="Times New Roman" w:cs="Times New Roman"/>
          <w:b/>
          <w:sz w:val="24"/>
          <w:szCs w:val="22"/>
          <w:lang w:eastAsia="en-US"/>
        </w:rPr>
        <w:t xml:space="preserve"> BZ WBK I O</w:t>
      </w:r>
      <w:r w:rsidR="00E74C20" w:rsidRPr="00847961">
        <w:rPr>
          <w:rFonts w:ascii="Times New Roman" w:eastAsiaTheme="minorHAnsi" w:hAnsi="Times New Roman" w:cs="Times New Roman"/>
          <w:b/>
          <w:sz w:val="24"/>
          <w:szCs w:val="22"/>
          <w:lang w:eastAsia="en-US"/>
        </w:rPr>
        <w:t xml:space="preserve"> / Konin</w:t>
      </w:r>
    </w:p>
    <w:p w14:paraId="6ED4B815" w14:textId="77777777" w:rsidR="00CC47AA" w:rsidRDefault="00CC47AA" w:rsidP="00847961">
      <w:pPr>
        <w:pStyle w:val="HTML-wstpniesformatowany"/>
        <w:shd w:val="clear" w:color="auto" w:fill="FFFFFF"/>
        <w:spacing w:afterLines="200" w:after="480" w:line="312" w:lineRule="auto"/>
        <w:ind w:firstLine="709"/>
        <w:contextualSpacing/>
        <w:jc w:val="center"/>
        <w:rPr>
          <w:rFonts w:ascii="Times New Roman" w:hAnsi="Times New Roman"/>
          <w:sz w:val="24"/>
          <w:szCs w:val="24"/>
        </w:rPr>
      </w:pPr>
      <w:r w:rsidRPr="00847961">
        <w:rPr>
          <w:rFonts w:ascii="Times New Roman" w:eastAsiaTheme="minorHAnsi" w:hAnsi="Times New Roman" w:cs="Times New Roman"/>
          <w:b/>
          <w:sz w:val="24"/>
          <w:szCs w:val="22"/>
          <w:lang w:eastAsia="en-US"/>
        </w:rPr>
        <w:t xml:space="preserve">Numer rachunku bankowego: </w:t>
      </w:r>
      <w:r w:rsidR="00E74C20">
        <w:rPr>
          <w:rFonts w:ascii="Times New Roman" w:eastAsiaTheme="minorHAnsi" w:hAnsi="Times New Roman" w:cs="Times New Roman"/>
          <w:b/>
          <w:sz w:val="24"/>
          <w:szCs w:val="22"/>
          <w:lang w:eastAsia="en-US"/>
        </w:rPr>
        <w:t>611090 1199 0000 0000 1900 2760</w:t>
      </w:r>
    </w:p>
    <w:p w14:paraId="71A6F284" w14:textId="77777777" w:rsidR="00C94BAE" w:rsidRPr="00AA2425" w:rsidRDefault="0070228D" w:rsidP="00847961">
      <w:pPr>
        <w:pStyle w:val="HTML-wstpniesformatowany"/>
        <w:shd w:val="clear" w:color="auto" w:fill="FFFFFF"/>
        <w:spacing w:afterLines="200" w:after="480" w:line="312" w:lineRule="auto"/>
        <w:ind w:left="709"/>
        <w:contextualSpacing/>
        <w:jc w:val="center"/>
        <w:rPr>
          <w:rFonts w:ascii="Times New Roman" w:hAnsi="Times New Roman"/>
          <w:b/>
          <w:sz w:val="24"/>
          <w:szCs w:val="24"/>
        </w:rPr>
      </w:pPr>
      <w:r>
        <w:rPr>
          <w:rFonts w:ascii="Times New Roman" w:hAnsi="Times New Roman"/>
          <w:sz w:val="24"/>
          <w:szCs w:val="24"/>
        </w:rPr>
        <w:t xml:space="preserve">z dopiskiem: </w:t>
      </w:r>
      <w:r w:rsidRPr="004B4CB0">
        <w:rPr>
          <w:rFonts w:ascii="Times New Roman" w:hAnsi="Times New Roman"/>
          <w:b/>
          <w:sz w:val="24"/>
          <w:szCs w:val="24"/>
        </w:rPr>
        <w:t>„</w:t>
      </w:r>
      <w:r w:rsidR="00291464">
        <w:rPr>
          <w:rFonts w:ascii="Times New Roman" w:hAnsi="Times New Roman"/>
          <w:b/>
          <w:sz w:val="24"/>
          <w:szCs w:val="24"/>
        </w:rPr>
        <w:t>ENERGIA ELEKTRYCZNA</w:t>
      </w:r>
      <w:r w:rsidRPr="004B4CB0">
        <w:rPr>
          <w:rFonts w:ascii="Times New Roman" w:hAnsi="Times New Roman"/>
          <w:b/>
          <w:sz w:val="24"/>
          <w:szCs w:val="24"/>
        </w:rPr>
        <w:t xml:space="preserve"> DLA </w:t>
      </w:r>
      <w:r w:rsidR="00255E72">
        <w:rPr>
          <w:rFonts w:ascii="Times New Roman" w:hAnsi="Times New Roman"/>
          <w:b/>
          <w:sz w:val="24"/>
          <w:szCs w:val="24"/>
        </w:rPr>
        <w:t>ZAKŁADU USŁUG WODNYCH SP. Z O.O. W KONINIE</w:t>
      </w:r>
      <w:r w:rsidR="00C94BAE" w:rsidRPr="00AA2425">
        <w:rPr>
          <w:rFonts w:ascii="Times New Roman" w:hAnsi="Times New Roman"/>
          <w:b/>
          <w:sz w:val="24"/>
          <w:szCs w:val="24"/>
        </w:rPr>
        <w:t xml:space="preserve"> – </w:t>
      </w:r>
    </w:p>
    <w:p w14:paraId="2CB29995" w14:textId="77777777" w:rsidR="0070228D" w:rsidRPr="00AA2425" w:rsidRDefault="00C94BAE" w:rsidP="00847961">
      <w:pPr>
        <w:pStyle w:val="HTML-wstpniesformatowany"/>
        <w:shd w:val="clear" w:color="auto" w:fill="FFFFFF"/>
        <w:spacing w:afterLines="200" w:after="480" w:line="312" w:lineRule="auto"/>
        <w:ind w:left="709"/>
        <w:contextualSpacing/>
        <w:jc w:val="center"/>
        <w:rPr>
          <w:rFonts w:ascii="Times New Roman" w:hAnsi="Times New Roman"/>
          <w:b/>
          <w:sz w:val="24"/>
          <w:szCs w:val="24"/>
        </w:rPr>
      </w:pPr>
      <w:r w:rsidRPr="00AA2425">
        <w:rPr>
          <w:rFonts w:ascii="Times New Roman" w:hAnsi="Times New Roman"/>
          <w:b/>
          <w:sz w:val="24"/>
          <w:szCs w:val="24"/>
        </w:rPr>
        <w:t>część I /II* zamówienia</w:t>
      </w:r>
      <w:r w:rsidR="0070228D" w:rsidRPr="00AA2425">
        <w:rPr>
          <w:rFonts w:ascii="Times New Roman" w:hAnsi="Times New Roman"/>
          <w:b/>
          <w:sz w:val="24"/>
          <w:szCs w:val="24"/>
        </w:rPr>
        <w:t>”</w:t>
      </w:r>
    </w:p>
    <w:p w14:paraId="5ABAA4B2" w14:textId="77777777" w:rsidR="00C94BAE" w:rsidRPr="00C94BAE" w:rsidRDefault="00C94BAE" w:rsidP="00847961">
      <w:pPr>
        <w:pStyle w:val="HTML-wstpniesformatowany"/>
        <w:shd w:val="clear" w:color="auto" w:fill="FFFFFF"/>
        <w:spacing w:afterLines="200" w:after="480" w:line="312" w:lineRule="auto"/>
        <w:ind w:left="1134"/>
        <w:contextualSpacing/>
        <w:rPr>
          <w:rFonts w:ascii="Times New Roman" w:hAnsi="Times New Roman"/>
          <w:b/>
          <w:sz w:val="18"/>
          <w:szCs w:val="16"/>
        </w:rPr>
      </w:pPr>
      <w:r w:rsidRPr="00AA2425">
        <w:rPr>
          <w:rFonts w:ascii="Times New Roman" w:hAnsi="Times New Roman"/>
          <w:b/>
          <w:sz w:val="18"/>
          <w:szCs w:val="16"/>
        </w:rPr>
        <w:t>*w przypadku złożenia ofert na obie części wadium należy wpłacić w odrębnych przelewach</w:t>
      </w:r>
    </w:p>
    <w:p w14:paraId="454D2A03" w14:textId="77777777" w:rsidR="0070228D" w:rsidRDefault="0070228D" w:rsidP="0070228D">
      <w:pPr>
        <w:spacing w:line="312" w:lineRule="auto"/>
        <w:ind w:left="709"/>
        <w:contextualSpacing/>
        <w:rPr>
          <w:rFonts w:ascii="Times New Roman" w:hAnsi="Times New Roman"/>
          <w:b/>
          <w:sz w:val="24"/>
          <w:szCs w:val="24"/>
        </w:rPr>
      </w:pPr>
      <w:r w:rsidRPr="004B4CB0">
        <w:rPr>
          <w:rFonts w:ascii="Times New Roman" w:hAnsi="Times New Roman"/>
          <w:b/>
          <w:sz w:val="24"/>
          <w:szCs w:val="24"/>
        </w:rPr>
        <w:lastRenderedPageBreak/>
        <w:t>(</w:t>
      </w:r>
      <w:r w:rsidRPr="004B4CB0">
        <w:rPr>
          <w:rFonts w:ascii="Times New Roman" w:hAnsi="Times New Roman"/>
          <w:b/>
          <w:sz w:val="24"/>
          <w:szCs w:val="24"/>
          <w:u w:val="single"/>
        </w:rPr>
        <w:t>w takim przypadku wadium należy wpłacić z takim wyprzedzeniem, aby zostało uznane na koncie Zamawiającego przed upływem terminu składania ofert</w:t>
      </w:r>
      <w:r w:rsidRPr="004B4CB0">
        <w:rPr>
          <w:rFonts w:ascii="Times New Roman" w:hAnsi="Times New Roman"/>
          <w:b/>
          <w:sz w:val="24"/>
          <w:szCs w:val="24"/>
        </w:rPr>
        <w:t>)</w:t>
      </w:r>
    </w:p>
    <w:p w14:paraId="3C519DC4" w14:textId="77777777" w:rsidR="00A45265" w:rsidRPr="005857F2" w:rsidRDefault="00A45265" w:rsidP="0070228D">
      <w:pPr>
        <w:spacing w:line="312" w:lineRule="auto"/>
        <w:ind w:left="709"/>
        <w:contextualSpacing/>
        <w:rPr>
          <w:rFonts w:ascii="Times New Roman" w:hAnsi="Times New Roman"/>
          <w:b/>
          <w:sz w:val="24"/>
          <w:szCs w:val="24"/>
          <w:lang w:eastAsia="ar-SA"/>
        </w:rPr>
      </w:pPr>
    </w:p>
    <w:p w14:paraId="221E3887" w14:textId="77777777" w:rsidR="0070228D" w:rsidRPr="006E1E41" w:rsidRDefault="0070228D" w:rsidP="00645C48">
      <w:pPr>
        <w:pStyle w:val="Akapitzlist"/>
        <w:numPr>
          <w:ilvl w:val="1"/>
          <w:numId w:val="42"/>
        </w:numPr>
        <w:autoSpaceDE w:val="0"/>
        <w:autoSpaceDN w:val="0"/>
        <w:adjustRightInd w:val="0"/>
        <w:spacing w:after="200" w:line="312" w:lineRule="auto"/>
        <w:ind w:left="567" w:hanging="567"/>
        <w:contextualSpacing w:val="0"/>
        <w:jc w:val="both"/>
        <w:rPr>
          <w:rFonts w:ascii="Times New Roman" w:hAnsi="Times New Roman"/>
          <w:b/>
        </w:rPr>
      </w:pPr>
      <w:r w:rsidRPr="006E1E41">
        <w:rPr>
          <w:rFonts w:ascii="Times New Roman" w:hAnsi="Times New Roman"/>
          <w:sz w:val="24"/>
          <w:szCs w:val="24"/>
          <w:lang w:eastAsia="ar-SA"/>
        </w:rPr>
        <w:t xml:space="preserve">Wadium wniesione w pieniądzu Zamawiający przechowuje na rachunku bankowym. </w:t>
      </w:r>
    </w:p>
    <w:p w14:paraId="7C6B6217" w14:textId="77777777" w:rsidR="0070228D" w:rsidRDefault="0070228D" w:rsidP="00645C48">
      <w:pPr>
        <w:pStyle w:val="Akapitzlist"/>
        <w:numPr>
          <w:ilvl w:val="1"/>
          <w:numId w:val="42"/>
        </w:numPr>
        <w:autoSpaceDE w:val="0"/>
        <w:autoSpaceDN w:val="0"/>
        <w:adjustRightInd w:val="0"/>
        <w:spacing w:after="200" w:line="312" w:lineRule="auto"/>
        <w:ind w:left="567" w:hanging="567"/>
        <w:contextualSpacing w:val="0"/>
        <w:jc w:val="both"/>
        <w:rPr>
          <w:rFonts w:ascii="Times New Roman" w:hAnsi="Times New Roman"/>
          <w:sz w:val="24"/>
          <w:szCs w:val="24"/>
          <w:lang w:eastAsia="ar-SA"/>
        </w:rPr>
      </w:pPr>
      <w:r w:rsidRPr="006E1E41">
        <w:rPr>
          <w:rFonts w:ascii="Times New Roman" w:hAnsi="Times New Roman"/>
          <w:sz w:val="24"/>
          <w:szCs w:val="24"/>
          <w:lang w:eastAsia="ar-SA"/>
        </w:rPr>
        <w:t xml:space="preserve">W przypadku wnoszenia przez Wykonawcę wadium w formie określonej </w:t>
      </w:r>
      <w:r w:rsidRPr="00B347C4">
        <w:rPr>
          <w:rFonts w:ascii="Times New Roman" w:hAnsi="Times New Roman"/>
          <w:sz w:val="24"/>
          <w:szCs w:val="24"/>
          <w:lang w:eastAsia="ar-SA"/>
        </w:rPr>
        <w:t xml:space="preserve">w </w:t>
      </w:r>
      <w:r w:rsidR="00C94BAE" w:rsidRPr="00B347C4">
        <w:rPr>
          <w:rFonts w:ascii="Times New Roman" w:hAnsi="Times New Roman"/>
          <w:b/>
          <w:sz w:val="24"/>
          <w:szCs w:val="24"/>
          <w:lang w:eastAsia="ar-SA"/>
        </w:rPr>
        <w:t>pkt 7.3</w:t>
      </w:r>
      <w:r w:rsidRPr="00B347C4">
        <w:rPr>
          <w:rFonts w:ascii="Times New Roman" w:hAnsi="Times New Roman"/>
          <w:b/>
          <w:sz w:val="24"/>
          <w:szCs w:val="24"/>
          <w:lang w:eastAsia="ar-SA"/>
        </w:rPr>
        <w:t xml:space="preserve"> ppkt</w:t>
      </w:r>
      <w:r w:rsidRPr="00AD1327">
        <w:rPr>
          <w:rFonts w:ascii="Times New Roman" w:hAnsi="Times New Roman"/>
          <w:b/>
          <w:sz w:val="24"/>
          <w:szCs w:val="24"/>
          <w:lang w:eastAsia="ar-SA"/>
        </w:rPr>
        <w:t xml:space="preserve"> 2-5</w:t>
      </w:r>
      <w:r w:rsidRPr="006E1E41">
        <w:rPr>
          <w:rFonts w:ascii="Times New Roman" w:hAnsi="Times New Roman"/>
          <w:sz w:val="24"/>
          <w:szCs w:val="24"/>
          <w:lang w:eastAsia="ar-SA"/>
        </w:rPr>
        <w:t xml:space="preserve"> zobowiązany jest on dostarczyć Zamawiającemu oryginał właściwego dokumentu poręczenia lub gwarancji przed upływem terminy sk</w:t>
      </w:r>
      <w:r>
        <w:rPr>
          <w:rFonts w:ascii="Times New Roman" w:hAnsi="Times New Roman"/>
          <w:sz w:val="24"/>
          <w:szCs w:val="24"/>
          <w:lang w:eastAsia="ar-SA"/>
        </w:rPr>
        <w:t xml:space="preserve">ładania ofert i złożyć (łącznie </w:t>
      </w:r>
      <w:r w:rsidRPr="006E1E41">
        <w:rPr>
          <w:rFonts w:ascii="Times New Roman" w:hAnsi="Times New Roman"/>
          <w:sz w:val="24"/>
          <w:szCs w:val="24"/>
        </w:rPr>
        <w:t>z ofertą, tzn. w tym samym opakowaniu) w siedz</w:t>
      </w:r>
      <w:r>
        <w:rPr>
          <w:rFonts w:ascii="Times New Roman" w:hAnsi="Times New Roman"/>
          <w:sz w:val="24"/>
          <w:szCs w:val="24"/>
        </w:rPr>
        <w:t>ibie Zamawiającego.</w:t>
      </w:r>
    </w:p>
    <w:p w14:paraId="3E9EFE66" w14:textId="77777777" w:rsidR="0070228D" w:rsidRDefault="0070228D" w:rsidP="00645C48">
      <w:pPr>
        <w:pStyle w:val="Akapitzlist"/>
        <w:numPr>
          <w:ilvl w:val="1"/>
          <w:numId w:val="42"/>
        </w:numPr>
        <w:autoSpaceDE w:val="0"/>
        <w:autoSpaceDN w:val="0"/>
        <w:adjustRightInd w:val="0"/>
        <w:spacing w:after="200" w:line="312" w:lineRule="auto"/>
        <w:ind w:left="567" w:hanging="567"/>
        <w:contextualSpacing w:val="0"/>
        <w:jc w:val="both"/>
        <w:rPr>
          <w:rFonts w:ascii="Times New Roman" w:hAnsi="Times New Roman"/>
          <w:sz w:val="24"/>
          <w:szCs w:val="24"/>
          <w:lang w:eastAsia="ar-SA"/>
        </w:rPr>
      </w:pPr>
      <w:r w:rsidRPr="006E1E41">
        <w:rPr>
          <w:rFonts w:ascii="Times New Roman" w:hAnsi="Times New Roman"/>
          <w:sz w:val="24"/>
          <w:szCs w:val="24"/>
          <w:lang w:eastAsia="ar-SA"/>
        </w:rPr>
        <w:t xml:space="preserve">Złożone poręczenie lub gwarancja muszą zawierać w swojej treści zobowiązanie zgodne z art. 46 ust. 4a i ust. 5 pkt 1 i 3 ustawy Pzp.   </w:t>
      </w:r>
    </w:p>
    <w:p w14:paraId="74925436" w14:textId="77777777" w:rsidR="0070228D" w:rsidRDefault="0070228D" w:rsidP="00645C48">
      <w:pPr>
        <w:pStyle w:val="Akapitzlist"/>
        <w:numPr>
          <w:ilvl w:val="1"/>
          <w:numId w:val="42"/>
        </w:numPr>
        <w:autoSpaceDE w:val="0"/>
        <w:autoSpaceDN w:val="0"/>
        <w:adjustRightInd w:val="0"/>
        <w:spacing w:after="200" w:line="312" w:lineRule="auto"/>
        <w:ind w:left="567" w:hanging="567"/>
        <w:contextualSpacing w:val="0"/>
        <w:jc w:val="both"/>
        <w:rPr>
          <w:rFonts w:ascii="Times New Roman" w:hAnsi="Times New Roman"/>
          <w:sz w:val="24"/>
          <w:szCs w:val="24"/>
          <w:lang w:eastAsia="ar-SA"/>
        </w:rPr>
      </w:pPr>
      <w:r w:rsidRPr="006E1E41">
        <w:rPr>
          <w:rFonts w:ascii="Times New Roman" w:hAnsi="Times New Roman"/>
          <w:sz w:val="24"/>
          <w:szCs w:val="24"/>
          <w:lang w:eastAsia="ar-SA"/>
        </w:rPr>
        <w:t>Zamawiający zwraca wadium wszystkim Wykonawcom, niezwłocznie po wyborze oferty najkorzystniejszej lub unieważnieniu postępowania, z wyjątkiem Wykonawcy, którego oferta została wybrana jako najkorzyst</w:t>
      </w:r>
      <w:r>
        <w:rPr>
          <w:rFonts w:ascii="Times New Roman" w:hAnsi="Times New Roman"/>
          <w:sz w:val="24"/>
          <w:szCs w:val="24"/>
          <w:lang w:eastAsia="ar-SA"/>
        </w:rPr>
        <w:t xml:space="preserve">niejsza z </w:t>
      </w:r>
      <w:r w:rsidRPr="00B347C4">
        <w:rPr>
          <w:rFonts w:ascii="Times New Roman" w:hAnsi="Times New Roman"/>
          <w:sz w:val="24"/>
          <w:szCs w:val="24"/>
          <w:lang w:eastAsia="ar-SA"/>
        </w:rPr>
        <w:t xml:space="preserve">zastrzeżeniem </w:t>
      </w:r>
      <w:r w:rsidRPr="00B347C4">
        <w:rPr>
          <w:rFonts w:ascii="Times New Roman" w:hAnsi="Times New Roman"/>
          <w:b/>
          <w:sz w:val="24"/>
          <w:szCs w:val="24"/>
          <w:lang w:eastAsia="ar-SA"/>
        </w:rPr>
        <w:t>pkt</w:t>
      </w:r>
      <w:r w:rsidR="00C94BAE" w:rsidRPr="00B347C4">
        <w:rPr>
          <w:rFonts w:ascii="Times New Roman" w:hAnsi="Times New Roman"/>
          <w:b/>
          <w:sz w:val="24"/>
          <w:szCs w:val="24"/>
          <w:lang w:eastAsia="ar-SA"/>
        </w:rPr>
        <w:t xml:space="preserve"> 7.12</w:t>
      </w:r>
      <w:r w:rsidRPr="00B347C4">
        <w:rPr>
          <w:rFonts w:ascii="Times New Roman" w:hAnsi="Times New Roman"/>
          <w:sz w:val="24"/>
          <w:szCs w:val="24"/>
          <w:lang w:eastAsia="ar-SA"/>
        </w:rPr>
        <w:t>.</w:t>
      </w:r>
    </w:p>
    <w:p w14:paraId="2CB58E8F" w14:textId="77777777" w:rsidR="0070228D" w:rsidRDefault="0070228D" w:rsidP="00645C48">
      <w:pPr>
        <w:pStyle w:val="Akapitzlist"/>
        <w:numPr>
          <w:ilvl w:val="1"/>
          <w:numId w:val="42"/>
        </w:numPr>
        <w:autoSpaceDE w:val="0"/>
        <w:autoSpaceDN w:val="0"/>
        <w:adjustRightInd w:val="0"/>
        <w:spacing w:after="200" w:line="312" w:lineRule="auto"/>
        <w:ind w:left="567" w:hanging="567"/>
        <w:contextualSpacing w:val="0"/>
        <w:jc w:val="both"/>
        <w:rPr>
          <w:rFonts w:ascii="Times New Roman" w:hAnsi="Times New Roman"/>
          <w:sz w:val="24"/>
          <w:szCs w:val="24"/>
          <w:lang w:eastAsia="ar-SA"/>
        </w:rPr>
      </w:pPr>
      <w:r w:rsidRPr="006E1E41">
        <w:rPr>
          <w:rFonts w:ascii="Times New Roman" w:hAnsi="Times New Roman"/>
          <w:sz w:val="24"/>
          <w:szCs w:val="24"/>
          <w:lang w:eastAsia="ar-SA"/>
        </w:rPr>
        <w:t>Wykonawcy, którego oferta została wybrana jako najkorzystniejsza, Zamawiający zwraca wadium niezwłocznie po zawarciu umowy w sprawie zamówienia publicznego.</w:t>
      </w:r>
    </w:p>
    <w:p w14:paraId="4C2AD000" w14:textId="77777777" w:rsidR="0070228D" w:rsidRDefault="0070228D" w:rsidP="00645C48">
      <w:pPr>
        <w:pStyle w:val="Akapitzlist"/>
        <w:numPr>
          <w:ilvl w:val="1"/>
          <w:numId w:val="42"/>
        </w:numPr>
        <w:autoSpaceDE w:val="0"/>
        <w:autoSpaceDN w:val="0"/>
        <w:adjustRightInd w:val="0"/>
        <w:spacing w:after="200" w:line="312" w:lineRule="auto"/>
        <w:ind w:left="567" w:hanging="567"/>
        <w:contextualSpacing w:val="0"/>
        <w:jc w:val="both"/>
        <w:rPr>
          <w:rFonts w:ascii="Times New Roman" w:hAnsi="Times New Roman"/>
          <w:sz w:val="24"/>
          <w:szCs w:val="24"/>
          <w:lang w:eastAsia="ar-SA"/>
        </w:rPr>
      </w:pPr>
      <w:r w:rsidRPr="006E1E41">
        <w:rPr>
          <w:rFonts w:ascii="Times New Roman" w:hAnsi="Times New Roman"/>
          <w:sz w:val="24"/>
          <w:szCs w:val="24"/>
          <w:lang w:eastAsia="ar-SA"/>
        </w:rPr>
        <w:t xml:space="preserve">Zamawiający zwraca niezwłocznie wadium na wniosek Wykonawcy, który wycofał ofertę przed upływem terminu składania ofert. </w:t>
      </w:r>
    </w:p>
    <w:p w14:paraId="217A77DA" w14:textId="77777777" w:rsidR="0070228D" w:rsidRDefault="0070228D" w:rsidP="00645C48">
      <w:pPr>
        <w:pStyle w:val="Akapitzlist"/>
        <w:numPr>
          <w:ilvl w:val="1"/>
          <w:numId w:val="42"/>
        </w:numPr>
        <w:autoSpaceDE w:val="0"/>
        <w:autoSpaceDN w:val="0"/>
        <w:adjustRightInd w:val="0"/>
        <w:spacing w:after="200" w:line="312" w:lineRule="auto"/>
        <w:ind w:left="567" w:hanging="567"/>
        <w:contextualSpacing w:val="0"/>
        <w:jc w:val="both"/>
        <w:rPr>
          <w:rFonts w:ascii="Times New Roman" w:hAnsi="Times New Roman"/>
          <w:sz w:val="24"/>
          <w:szCs w:val="24"/>
          <w:lang w:eastAsia="ar-SA"/>
        </w:rPr>
      </w:pPr>
      <w:r w:rsidRPr="006E1E41">
        <w:rPr>
          <w:rFonts w:ascii="Times New Roman" w:hAnsi="Times New Roman"/>
          <w:sz w:val="24"/>
          <w:szCs w:val="24"/>
          <w:lang w:eastAsia="ar-SA"/>
        </w:rPr>
        <w:t>Zamawiający żąda ponownego wniesienia wadium przez Wykonawcę, któremu zwróc</w:t>
      </w:r>
      <w:r>
        <w:rPr>
          <w:rFonts w:ascii="Times New Roman" w:hAnsi="Times New Roman"/>
          <w:sz w:val="24"/>
          <w:szCs w:val="24"/>
          <w:lang w:eastAsia="ar-SA"/>
        </w:rPr>
        <w:t xml:space="preserve">ono wadium na </w:t>
      </w:r>
      <w:r w:rsidRPr="00BF5040">
        <w:rPr>
          <w:rFonts w:ascii="Times New Roman" w:hAnsi="Times New Roman"/>
          <w:sz w:val="24"/>
          <w:szCs w:val="24"/>
          <w:lang w:eastAsia="ar-SA"/>
        </w:rPr>
        <w:t xml:space="preserve">podstawie </w:t>
      </w:r>
      <w:r w:rsidRPr="00055AF9">
        <w:rPr>
          <w:rFonts w:ascii="Times New Roman" w:hAnsi="Times New Roman"/>
          <w:b/>
          <w:sz w:val="24"/>
          <w:szCs w:val="24"/>
          <w:lang w:eastAsia="ar-SA"/>
        </w:rPr>
        <w:t>pkt</w:t>
      </w:r>
      <w:r w:rsidR="00C94BAE" w:rsidRPr="00055AF9">
        <w:rPr>
          <w:rFonts w:ascii="Times New Roman" w:hAnsi="Times New Roman"/>
          <w:b/>
          <w:sz w:val="24"/>
          <w:szCs w:val="24"/>
          <w:lang w:eastAsia="ar-SA"/>
        </w:rPr>
        <w:t xml:space="preserve"> 7.8</w:t>
      </w:r>
      <w:r w:rsidRPr="00055AF9">
        <w:rPr>
          <w:rFonts w:ascii="Times New Roman" w:hAnsi="Times New Roman"/>
          <w:b/>
          <w:sz w:val="24"/>
          <w:szCs w:val="24"/>
          <w:lang w:eastAsia="ar-SA"/>
        </w:rPr>
        <w:t>.</w:t>
      </w:r>
      <w:r w:rsidRPr="00055AF9">
        <w:rPr>
          <w:rFonts w:ascii="Times New Roman" w:hAnsi="Times New Roman"/>
          <w:sz w:val="24"/>
          <w:szCs w:val="24"/>
          <w:lang w:eastAsia="ar-SA"/>
        </w:rPr>
        <w:t>, jeżeli</w:t>
      </w:r>
      <w:r w:rsidRPr="006E1E41">
        <w:rPr>
          <w:rFonts w:ascii="Times New Roman" w:hAnsi="Times New Roman"/>
          <w:sz w:val="24"/>
          <w:szCs w:val="24"/>
          <w:lang w:eastAsia="ar-SA"/>
        </w:rPr>
        <w:t xml:space="preserve"> w wyniku rozstrzygnięciu odwołania jego oferta zostanie wybrana jako najkorzystniejsza. Wykonawca wnosi wadium w terminie określonym przez Zamawiającego. </w:t>
      </w:r>
    </w:p>
    <w:p w14:paraId="7254B697" w14:textId="77777777" w:rsidR="0070228D" w:rsidRDefault="0070228D" w:rsidP="00645C48">
      <w:pPr>
        <w:pStyle w:val="Akapitzlist"/>
        <w:numPr>
          <w:ilvl w:val="1"/>
          <w:numId w:val="42"/>
        </w:numPr>
        <w:autoSpaceDE w:val="0"/>
        <w:autoSpaceDN w:val="0"/>
        <w:adjustRightInd w:val="0"/>
        <w:spacing w:after="200" w:line="312" w:lineRule="auto"/>
        <w:ind w:left="567" w:hanging="567"/>
        <w:contextualSpacing w:val="0"/>
        <w:jc w:val="both"/>
        <w:rPr>
          <w:rFonts w:ascii="Times New Roman" w:hAnsi="Times New Roman"/>
          <w:sz w:val="24"/>
          <w:szCs w:val="24"/>
          <w:lang w:eastAsia="ar-SA"/>
        </w:rPr>
      </w:pPr>
      <w:r w:rsidRPr="006E1E41">
        <w:rPr>
          <w:rFonts w:ascii="Times New Roman" w:hAnsi="Times New Roman"/>
          <w:sz w:val="24"/>
          <w:szCs w:val="24"/>
          <w:lang w:eastAsia="ar-SA"/>
        </w:rPr>
        <w:t xml:space="preserve">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t>
      </w:r>
    </w:p>
    <w:p w14:paraId="36EDBB3D" w14:textId="77777777" w:rsidR="0070228D" w:rsidRDefault="0070228D" w:rsidP="00847961">
      <w:pPr>
        <w:pStyle w:val="Akapitzlist"/>
        <w:numPr>
          <w:ilvl w:val="1"/>
          <w:numId w:val="42"/>
        </w:numPr>
        <w:autoSpaceDE w:val="0"/>
        <w:autoSpaceDN w:val="0"/>
        <w:adjustRightInd w:val="0"/>
        <w:spacing w:afterLines="200" w:after="480" w:line="312" w:lineRule="auto"/>
        <w:ind w:left="567" w:hanging="567"/>
        <w:contextualSpacing w:val="0"/>
        <w:jc w:val="both"/>
        <w:rPr>
          <w:rFonts w:ascii="Times New Roman" w:hAnsi="Times New Roman"/>
          <w:sz w:val="24"/>
          <w:szCs w:val="24"/>
          <w:lang w:eastAsia="ar-SA"/>
        </w:rPr>
      </w:pPr>
      <w:r w:rsidRPr="006E1E41">
        <w:rPr>
          <w:rFonts w:ascii="Times New Roman" w:hAnsi="Times New Roman"/>
          <w:sz w:val="24"/>
          <w:szCs w:val="24"/>
          <w:lang w:eastAsia="ar-SA"/>
        </w:rPr>
        <w:t xml:space="preserve">Zamawiający zatrzymuje wadium wraz z odsetkami, jeżeli: </w:t>
      </w:r>
    </w:p>
    <w:p w14:paraId="5934DAB7" w14:textId="77777777" w:rsidR="0070228D" w:rsidRPr="00B366E6" w:rsidRDefault="0070228D" w:rsidP="00645C48">
      <w:pPr>
        <w:pStyle w:val="Akapitzlist"/>
        <w:numPr>
          <w:ilvl w:val="2"/>
          <w:numId w:val="42"/>
        </w:numPr>
        <w:autoSpaceDE w:val="0"/>
        <w:autoSpaceDN w:val="0"/>
        <w:adjustRightInd w:val="0"/>
        <w:spacing w:after="200" w:line="312" w:lineRule="auto"/>
        <w:ind w:left="1276" w:hanging="709"/>
        <w:contextualSpacing w:val="0"/>
        <w:jc w:val="both"/>
        <w:rPr>
          <w:rFonts w:ascii="Times New Roman" w:hAnsi="Times New Roman"/>
          <w:sz w:val="24"/>
          <w:szCs w:val="24"/>
          <w:lang w:eastAsia="ar-SA"/>
        </w:rPr>
      </w:pPr>
      <w:r w:rsidRPr="00B366E6">
        <w:rPr>
          <w:rFonts w:ascii="Times New Roman" w:hAnsi="Times New Roman"/>
          <w:sz w:val="24"/>
          <w:szCs w:val="24"/>
          <w:lang w:eastAsia="ar-SA"/>
        </w:rPr>
        <w:t xml:space="preserve">Wykonawca </w:t>
      </w:r>
      <w:r w:rsidRPr="00B366E6">
        <w:rPr>
          <w:rFonts w:ascii="Times New Roman" w:hAnsi="Times New Roman"/>
          <w:bCs/>
          <w:sz w:val="24"/>
          <w:szCs w:val="24"/>
        </w:rPr>
        <w:t>w odpowiedzi na wezwanie, o którym mowa w art. 26 ust. 3 i 3a</w:t>
      </w:r>
      <w:r w:rsidRPr="00DA7D9E">
        <w:rPr>
          <w:rFonts w:ascii="Times New Roman" w:hAnsi="Times New Roman"/>
          <w:bCs/>
          <w:sz w:val="24"/>
          <w:szCs w:val="24"/>
        </w:rPr>
        <w:t>ustawy Pzp, z przyczyn leżących po jego stronie, nie złożył oświadczeń lub dokumentów potwierdzających okoliczności, o których mowa w art. 25 ust. 1, oświadczenia, o którym mowa w art. 25a ust. 1 ustawy Pzp, pełnomocnictw lub nie wyraził zgody na poprawienie omyłki, o której mowa w art. 87 ust. 2 pkt 3 ustawy Pzp, co spowodowało brak możliwości wybrania oferty złożonej</w:t>
      </w:r>
      <w:r w:rsidRPr="00B366E6">
        <w:rPr>
          <w:rFonts w:ascii="Times New Roman" w:hAnsi="Times New Roman"/>
          <w:bCs/>
          <w:sz w:val="24"/>
          <w:szCs w:val="24"/>
        </w:rPr>
        <w:t xml:space="preserve"> przez wykonawcę jako najkorzystniejszej.</w:t>
      </w:r>
    </w:p>
    <w:p w14:paraId="5BB78A3A" w14:textId="77777777" w:rsidR="0070228D" w:rsidRDefault="0070228D" w:rsidP="00645C48">
      <w:pPr>
        <w:pStyle w:val="Akapitzlist"/>
        <w:numPr>
          <w:ilvl w:val="2"/>
          <w:numId w:val="42"/>
        </w:numPr>
        <w:autoSpaceDE w:val="0"/>
        <w:autoSpaceDN w:val="0"/>
        <w:adjustRightInd w:val="0"/>
        <w:spacing w:after="200" w:line="312" w:lineRule="auto"/>
        <w:ind w:left="1276" w:hanging="709"/>
        <w:contextualSpacing w:val="0"/>
        <w:jc w:val="both"/>
        <w:rPr>
          <w:rFonts w:ascii="Times New Roman" w:hAnsi="Times New Roman"/>
          <w:sz w:val="24"/>
          <w:szCs w:val="24"/>
          <w:lang w:eastAsia="ar-SA"/>
        </w:rPr>
      </w:pPr>
      <w:r w:rsidRPr="00B366E6">
        <w:rPr>
          <w:rFonts w:ascii="Times New Roman" w:hAnsi="Times New Roman"/>
          <w:sz w:val="24"/>
          <w:szCs w:val="24"/>
        </w:rPr>
        <w:lastRenderedPageBreak/>
        <w:t>Wykonawca, którego oferta została wybrana, odmówił podpisania umowy</w:t>
      </w:r>
      <w:r w:rsidRPr="00B366E6">
        <w:rPr>
          <w:rFonts w:ascii="Times New Roman" w:hAnsi="Times New Roman"/>
          <w:sz w:val="24"/>
          <w:szCs w:val="24"/>
        </w:rPr>
        <w:br/>
        <w:t xml:space="preserve">w sprawie zamówienia publicznego na warunkach określonych w ofercie, </w:t>
      </w:r>
    </w:p>
    <w:p w14:paraId="2B3EB48E" w14:textId="77777777" w:rsidR="0070228D" w:rsidRDefault="0070228D" w:rsidP="00645C48">
      <w:pPr>
        <w:pStyle w:val="Akapitzlist"/>
        <w:numPr>
          <w:ilvl w:val="2"/>
          <w:numId w:val="42"/>
        </w:numPr>
        <w:autoSpaceDE w:val="0"/>
        <w:autoSpaceDN w:val="0"/>
        <w:adjustRightInd w:val="0"/>
        <w:spacing w:after="200" w:line="312" w:lineRule="auto"/>
        <w:ind w:left="1276" w:hanging="709"/>
        <w:contextualSpacing w:val="0"/>
        <w:jc w:val="both"/>
        <w:rPr>
          <w:rFonts w:ascii="Times New Roman" w:hAnsi="Times New Roman"/>
          <w:sz w:val="24"/>
          <w:szCs w:val="24"/>
          <w:lang w:eastAsia="ar-SA"/>
        </w:rPr>
      </w:pPr>
      <w:r w:rsidRPr="00B366E6">
        <w:rPr>
          <w:rFonts w:ascii="Times New Roman" w:hAnsi="Times New Roman"/>
          <w:sz w:val="24"/>
          <w:szCs w:val="24"/>
          <w:lang w:eastAsia="ar-SA"/>
        </w:rPr>
        <w:t xml:space="preserve">Wykonawca, którego </w:t>
      </w:r>
      <w:r w:rsidRPr="00B366E6">
        <w:rPr>
          <w:rFonts w:ascii="Times New Roman" w:hAnsi="Times New Roman"/>
          <w:sz w:val="24"/>
          <w:szCs w:val="24"/>
        </w:rPr>
        <w:t xml:space="preserve">oferta została wybrana, nie wniósł wymaganego zabezpieczenia należytego wykonania umowy, </w:t>
      </w:r>
    </w:p>
    <w:p w14:paraId="1FA16B21" w14:textId="77777777" w:rsidR="00826264" w:rsidRPr="001349F8" w:rsidRDefault="00A45265" w:rsidP="001349F8">
      <w:pPr>
        <w:pStyle w:val="Akapitzlist"/>
        <w:numPr>
          <w:ilvl w:val="2"/>
          <w:numId w:val="42"/>
        </w:numPr>
        <w:autoSpaceDE w:val="0"/>
        <w:autoSpaceDN w:val="0"/>
        <w:adjustRightInd w:val="0"/>
        <w:spacing w:after="200" w:line="312" w:lineRule="auto"/>
        <w:ind w:left="1276" w:hanging="709"/>
        <w:contextualSpacing w:val="0"/>
        <w:jc w:val="both"/>
        <w:rPr>
          <w:rFonts w:ascii="Times New Roman" w:hAnsi="Times New Roman"/>
          <w:sz w:val="24"/>
          <w:szCs w:val="24"/>
          <w:lang w:eastAsia="ar-SA"/>
        </w:rPr>
      </w:pPr>
      <w:r>
        <w:rPr>
          <w:rFonts w:ascii="Times New Roman" w:hAnsi="Times New Roman"/>
          <w:sz w:val="24"/>
          <w:szCs w:val="24"/>
          <w:lang w:eastAsia="ar-SA"/>
        </w:rPr>
        <w:t>Z</w:t>
      </w:r>
      <w:r w:rsidR="0070228D" w:rsidRPr="00B366E6">
        <w:rPr>
          <w:rFonts w:ascii="Times New Roman" w:hAnsi="Times New Roman"/>
          <w:sz w:val="24"/>
          <w:szCs w:val="24"/>
          <w:lang w:eastAsia="ar-SA"/>
        </w:rPr>
        <w:t>awarcie umowy w sprawie zamówienia publicznego stało się niemożliwe</w:t>
      </w:r>
      <w:r w:rsidR="0070228D" w:rsidRPr="00B366E6">
        <w:rPr>
          <w:rFonts w:ascii="Times New Roman" w:hAnsi="Times New Roman"/>
          <w:sz w:val="24"/>
          <w:szCs w:val="24"/>
          <w:lang w:eastAsia="ar-SA"/>
        </w:rPr>
        <w:br/>
        <w:t>z przyczyn leżących po stronie Wykonawcy.</w:t>
      </w:r>
    </w:p>
    <w:p w14:paraId="0E9785AB" w14:textId="77777777" w:rsidR="00826264" w:rsidRPr="00E4061E" w:rsidRDefault="00EF76C7" w:rsidP="00645C48">
      <w:pPr>
        <w:pStyle w:val="Akapitzlist"/>
        <w:numPr>
          <w:ilvl w:val="0"/>
          <w:numId w:val="28"/>
        </w:numPr>
        <w:shd w:val="clear" w:color="auto" w:fill="BFBFBF" w:themeFill="background1" w:themeFillShade="BF"/>
        <w:spacing w:before="400" w:after="300" w:line="264" w:lineRule="auto"/>
        <w:jc w:val="both"/>
        <w:rPr>
          <w:rFonts w:ascii="Times New Roman" w:hAnsi="Times New Roman" w:cs="Times New Roman"/>
          <w:bCs/>
          <w:sz w:val="24"/>
          <w:szCs w:val="24"/>
        </w:rPr>
      </w:pPr>
      <w:r w:rsidRPr="00E4061E">
        <w:rPr>
          <w:rFonts w:ascii="Times New Roman" w:hAnsi="Times New Roman" w:cs="Times New Roman"/>
          <w:b/>
          <w:bCs/>
          <w:sz w:val="24"/>
          <w:szCs w:val="24"/>
        </w:rPr>
        <w:t>TERMIN ZWIĄZANIA Z OFERTĄ</w:t>
      </w:r>
    </w:p>
    <w:p w14:paraId="65EF98D5" w14:textId="77777777" w:rsidR="0072491F" w:rsidRDefault="0072491F" w:rsidP="0072491F">
      <w:pPr>
        <w:pStyle w:val="Akapitzlist"/>
        <w:autoSpaceDE w:val="0"/>
        <w:autoSpaceDN w:val="0"/>
        <w:adjustRightInd w:val="0"/>
        <w:spacing w:after="200" w:line="264" w:lineRule="auto"/>
        <w:ind w:left="567"/>
        <w:contextualSpacing w:val="0"/>
        <w:jc w:val="both"/>
        <w:rPr>
          <w:rFonts w:ascii="Times New Roman" w:hAnsi="Times New Roman" w:cs="Times New Roman"/>
          <w:sz w:val="24"/>
          <w:szCs w:val="24"/>
        </w:rPr>
      </w:pPr>
    </w:p>
    <w:p w14:paraId="33C7078F" w14:textId="30BFEDD1" w:rsidR="00A04692" w:rsidRPr="00B83D85" w:rsidRDefault="00433DD6" w:rsidP="00645C48">
      <w:pPr>
        <w:pStyle w:val="Akapitzlist"/>
        <w:numPr>
          <w:ilvl w:val="1"/>
          <w:numId w:val="28"/>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 xml:space="preserve">Ustala się, że składający ofertę pozostaje nią związany przez </w:t>
      </w:r>
      <w:r w:rsidR="00B70F06" w:rsidRPr="00B83D85">
        <w:rPr>
          <w:rFonts w:ascii="Times New Roman" w:hAnsi="Times New Roman" w:cs="Times New Roman"/>
          <w:bCs/>
          <w:sz w:val="24"/>
          <w:szCs w:val="24"/>
        </w:rPr>
        <w:t>6</w:t>
      </w:r>
      <w:r w:rsidRPr="00B83D85">
        <w:rPr>
          <w:rFonts w:ascii="Times New Roman" w:hAnsi="Times New Roman" w:cs="Times New Roman"/>
          <w:bCs/>
          <w:sz w:val="24"/>
          <w:szCs w:val="24"/>
        </w:rPr>
        <w:t xml:space="preserve">0 dni. </w:t>
      </w:r>
      <w:r w:rsidRPr="00B83D85">
        <w:rPr>
          <w:rFonts w:ascii="Times New Roman" w:hAnsi="Times New Roman" w:cs="Times New Roman"/>
          <w:sz w:val="24"/>
          <w:szCs w:val="24"/>
        </w:rPr>
        <w:t>Bieg terminu związania</w:t>
      </w:r>
      <w:r w:rsidR="00692510">
        <w:rPr>
          <w:rFonts w:ascii="Times New Roman" w:hAnsi="Times New Roman" w:cs="Times New Roman"/>
          <w:sz w:val="24"/>
          <w:szCs w:val="24"/>
        </w:rPr>
        <w:t xml:space="preserve"> </w:t>
      </w:r>
      <w:r w:rsidRPr="00B83D85">
        <w:rPr>
          <w:rFonts w:ascii="Times New Roman" w:hAnsi="Times New Roman" w:cs="Times New Roman"/>
          <w:sz w:val="24"/>
          <w:szCs w:val="24"/>
        </w:rPr>
        <w:t>ofertą rozpoczyna się wraz z upływem terminu skł</w:t>
      </w:r>
      <w:r w:rsidR="00A04692" w:rsidRPr="00B83D85">
        <w:rPr>
          <w:rFonts w:ascii="Times New Roman" w:hAnsi="Times New Roman" w:cs="Times New Roman"/>
          <w:sz w:val="24"/>
          <w:szCs w:val="24"/>
        </w:rPr>
        <w:t>adania ofert.</w:t>
      </w:r>
    </w:p>
    <w:p w14:paraId="7579CD2A" w14:textId="77777777" w:rsidR="00A04692" w:rsidRPr="005C669F" w:rsidRDefault="00B70F06" w:rsidP="00645C48">
      <w:pPr>
        <w:pStyle w:val="Akapitzlist"/>
        <w:numPr>
          <w:ilvl w:val="1"/>
          <w:numId w:val="28"/>
        </w:numPr>
        <w:autoSpaceDE w:val="0"/>
        <w:autoSpaceDN w:val="0"/>
        <w:adjustRightInd w:val="0"/>
        <w:spacing w:after="200" w:line="264" w:lineRule="auto"/>
        <w:ind w:left="567" w:hanging="567"/>
        <w:jc w:val="both"/>
        <w:rPr>
          <w:rFonts w:ascii="Times New Roman" w:hAnsi="Times New Roman" w:cs="Times New Roman"/>
          <w:sz w:val="24"/>
          <w:szCs w:val="24"/>
        </w:rPr>
      </w:pPr>
      <w:r w:rsidRPr="00B83D85">
        <w:rPr>
          <w:rFonts w:ascii="Times New Roman" w:hAnsi="Times New Roman" w:cs="Times New Roman"/>
          <w:color w:val="000000"/>
          <w:sz w:val="24"/>
          <w:szCs w:val="24"/>
        </w:rPr>
        <w:t>Wykonawca samodzielnie lub na wniosek Zamawiającego może przedłużyć ter</w:t>
      </w:r>
      <w:r w:rsidR="00506F72">
        <w:rPr>
          <w:rFonts w:ascii="Times New Roman" w:hAnsi="Times New Roman" w:cs="Times New Roman"/>
          <w:color w:val="000000"/>
          <w:sz w:val="24"/>
          <w:szCs w:val="24"/>
        </w:rPr>
        <w:t xml:space="preserve">min związania ofertą, z </w:t>
      </w:r>
      <w:r w:rsidR="009A60AE">
        <w:rPr>
          <w:rFonts w:ascii="Times New Roman" w:hAnsi="Times New Roman" w:cs="Times New Roman"/>
          <w:color w:val="000000"/>
          <w:sz w:val="24"/>
          <w:szCs w:val="24"/>
        </w:rPr>
        <w:t>tym,</w:t>
      </w:r>
      <w:r w:rsidR="00506F72">
        <w:rPr>
          <w:rFonts w:ascii="Times New Roman" w:hAnsi="Times New Roman" w:cs="Times New Roman"/>
          <w:color w:val="000000"/>
          <w:sz w:val="24"/>
          <w:szCs w:val="24"/>
        </w:rPr>
        <w:t xml:space="preserve"> że Z</w:t>
      </w:r>
      <w:r w:rsidRPr="00B83D85">
        <w:rPr>
          <w:rFonts w:ascii="Times New Roman" w:hAnsi="Times New Roman" w:cs="Times New Roman"/>
          <w:color w:val="000000"/>
          <w:sz w:val="24"/>
          <w:szCs w:val="24"/>
        </w:rPr>
        <w:t>amawiający może tylko raz, co najmniej na 3 dni przed upływem terminu zw</w:t>
      </w:r>
      <w:r w:rsidR="00A60F5F" w:rsidRPr="00B83D85">
        <w:rPr>
          <w:rFonts w:ascii="Times New Roman" w:hAnsi="Times New Roman" w:cs="Times New Roman"/>
          <w:color w:val="000000"/>
          <w:sz w:val="24"/>
          <w:szCs w:val="24"/>
        </w:rPr>
        <w:t>iązania ofertą, zwrócić się do W</w:t>
      </w:r>
      <w:r w:rsidRPr="00B83D85">
        <w:rPr>
          <w:rFonts w:ascii="Times New Roman" w:hAnsi="Times New Roman" w:cs="Times New Roman"/>
          <w:color w:val="000000"/>
          <w:sz w:val="24"/>
          <w:szCs w:val="24"/>
        </w:rPr>
        <w:t>ykonawców o wyrażenie zgody na przedłużenie tego terminu o</w:t>
      </w:r>
      <w:r w:rsidR="00E615BC" w:rsidRPr="00B83D85">
        <w:rPr>
          <w:rFonts w:ascii="Times New Roman" w:hAnsi="Times New Roman" w:cs="Times New Roman"/>
          <w:color w:val="000000"/>
          <w:sz w:val="24"/>
          <w:szCs w:val="24"/>
        </w:rPr>
        <w:t> </w:t>
      </w:r>
      <w:r w:rsidRPr="00B83D85">
        <w:rPr>
          <w:rFonts w:ascii="Times New Roman" w:hAnsi="Times New Roman" w:cs="Times New Roman"/>
          <w:color w:val="000000"/>
          <w:sz w:val="24"/>
          <w:szCs w:val="24"/>
        </w:rPr>
        <w:t>oznaczony okres, nie dłuższy jednak niż 60 dni. Odmowa wyrażenia zg</w:t>
      </w:r>
      <w:r w:rsidR="00A04692" w:rsidRPr="00B83D85">
        <w:rPr>
          <w:rFonts w:ascii="Times New Roman" w:hAnsi="Times New Roman" w:cs="Times New Roman"/>
          <w:color w:val="000000"/>
          <w:sz w:val="24"/>
          <w:szCs w:val="24"/>
        </w:rPr>
        <w:t>ody nie powoduje utraty wadium.</w:t>
      </w:r>
    </w:p>
    <w:p w14:paraId="5CC0CAC1" w14:textId="77777777" w:rsidR="005C669F" w:rsidRPr="00B83D85" w:rsidRDefault="005C669F" w:rsidP="005C669F">
      <w:pPr>
        <w:pStyle w:val="Akapitzlist"/>
        <w:autoSpaceDE w:val="0"/>
        <w:autoSpaceDN w:val="0"/>
        <w:adjustRightInd w:val="0"/>
        <w:spacing w:after="200" w:line="264" w:lineRule="auto"/>
        <w:ind w:left="567"/>
        <w:jc w:val="both"/>
        <w:rPr>
          <w:rFonts w:ascii="Times New Roman" w:hAnsi="Times New Roman" w:cs="Times New Roman"/>
          <w:sz w:val="24"/>
          <w:szCs w:val="24"/>
        </w:rPr>
      </w:pPr>
    </w:p>
    <w:p w14:paraId="6B2F29C0" w14:textId="77777777" w:rsidR="00B70F06" w:rsidRPr="00B83D85" w:rsidRDefault="00B70F06" w:rsidP="00645C48">
      <w:pPr>
        <w:pStyle w:val="Akapitzlist"/>
        <w:numPr>
          <w:ilvl w:val="1"/>
          <w:numId w:val="28"/>
        </w:numPr>
        <w:autoSpaceDE w:val="0"/>
        <w:autoSpaceDN w:val="0"/>
        <w:adjustRightInd w:val="0"/>
        <w:spacing w:line="264" w:lineRule="auto"/>
        <w:ind w:left="567" w:hanging="567"/>
        <w:jc w:val="both"/>
        <w:rPr>
          <w:rFonts w:ascii="Times New Roman" w:hAnsi="Times New Roman" w:cs="Times New Roman"/>
          <w:sz w:val="24"/>
          <w:szCs w:val="24"/>
        </w:rPr>
      </w:pPr>
      <w:r w:rsidRPr="00B83D85">
        <w:rPr>
          <w:rFonts w:ascii="Times New Roman" w:hAnsi="Times New Roman" w:cs="Times New Roman"/>
          <w:color w:val="000000"/>
          <w:sz w:val="24"/>
          <w:szCs w:val="24"/>
        </w:rPr>
        <w:t xml:space="preserve">Przedłużenie terminu związania ofertą jest dopuszczalne tylko z jednoczesnym przedłużeniem okresu ważności wadium </w:t>
      </w:r>
      <w:r w:rsidR="009A60AE" w:rsidRPr="00B83D85">
        <w:rPr>
          <w:rFonts w:ascii="Times New Roman" w:hAnsi="Times New Roman" w:cs="Times New Roman"/>
          <w:color w:val="000000"/>
          <w:sz w:val="24"/>
          <w:szCs w:val="24"/>
        </w:rPr>
        <w:t>albo</w:t>
      </w:r>
      <w:r w:rsidRPr="00B83D85">
        <w:rPr>
          <w:rFonts w:ascii="Times New Roman" w:hAnsi="Times New Roman" w:cs="Times New Roman"/>
          <w:color w:val="000000"/>
          <w:sz w:val="24"/>
          <w:szCs w:val="24"/>
        </w:rPr>
        <w:t xml:space="preserve">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 </w:t>
      </w:r>
    </w:p>
    <w:p w14:paraId="0B618A36" w14:textId="77777777" w:rsidR="009C61F3" w:rsidRPr="00B83D85" w:rsidRDefault="009C61F3" w:rsidP="00645C48">
      <w:pPr>
        <w:pStyle w:val="Akapitzlist"/>
        <w:numPr>
          <w:ilvl w:val="0"/>
          <w:numId w:val="28"/>
        </w:numPr>
        <w:shd w:val="clear" w:color="auto" w:fill="BFBFBF" w:themeFill="background1" w:themeFillShade="BF"/>
        <w:autoSpaceDE w:val="0"/>
        <w:autoSpaceDN w:val="0"/>
        <w:adjustRightInd w:val="0"/>
        <w:spacing w:before="400" w:after="300" w:line="264" w:lineRule="auto"/>
        <w:ind w:left="567" w:hanging="567"/>
        <w:contextualSpacing w:val="0"/>
        <w:jc w:val="both"/>
        <w:rPr>
          <w:rFonts w:ascii="Times New Roman" w:hAnsi="Times New Roman" w:cs="Times New Roman"/>
          <w:b/>
          <w:sz w:val="24"/>
          <w:szCs w:val="24"/>
        </w:rPr>
      </w:pPr>
      <w:r w:rsidRPr="00B83D85">
        <w:rPr>
          <w:rFonts w:ascii="Times New Roman" w:hAnsi="Times New Roman" w:cs="Times New Roman"/>
          <w:b/>
          <w:sz w:val="24"/>
          <w:szCs w:val="24"/>
        </w:rPr>
        <w:t xml:space="preserve">OPIS SPOSOBU PRZYGOTOWANIA OFERTY </w:t>
      </w:r>
    </w:p>
    <w:p w14:paraId="37FFFCFB" w14:textId="77777777" w:rsidR="00EB777B" w:rsidRPr="00B83D85" w:rsidRDefault="00DD3313" w:rsidP="00645C48">
      <w:pPr>
        <w:pStyle w:val="Akapitzlist"/>
        <w:numPr>
          <w:ilvl w:val="1"/>
          <w:numId w:val="28"/>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Oferta musi być sporządzona z zachowaniem formy pisemnej pod rygorem nieważności.</w:t>
      </w:r>
    </w:p>
    <w:p w14:paraId="7298E7F9" w14:textId="77777777" w:rsidR="009C61F3" w:rsidRPr="00B83D85" w:rsidRDefault="009C61F3" w:rsidP="00645C48">
      <w:pPr>
        <w:pStyle w:val="Akapitzlist"/>
        <w:numPr>
          <w:ilvl w:val="1"/>
          <w:numId w:val="28"/>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 xml:space="preserve">Oferta wraz z załącznikami musi być czytelna. </w:t>
      </w:r>
    </w:p>
    <w:p w14:paraId="6F081D89" w14:textId="77777777" w:rsidR="009C61F3" w:rsidRPr="00B83D85" w:rsidRDefault="009C61F3" w:rsidP="00645C48">
      <w:pPr>
        <w:pStyle w:val="Akapitzlist"/>
        <w:numPr>
          <w:ilvl w:val="1"/>
          <w:numId w:val="28"/>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Oferta wraz z załącznikami musi być podpisana przez osobę upoważnioną do reprezentowania Wykonawcy. Upoważnienie do podpisania oferty musi być dołączone do oferty, jeżeli nie wynika ono z innych dokumentów załączonych przez Wykonawcę.</w:t>
      </w:r>
    </w:p>
    <w:p w14:paraId="25620822" w14:textId="77777777" w:rsidR="009C61F3" w:rsidRPr="00B83D85" w:rsidRDefault="009C61F3" w:rsidP="00645C48">
      <w:pPr>
        <w:pStyle w:val="Akapitzlist"/>
        <w:numPr>
          <w:ilvl w:val="1"/>
          <w:numId w:val="28"/>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 xml:space="preserve"> Jeżeli osoba/osoby podpisująca ofertę działa na podstawie pełnomocnictwa, to pełnomocnictwo to musi w swej treści jednoznacznie wskazywać uprawnienie do podpisania oferty. Pełnomocnictwo to musi zostać dołączone do oferty i musi być złożone w oryginale lub kopii poświadczonej za zgo</w:t>
      </w:r>
      <w:r w:rsidR="008B0710" w:rsidRPr="00B83D85">
        <w:rPr>
          <w:rFonts w:ascii="Times New Roman" w:hAnsi="Times New Roman" w:cs="Times New Roman"/>
          <w:sz w:val="24"/>
          <w:szCs w:val="24"/>
        </w:rPr>
        <w:t>dność z oryginałem notarialnie.</w:t>
      </w:r>
    </w:p>
    <w:p w14:paraId="3CDEC177" w14:textId="77777777" w:rsidR="009C61F3" w:rsidRPr="00B83D85" w:rsidRDefault="009C61F3" w:rsidP="00645C48">
      <w:pPr>
        <w:pStyle w:val="Akapitzlist"/>
        <w:numPr>
          <w:ilvl w:val="1"/>
          <w:numId w:val="28"/>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Oferta wraz z załącznikami musi być sporządzona w języku polskim. Każdy dokument składający się na ofertę sporządzony w innym języku niż język polski winien być złożony wraz z tłumaczeniem na język polski, poświadczonym przez Wykonawcę. W razie wątpliwości uznaje się, iż wersja polskojęzyczna jest wersją wiążącą.</w:t>
      </w:r>
    </w:p>
    <w:p w14:paraId="48B0C626" w14:textId="77777777" w:rsidR="009C61F3" w:rsidRPr="0083004D" w:rsidRDefault="009C61F3" w:rsidP="00645C48">
      <w:pPr>
        <w:pStyle w:val="Akapitzlist"/>
        <w:numPr>
          <w:ilvl w:val="1"/>
          <w:numId w:val="28"/>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83004D">
        <w:rPr>
          <w:rFonts w:ascii="Times New Roman" w:hAnsi="Times New Roman" w:cs="Times New Roman"/>
          <w:sz w:val="24"/>
          <w:szCs w:val="24"/>
        </w:rPr>
        <w:lastRenderedPageBreak/>
        <w:t xml:space="preserve">Dokumenty składające się na ofertę muszą być złożone w oryginale lub kserokopii potwierdzonej za zgodność z oryginałem przez Wykonawcę. </w:t>
      </w:r>
      <w:r w:rsidR="00080289" w:rsidRPr="0083004D">
        <w:rPr>
          <w:rFonts w:ascii="Times New Roman" w:hAnsi="Times New Roman" w:cs="Times New Roman"/>
          <w:sz w:val="24"/>
          <w:szCs w:val="24"/>
        </w:rPr>
        <w:t xml:space="preserve">Wyjątek </w:t>
      </w:r>
      <w:r w:rsidR="000554B5" w:rsidRPr="0083004D">
        <w:rPr>
          <w:rFonts w:ascii="Times New Roman" w:hAnsi="Times New Roman" w:cs="Times New Roman"/>
          <w:sz w:val="24"/>
          <w:szCs w:val="24"/>
        </w:rPr>
        <w:t>stanowią załączniki</w:t>
      </w:r>
      <w:r w:rsidR="00880865" w:rsidRPr="0083004D">
        <w:rPr>
          <w:rFonts w:ascii="Times New Roman" w:hAnsi="Times New Roman" w:cs="Times New Roman"/>
          <w:sz w:val="24"/>
          <w:szCs w:val="24"/>
        </w:rPr>
        <w:t xml:space="preserve"> do niniejszego SIWZ</w:t>
      </w:r>
      <w:r w:rsidR="003B3009" w:rsidRPr="0083004D">
        <w:rPr>
          <w:rFonts w:ascii="Times New Roman" w:hAnsi="Times New Roman" w:cs="Times New Roman"/>
          <w:sz w:val="24"/>
          <w:szCs w:val="24"/>
        </w:rPr>
        <w:t>, któr</w:t>
      </w:r>
      <w:r w:rsidR="00880865" w:rsidRPr="0083004D">
        <w:rPr>
          <w:rFonts w:ascii="Times New Roman" w:hAnsi="Times New Roman" w:cs="Times New Roman"/>
          <w:sz w:val="24"/>
          <w:szCs w:val="24"/>
        </w:rPr>
        <w:t xml:space="preserve">e </w:t>
      </w:r>
      <w:r w:rsidR="003B3009" w:rsidRPr="0083004D">
        <w:rPr>
          <w:rFonts w:ascii="Times New Roman" w:hAnsi="Times New Roman" w:cs="Times New Roman"/>
          <w:sz w:val="24"/>
          <w:szCs w:val="24"/>
        </w:rPr>
        <w:t>to win</w:t>
      </w:r>
      <w:r w:rsidR="00880865" w:rsidRPr="0083004D">
        <w:rPr>
          <w:rFonts w:ascii="Times New Roman" w:hAnsi="Times New Roman" w:cs="Times New Roman"/>
          <w:sz w:val="24"/>
          <w:szCs w:val="24"/>
        </w:rPr>
        <w:t>ny</w:t>
      </w:r>
      <w:r w:rsidR="003B3009" w:rsidRPr="0083004D">
        <w:rPr>
          <w:rFonts w:ascii="Times New Roman" w:hAnsi="Times New Roman" w:cs="Times New Roman"/>
          <w:sz w:val="24"/>
          <w:szCs w:val="24"/>
        </w:rPr>
        <w:t xml:space="preserve"> być zło</w:t>
      </w:r>
      <w:r w:rsidR="00880865" w:rsidRPr="0083004D">
        <w:rPr>
          <w:rFonts w:ascii="Times New Roman" w:hAnsi="Times New Roman" w:cs="Times New Roman"/>
          <w:sz w:val="24"/>
          <w:szCs w:val="24"/>
        </w:rPr>
        <w:t>żone</w:t>
      </w:r>
      <w:r w:rsidR="00E2773D">
        <w:rPr>
          <w:rFonts w:ascii="Times New Roman" w:hAnsi="Times New Roman" w:cs="Times New Roman"/>
          <w:sz w:val="24"/>
          <w:szCs w:val="24"/>
        </w:rPr>
        <w:t xml:space="preserve"> </w:t>
      </w:r>
      <w:r w:rsidR="00080289" w:rsidRPr="0083004D">
        <w:rPr>
          <w:rFonts w:ascii="Times New Roman" w:hAnsi="Times New Roman" w:cs="Times New Roman"/>
          <w:sz w:val="24"/>
          <w:szCs w:val="24"/>
        </w:rPr>
        <w:t xml:space="preserve">w oryginale. </w:t>
      </w:r>
    </w:p>
    <w:p w14:paraId="40AE8A6E" w14:textId="77777777" w:rsidR="00CA5EB2" w:rsidRPr="00B83D85" w:rsidRDefault="00CA5EB2" w:rsidP="00645C48">
      <w:pPr>
        <w:pStyle w:val="Akapitzlist"/>
        <w:numPr>
          <w:ilvl w:val="1"/>
          <w:numId w:val="28"/>
        </w:numPr>
        <w:autoSpaceDE w:val="0"/>
        <w:autoSpaceDN w:val="0"/>
        <w:adjustRightInd w:val="0"/>
        <w:spacing w:after="200" w:line="264" w:lineRule="auto"/>
        <w:ind w:left="567" w:hanging="567"/>
        <w:contextualSpacing w:val="0"/>
        <w:jc w:val="both"/>
        <w:rPr>
          <w:rFonts w:ascii="Times New Roman" w:hAnsi="Times New Roman" w:cs="Times New Roman"/>
          <w:color w:val="FF0000"/>
          <w:sz w:val="24"/>
          <w:szCs w:val="24"/>
        </w:rPr>
      </w:pPr>
      <w:r w:rsidRPr="0083004D">
        <w:rPr>
          <w:rFonts w:ascii="Times New Roman" w:eastAsia="TimesNewRoman" w:hAnsi="Times New Roman" w:cs="Times New Roman"/>
          <w:sz w:val="24"/>
          <w:szCs w:val="24"/>
        </w:rPr>
        <w:t>Poświadczenia za zgodność z o</w:t>
      </w:r>
      <w:r w:rsidR="000A464F" w:rsidRPr="0083004D">
        <w:rPr>
          <w:rFonts w:ascii="Times New Roman" w:eastAsia="TimesNewRoman" w:hAnsi="Times New Roman" w:cs="Times New Roman"/>
          <w:sz w:val="24"/>
          <w:szCs w:val="24"/>
        </w:rPr>
        <w:t>ryginałem dokonuje odpowiednio W</w:t>
      </w:r>
      <w:r w:rsidRPr="0083004D">
        <w:rPr>
          <w:rFonts w:ascii="Times New Roman" w:eastAsia="TimesNewRoman" w:hAnsi="Times New Roman" w:cs="Times New Roman"/>
          <w:sz w:val="24"/>
          <w:szCs w:val="24"/>
        </w:rPr>
        <w:t>ykonawca</w:t>
      </w:r>
      <w:r w:rsidRPr="00B83D85">
        <w:rPr>
          <w:rFonts w:ascii="Times New Roman" w:eastAsia="TimesNewRoman" w:hAnsi="Times New Roman" w:cs="Times New Roman"/>
          <w:sz w:val="24"/>
          <w:szCs w:val="24"/>
        </w:rPr>
        <w:t>, podmiot, na którego zd</w:t>
      </w:r>
      <w:r w:rsidR="000A464F">
        <w:rPr>
          <w:rFonts w:ascii="Times New Roman" w:eastAsia="TimesNewRoman" w:hAnsi="Times New Roman" w:cs="Times New Roman"/>
          <w:sz w:val="24"/>
          <w:szCs w:val="24"/>
        </w:rPr>
        <w:t>olnościach lub sytuacji polega Wykonawca, W</w:t>
      </w:r>
      <w:r w:rsidRPr="00B83D85">
        <w:rPr>
          <w:rFonts w:ascii="Times New Roman" w:eastAsia="TimesNewRoman" w:hAnsi="Times New Roman" w:cs="Times New Roman"/>
          <w:sz w:val="24"/>
          <w:szCs w:val="24"/>
        </w:rPr>
        <w:t>ykonawcy wspólnie ubiegający się o udzielenie zamówienia publicznego albo podwykonawca, w zakresie dokumentów, które każdego z nich dotyczą</w:t>
      </w:r>
      <w:r w:rsidRPr="00B83D85">
        <w:rPr>
          <w:rFonts w:ascii="Times New Roman" w:eastAsia="TimesNewRoman" w:hAnsi="Times New Roman" w:cs="Times New Roman"/>
          <w:color w:val="FF0000"/>
          <w:sz w:val="24"/>
          <w:szCs w:val="24"/>
        </w:rPr>
        <w:t>.</w:t>
      </w:r>
    </w:p>
    <w:p w14:paraId="030163A6" w14:textId="77777777" w:rsidR="009C61F3" w:rsidRPr="00B83D85" w:rsidRDefault="009C61F3" w:rsidP="00645C48">
      <w:pPr>
        <w:pStyle w:val="Akapitzlist"/>
        <w:numPr>
          <w:ilvl w:val="1"/>
          <w:numId w:val="28"/>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Zaleca się, by każda zawierająca jakąkolwiek treść strona oferty była podpisana lub parafowana przez Wykonawcę. Każda poprawka w treści oferty, a w szczególności każde przerobienie, przekreślenie, uzupełnienie, nadpisanie, przesłonięcie korektorem, etc powinny być parafowane przez Wykonawcę.</w:t>
      </w:r>
    </w:p>
    <w:p w14:paraId="675887EE" w14:textId="77777777" w:rsidR="009C61F3" w:rsidRPr="00B83D85" w:rsidRDefault="009C61F3" w:rsidP="00645C48">
      <w:pPr>
        <w:pStyle w:val="Akapitzlist"/>
        <w:numPr>
          <w:ilvl w:val="1"/>
          <w:numId w:val="28"/>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 xml:space="preserve">Zaleca się, aby strona oferty były trwale ze sobą połączone i kolejno ponumerowane. </w:t>
      </w:r>
    </w:p>
    <w:p w14:paraId="4A63B13F" w14:textId="77777777" w:rsidR="009C61F3" w:rsidRPr="00B83D85" w:rsidRDefault="009C61F3" w:rsidP="00645C48">
      <w:pPr>
        <w:pStyle w:val="Akapitzlist"/>
        <w:numPr>
          <w:ilvl w:val="1"/>
          <w:numId w:val="28"/>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Zaleca się przy sporządzaniu oferty skorzystanie z wzorów (formularz oferty, oświadczenia) przygotowanych przez Zamawiającego. Wykonawca może przedstawić ofertę na swoich formularzach z zastrzeżeniem, że muszą one zawierać wszystkie informacje określone przez Zamawiającego w przygotowanych wzorach.</w:t>
      </w:r>
    </w:p>
    <w:p w14:paraId="6D938B0F" w14:textId="77777777" w:rsidR="009C61F3" w:rsidRPr="00B83D85" w:rsidRDefault="009C61F3" w:rsidP="00645C48">
      <w:pPr>
        <w:pStyle w:val="Akapitzlist"/>
        <w:numPr>
          <w:ilvl w:val="1"/>
          <w:numId w:val="28"/>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 xml:space="preserve">W przypadku, gdy informacje zawarte </w:t>
      </w:r>
      <w:r w:rsidR="00CA5EB2" w:rsidRPr="00B83D85">
        <w:rPr>
          <w:rFonts w:ascii="Times New Roman" w:hAnsi="Times New Roman" w:cs="Times New Roman"/>
          <w:sz w:val="24"/>
          <w:szCs w:val="24"/>
        </w:rPr>
        <w:t xml:space="preserve">w </w:t>
      </w:r>
      <w:r w:rsidRPr="00B83D85">
        <w:rPr>
          <w:rFonts w:ascii="Times New Roman" w:hAnsi="Times New Roman" w:cs="Times New Roman"/>
          <w:sz w:val="24"/>
          <w:szCs w:val="24"/>
        </w:rPr>
        <w:t xml:space="preserve">ofercie stanowią tajemnicę przedsiębiorstwa </w:t>
      </w:r>
      <w:r w:rsidRPr="00B83D85">
        <w:rPr>
          <w:rFonts w:ascii="Times New Roman" w:hAnsi="Times New Roman" w:cs="Times New Roman"/>
          <w:sz w:val="24"/>
          <w:szCs w:val="24"/>
        </w:rPr>
        <w:br/>
        <w:t xml:space="preserve">w rozumieniu przepisów ustawy o zwalczaniu nieuczciwej konkurencji, co do których Wykonawca zastrzega, że nie mogą być udostępniane innym uczestnikom postępowania, muszą być oznaczone klauzulą: „Informacje stanowiące tajemnicę przedsiębiorstwa w rozumieniu art. 11 ust. 4 ustawy z dnia 16 kwietnia 1993 r. o zwalczaniu nieuczciwej konkurencji (Dz. U. z 2003 r. nr 153 poz. 1503 z póź. zm.)”i dołączone do oferty. Zaleca się, aby były trwale, oddzielnie spięte. Zgodnie z tym przepisem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w:t>
      </w:r>
    </w:p>
    <w:p w14:paraId="504AC219" w14:textId="77777777" w:rsidR="009C61F3" w:rsidRPr="00B83D85" w:rsidRDefault="009C61F3" w:rsidP="00645C48">
      <w:pPr>
        <w:pStyle w:val="Akapitzlist"/>
        <w:numPr>
          <w:ilvl w:val="1"/>
          <w:numId w:val="28"/>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 xml:space="preserve">Wykonawca ponosi wszelkie koszty związane z przygotowaniem i złożeniem oferty. </w:t>
      </w:r>
    </w:p>
    <w:p w14:paraId="5F051877" w14:textId="77777777" w:rsidR="009C61F3" w:rsidRPr="00B83D85" w:rsidRDefault="009C61F3" w:rsidP="00645C48">
      <w:pPr>
        <w:pStyle w:val="Akapitzlist"/>
        <w:numPr>
          <w:ilvl w:val="1"/>
          <w:numId w:val="28"/>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Złożenie więcej ni</w:t>
      </w:r>
      <w:r w:rsidR="00FD6BE3" w:rsidRPr="00B83D85">
        <w:rPr>
          <w:rFonts w:ascii="Times New Roman" w:hAnsi="Times New Roman" w:cs="Times New Roman"/>
          <w:sz w:val="24"/>
          <w:szCs w:val="24"/>
        </w:rPr>
        <w:t xml:space="preserve">ż jednej oferty lub złożenie oferty zawierającej propozycje alternatywne spowoduje odrzucenie wszystkich ofert złożonych przez Wykonawcę. </w:t>
      </w:r>
    </w:p>
    <w:p w14:paraId="61886FD6" w14:textId="77777777" w:rsidR="00FD6BE3" w:rsidRPr="00B83D85" w:rsidRDefault="00FD6BE3" w:rsidP="00645C48">
      <w:pPr>
        <w:pStyle w:val="Akapitzlist"/>
        <w:numPr>
          <w:ilvl w:val="1"/>
          <w:numId w:val="28"/>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Na ofertę składają się:</w:t>
      </w:r>
    </w:p>
    <w:p w14:paraId="4A374014" w14:textId="66011B53" w:rsidR="00667464" w:rsidRDefault="00667464" w:rsidP="00645C48">
      <w:pPr>
        <w:pStyle w:val="Akapitzlist"/>
        <w:numPr>
          <w:ilvl w:val="2"/>
          <w:numId w:val="28"/>
        </w:numPr>
        <w:autoSpaceDE w:val="0"/>
        <w:autoSpaceDN w:val="0"/>
        <w:adjustRightInd w:val="0"/>
        <w:spacing w:after="200" w:line="264" w:lineRule="auto"/>
        <w:ind w:left="1418" w:hanging="851"/>
        <w:jc w:val="both"/>
        <w:rPr>
          <w:rFonts w:ascii="Times New Roman" w:hAnsi="Times New Roman" w:cs="Times New Roman"/>
          <w:sz w:val="24"/>
          <w:szCs w:val="24"/>
        </w:rPr>
      </w:pPr>
      <w:r w:rsidRPr="00B83D85">
        <w:rPr>
          <w:rFonts w:ascii="Times New Roman" w:hAnsi="Times New Roman" w:cs="Times New Roman"/>
          <w:sz w:val="24"/>
          <w:szCs w:val="24"/>
        </w:rPr>
        <w:t xml:space="preserve">Wypełniony i podpisany przez Wykonawcę formularz oferty – </w:t>
      </w:r>
      <w:r w:rsidRPr="00B83D85">
        <w:rPr>
          <w:rFonts w:ascii="Times New Roman" w:hAnsi="Times New Roman" w:cs="Times New Roman"/>
          <w:b/>
          <w:sz w:val="24"/>
          <w:szCs w:val="24"/>
        </w:rPr>
        <w:t xml:space="preserve">załącznik nr </w:t>
      </w:r>
      <w:r w:rsidR="004703B3">
        <w:rPr>
          <w:rFonts w:ascii="Times New Roman" w:hAnsi="Times New Roman" w:cs="Times New Roman"/>
          <w:b/>
          <w:sz w:val="24"/>
          <w:szCs w:val="24"/>
        </w:rPr>
        <w:t>3</w:t>
      </w:r>
      <w:r w:rsidR="00150DDE" w:rsidRPr="00150DDE">
        <w:rPr>
          <w:rFonts w:ascii="Times New Roman" w:hAnsi="Times New Roman" w:cs="Times New Roman"/>
          <w:b/>
          <w:sz w:val="24"/>
          <w:szCs w:val="24"/>
        </w:rPr>
        <w:t>A i 3B</w:t>
      </w:r>
      <w:r w:rsidR="00920779">
        <w:rPr>
          <w:rFonts w:ascii="Times New Roman" w:hAnsi="Times New Roman" w:cs="Times New Roman"/>
          <w:b/>
          <w:sz w:val="24"/>
          <w:szCs w:val="24"/>
        </w:rPr>
        <w:t xml:space="preserve"> </w:t>
      </w:r>
      <w:r w:rsidRPr="00B83D85">
        <w:rPr>
          <w:rFonts w:ascii="Times New Roman" w:hAnsi="Times New Roman" w:cs="Times New Roman"/>
          <w:b/>
          <w:sz w:val="24"/>
          <w:szCs w:val="24"/>
        </w:rPr>
        <w:t>do SIWZ</w:t>
      </w:r>
      <w:r w:rsidRPr="00B83D85">
        <w:rPr>
          <w:rFonts w:ascii="Times New Roman" w:hAnsi="Times New Roman" w:cs="Times New Roman"/>
          <w:sz w:val="24"/>
          <w:szCs w:val="24"/>
        </w:rPr>
        <w:t>,</w:t>
      </w:r>
    </w:p>
    <w:p w14:paraId="44A22937" w14:textId="77777777" w:rsidR="00667464" w:rsidRDefault="00667464" w:rsidP="00667464">
      <w:pPr>
        <w:pStyle w:val="Akapitzlist"/>
        <w:autoSpaceDE w:val="0"/>
        <w:autoSpaceDN w:val="0"/>
        <w:adjustRightInd w:val="0"/>
        <w:spacing w:after="200" w:line="264" w:lineRule="auto"/>
        <w:ind w:left="1418"/>
        <w:jc w:val="both"/>
        <w:rPr>
          <w:rFonts w:ascii="Times New Roman" w:hAnsi="Times New Roman" w:cs="Times New Roman"/>
          <w:sz w:val="24"/>
          <w:szCs w:val="24"/>
        </w:rPr>
      </w:pPr>
    </w:p>
    <w:p w14:paraId="1C13F6AE" w14:textId="77777777" w:rsidR="00940A44" w:rsidRPr="00940A44" w:rsidRDefault="00BE451D" w:rsidP="00940A44">
      <w:pPr>
        <w:pStyle w:val="Akapitzlist"/>
        <w:numPr>
          <w:ilvl w:val="2"/>
          <w:numId w:val="28"/>
        </w:numPr>
        <w:autoSpaceDE w:val="0"/>
        <w:autoSpaceDN w:val="0"/>
        <w:adjustRightInd w:val="0"/>
        <w:spacing w:before="240" w:after="200" w:line="264" w:lineRule="auto"/>
        <w:ind w:left="1418" w:hanging="851"/>
        <w:jc w:val="both"/>
        <w:rPr>
          <w:rFonts w:ascii="Times New Roman" w:hAnsi="Times New Roman" w:cs="Times New Roman"/>
          <w:sz w:val="24"/>
          <w:szCs w:val="24"/>
        </w:rPr>
      </w:pPr>
      <w:r w:rsidRPr="00B83D85">
        <w:rPr>
          <w:rFonts w:ascii="Times New Roman" w:hAnsi="Times New Roman" w:cs="Times New Roman"/>
          <w:sz w:val="24"/>
          <w:szCs w:val="24"/>
        </w:rPr>
        <w:t>Wypełniony i podpisany przez Wykonawcę f</w:t>
      </w:r>
      <w:r w:rsidR="00F73E7F" w:rsidRPr="00B83D85">
        <w:rPr>
          <w:rFonts w:ascii="Times New Roman" w:hAnsi="Times New Roman" w:cs="Times New Roman"/>
          <w:sz w:val="24"/>
          <w:szCs w:val="24"/>
        </w:rPr>
        <w:t xml:space="preserve">ormularz „JEDZ” – </w:t>
      </w:r>
      <w:r w:rsidR="004703B3">
        <w:rPr>
          <w:rFonts w:ascii="Times New Roman" w:hAnsi="Times New Roman" w:cs="Times New Roman"/>
          <w:b/>
          <w:sz w:val="24"/>
          <w:szCs w:val="24"/>
        </w:rPr>
        <w:t xml:space="preserve">załącznik nr 4 </w:t>
      </w:r>
      <w:r w:rsidRPr="00B83D85">
        <w:rPr>
          <w:rFonts w:ascii="Times New Roman" w:hAnsi="Times New Roman" w:cs="Times New Roman"/>
          <w:sz w:val="24"/>
          <w:szCs w:val="24"/>
        </w:rPr>
        <w:t xml:space="preserve">do </w:t>
      </w:r>
      <w:r w:rsidRPr="00B83D85">
        <w:rPr>
          <w:rFonts w:ascii="Times New Roman" w:hAnsi="Times New Roman" w:cs="Times New Roman"/>
          <w:b/>
          <w:sz w:val="24"/>
          <w:szCs w:val="24"/>
        </w:rPr>
        <w:t>SIWZ</w:t>
      </w:r>
      <w:r w:rsidR="001F5751" w:rsidRPr="00B83D85">
        <w:rPr>
          <w:rFonts w:ascii="Times New Roman" w:hAnsi="Times New Roman" w:cs="Times New Roman"/>
          <w:sz w:val="24"/>
          <w:szCs w:val="24"/>
        </w:rPr>
        <w:t>,</w:t>
      </w:r>
    </w:p>
    <w:p w14:paraId="44EB2091" w14:textId="77777777" w:rsidR="00BE451D" w:rsidRDefault="00BE451D" w:rsidP="00940A44">
      <w:pPr>
        <w:pStyle w:val="Akapitzlist"/>
        <w:numPr>
          <w:ilvl w:val="2"/>
          <w:numId w:val="28"/>
        </w:numPr>
        <w:autoSpaceDE w:val="0"/>
        <w:autoSpaceDN w:val="0"/>
        <w:adjustRightInd w:val="0"/>
        <w:spacing w:before="240" w:after="200" w:line="264" w:lineRule="auto"/>
        <w:ind w:left="1418" w:hanging="851"/>
        <w:jc w:val="both"/>
        <w:rPr>
          <w:rFonts w:ascii="Times New Roman" w:hAnsi="Times New Roman" w:cs="Times New Roman"/>
          <w:sz w:val="24"/>
          <w:szCs w:val="24"/>
        </w:rPr>
      </w:pPr>
      <w:r w:rsidRPr="00B83D85">
        <w:rPr>
          <w:rFonts w:ascii="Times New Roman" w:hAnsi="Times New Roman" w:cs="Times New Roman"/>
          <w:sz w:val="24"/>
          <w:szCs w:val="24"/>
        </w:rPr>
        <w:t>W przypadku Wykonawców wspólnie ubiegających się o udzielenie zamówienia, dokument ustanawiający pełnomocnika do reprezentowania ich w postępowaniu i udzielenie zamówienia albo reprezentowania w postępowaniu i zawarcia umowy w sprawie niniejszego zamówienia publicznego</w:t>
      </w:r>
      <w:r w:rsidR="001F5751" w:rsidRPr="00B83D85">
        <w:rPr>
          <w:rFonts w:ascii="Times New Roman" w:hAnsi="Times New Roman" w:cs="Times New Roman"/>
          <w:sz w:val="24"/>
          <w:szCs w:val="24"/>
        </w:rPr>
        <w:t>,</w:t>
      </w:r>
    </w:p>
    <w:p w14:paraId="0B4D2CBA" w14:textId="77777777" w:rsidR="0083004D" w:rsidRPr="0083004D" w:rsidRDefault="0083004D" w:rsidP="0083004D">
      <w:pPr>
        <w:pStyle w:val="Akapitzlist"/>
        <w:rPr>
          <w:rFonts w:ascii="Times New Roman" w:hAnsi="Times New Roman" w:cs="Times New Roman"/>
          <w:sz w:val="24"/>
          <w:szCs w:val="24"/>
        </w:rPr>
      </w:pPr>
    </w:p>
    <w:p w14:paraId="2AB98B14" w14:textId="77777777" w:rsidR="00BE451D" w:rsidRPr="00B83D85" w:rsidRDefault="00BE451D" w:rsidP="00645C48">
      <w:pPr>
        <w:pStyle w:val="Akapitzlist"/>
        <w:numPr>
          <w:ilvl w:val="2"/>
          <w:numId w:val="28"/>
        </w:numPr>
        <w:autoSpaceDE w:val="0"/>
        <w:autoSpaceDN w:val="0"/>
        <w:adjustRightInd w:val="0"/>
        <w:spacing w:after="200" w:line="264" w:lineRule="auto"/>
        <w:ind w:left="1418" w:hanging="851"/>
        <w:contextualSpacing w:val="0"/>
        <w:jc w:val="both"/>
        <w:rPr>
          <w:rFonts w:ascii="Times New Roman" w:hAnsi="Times New Roman" w:cs="Times New Roman"/>
          <w:sz w:val="24"/>
          <w:szCs w:val="24"/>
        </w:rPr>
      </w:pPr>
      <w:r w:rsidRPr="00B83D85">
        <w:rPr>
          <w:rFonts w:ascii="Times New Roman" w:hAnsi="Times New Roman" w:cs="Times New Roman"/>
          <w:sz w:val="24"/>
          <w:szCs w:val="24"/>
        </w:rPr>
        <w:lastRenderedPageBreak/>
        <w:t>W przypadku, gdy upoważnienie do podpisania oferty ni</w:t>
      </w:r>
      <w:r w:rsidR="001F5751" w:rsidRPr="00B83D85">
        <w:rPr>
          <w:rFonts w:ascii="Times New Roman" w:hAnsi="Times New Roman" w:cs="Times New Roman"/>
          <w:sz w:val="24"/>
          <w:szCs w:val="24"/>
        </w:rPr>
        <w:t>e</w:t>
      </w:r>
      <w:r w:rsidRPr="00B83D85">
        <w:rPr>
          <w:rFonts w:ascii="Times New Roman" w:hAnsi="Times New Roman" w:cs="Times New Roman"/>
          <w:sz w:val="24"/>
          <w:szCs w:val="24"/>
        </w:rPr>
        <w:t xml:space="preserve"> wynika bezpośrednio ze złożonych w ofercie dokumentów – pełnomocnictwo</w:t>
      </w:r>
      <w:r w:rsidR="001F5751" w:rsidRPr="00B83D85">
        <w:rPr>
          <w:rFonts w:ascii="Times New Roman" w:hAnsi="Times New Roman" w:cs="Times New Roman"/>
          <w:sz w:val="24"/>
          <w:szCs w:val="24"/>
        </w:rPr>
        <w:t>,</w:t>
      </w:r>
    </w:p>
    <w:p w14:paraId="2B1937E3" w14:textId="77777777" w:rsidR="00FD6BE3" w:rsidRPr="00B83D85" w:rsidRDefault="00BE451D" w:rsidP="00645C48">
      <w:pPr>
        <w:pStyle w:val="Akapitzlist"/>
        <w:numPr>
          <w:ilvl w:val="1"/>
          <w:numId w:val="28"/>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 xml:space="preserve">Kompletną ofertę </w:t>
      </w:r>
      <w:r w:rsidR="00FD6BE3" w:rsidRPr="00B83D85">
        <w:rPr>
          <w:rFonts w:ascii="Times New Roman" w:hAnsi="Times New Roman" w:cs="Times New Roman"/>
          <w:sz w:val="24"/>
          <w:szCs w:val="24"/>
        </w:rPr>
        <w:t xml:space="preserve">należy złożyć w miejscu wskazanym w SIWZ, w zamkniętym nieprzejrzystym, zabezpieczonym w sposób trwały opakowaniu (kopercie), gwarantującym nienaruszalność do terminu otwarcia ofert. </w:t>
      </w:r>
    </w:p>
    <w:p w14:paraId="0181CD18" w14:textId="77777777" w:rsidR="0037484B" w:rsidRDefault="0037484B" w:rsidP="00310A73">
      <w:pPr>
        <w:pStyle w:val="Akapitzlist"/>
        <w:autoSpaceDE w:val="0"/>
        <w:autoSpaceDN w:val="0"/>
        <w:adjustRightInd w:val="0"/>
        <w:spacing w:after="200" w:line="264" w:lineRule="auto"/>
        <w:ind w:left="567"/>
        <w:contextualSpacing w:val="0"/>
        <w:jc w:val="both"/>
        <w:rPr>
          <w:rFonts w:ascii="Times New Roman" w:hAnsi="Times New Roman" w:cs="Times New Roman"/>
          <w:sz w:val="24"/>
          <w:szCs w:val="24"/>
        </w:rPr>
      </w:pPr>
      <w:r w:rsidRPr="00B83D85">
        <w:rPr>
          <w:rFonts w:ascii="Times New Roman" w:hAnsi="Times New Roman" w:cs="Times New Roman"/>
          <w:sz w:val="24"/>
          <w:szCs w:val="24"/>
        </w:rPr>
        <w:t>Opakowanie (koperta) musi posiadać następujące oznaczenie:</w:t>
      </w:r>
    </w:p>
    <w:p w14:paraId="6BA5CC16" w14:textId="77777777" w:rsidR="00150DDE" w:rsidRPr="00417DF0" w:rsidRDefault="00150DDE" w:rsidP="00417DF0">
      <w:pPr>
        <w:autoSpaceDE w:val="0"/>
        <w:autoSpaceDN w:val="0"/>
        <w:adjustRightInd w:val="0"/>
        <w:spacing w:after="200" w:line="264" w:lineRule="auto"/>
        <w:jc w:val="both"/>
        <w:rPr>
          <w:rFonts w:ascii="Times New Roman" w:hAnsi="Times New Roman" w:cs="Times New Roman"/>
          <w:sz w:val="24"/>
          <w:szCs w:val="24"/>
        </w:rPr>
      </w:pPr>
    </w:p>
    <w:p w14:paraId="529354F0" w14:textId="77777777" w:rsidR="00070B8C" w:rsidRPr="00070B8C" w:rsidRDefault="00070B8C" w:rsidP="00070B8C">
      <w:pPr>
        <w:pBdr>
          <w:top w:val="double" w:sz="1" w:space="1" w:color="000000"/>
          <w:left w:val="double" w:sz="1" w:space="0" w:color="000000"/>
          <w:bottom w:val="double" w:sz="1" w:space="1" w:color="000000"/>
          <w:right w:val="double" w:sz="1" w:space="4" w:color="000000"/>
        </w:pBdr>
        <w:suppressAutoHyphens/>
        <w:spacing w:after="120" w:line="264" w:lineRule="auto"/>
        <w:ind w:left="363" w:hanging="357"/>
        <w:rPr>
          <w:rFonts w:ascii="Times New Roman" w:eastAsia="Times New Roman" w:hAnsi="Times New Roman" w:cs="Times New Roman"/>
          <w:i/>
          <w:color w:val="000000"/>
          <w:lang w:eastAsia="zh-CN"/>
        </w:rPr>
      </w:pPr>
      <w:r w:rsidRPr="00070B8C">
        <w:rPr>
          <w:rFonts w:ascii="Times New Roman" w:eastAsia="Times New Roman" w:hAnsi="Times New Roman" w:cs="Times New Roman"/>
          <w:i/>
          <w:color w:val="000000"/>
          <w:lang w:eastAsia="zh-CN"/>
        </w:rPr>
        <w:t>………………………………………..</w:t>
      </w:r>
    </w:p>
    <w:p w14:paraId="792E649C" w14:textId="77777777" w:rsidR="00070B8C" w:rsidRPr="00070B8C" w:rsidRDefault="00070B8C" w:rsidP="00070B8C">
      <w:pPr>
        <w:pBdr>
          <w:top w:val="double" w:sz="1" w:space="1" w:color="000000"/>
          <w:left w:val="double" w:sz="1" w:space="0" w:color="000000"/>
          <w:bottom w:val="double" w:sz="1" w:space="1" w:color="000000"/>
          <w:right w:val="double" w:sz="1" w:space="4" w:color="000000"/>
        </w:pBdr>
        <w:suppressAutoHyphens/>
        <w:spacing w:after="120" w:line="264" w:lineRule="auto"/>
        <w:ind w:left="363" w:hanging="357"/>
        <w:rPr>
          <w:rFonts w:ascii="Times New Roman" w:eastAsia="Times New Roman" w:hAnsi="Times New Roman" w:cs="Times New Roman"/>
          <w:b/>
          <w:color w:val="000000"/>
          <w:lang w:eastAsia="zh-CN"/>
        </w:rPr>
      </w:pPr>
      <w:r w:rsidRPr="00070B8C">
        <w:rPr>
          <w:rFonts w:ascii="Times New Roman" w:eastAsia="Times New Roman" w:hAnsi="Times New Roman" w:cs="Times New Roman"/>
          <w:i/>
          <w:color w:val="000000"/>
          <w:lang w:eastAsia="zh-CN"/>
        </w:rPr>
        <w:t>NAZWA I ADRES WYKONAWCY</w:t>
      </w:r>
    </w:p>
    <w:p w14:paraId="03D6A452" w14:textId="77777777" w:rsidR="00D45896" w:rsidRPr="00D45896" w:rsidRDefault="00A65468" w:rsidP="00D45896">
      <w:pPr>
        <w:pBdr>
          <w:top w:val="double" w:sz="1" w:space="1" w:color="000000"/>
          <w:left w:val="double" w:sz="1" w:space="0" w:color="000000"/>
          <w:bottom w:val="double" w:sz="1" w:space="1" w:color="000000"/>
          <w:right w:val="double" w:sz="1" w:space="4" w:color="000000"/>
        </w:pBdr>
        <w:suppressAutoHyphens/>
        <w:spacing w:after="120" w:line="264" w:lineRule="auto"/>
        <w:ind w:left="363" w:hanging="357"/>
        <w:contextualSpacing/>
        <w:jc w:val="center"/>
        <w:rPr>
          <w:rFonts w:ascii="Times New Roman" w:eastAsia="Times New Roman" w:hAnsi="Times New Roman" w:cs="Times New Roman"/>
          <w:b/>
          <w:color w:val="000000"/>
          <w:lang w:eastAsia="zh-CN"/>
        </w:rPr>
      </w:pPr>
      <w:r w:rsidRPr="00A65468">
        <w:rPr>
          <w:rFonts w:ascii="Times New Roman" w:eastAsia="Times New Roman" w:hAnsi="Times New Roman" w:cs="Times New Roman"/>
          <w:b/>
          <w:color w:val="000000"/>
          <w:lang w:eastAsia="zh-CN"/>
        </w:rPr>
        <w:tab/>
      </w:r>
      <w:r>
        <w:rPr>
          <w:rFonts w:ascii="Times New Roman" w:eastAsia="Times New Roman" w:hAnsi="Times New Roman" w:cs="Times New Roman"/>
          <w:b/>
          <w:color w:val="000000"/>
          <w:lang w:eastAsia="zh-CN"/>
        </w:rPr>
        <w:tab/>
      </w:r>
      <w:r w:rsidR="00D45896">
        <w:rPr>
          <w:rFonts w:ascii="Times New Roman" w:eastAsia="Times New Roman" w:hAnsi="Times New Roman" w:cs="Times New Roman"/>
          <w:b/>
          <w:color w:val="000000"/>
          <w:lang w:eastAsia="zh-CN"/>
        </w:rPr>
        <w:tab/>
      </w:r>
      <w:r w:rsidR="00D45896">
        <w:rPr>
          <w:rFonts w:ascii="Times New Roman" w:eastAsia="Times New Roman" w:hAnsi="Times New Roman" w:cs="Times New Roman"/>
          <w:b/>
          <w:color w:val="000000"/>
          <w:lang w:eastAsia="zh-CN"/>
        </w:rPr>
        <w:tab/>
      </w:r>
      <w:r w:rsidR="00D45896" w:rsidRPr="00D45896">
        <w:rPr>
          <w:rFonts w:ascii="Times New Roman" w:eastAsia="Times New Roman" w:hAnsi="Times New Roman" w:cs="Times New Roman"/>
          <w:b/>
          <w:color w:val="000000"/>
          <w:lang w:eastAsia="zh-CN"/>
        </w:rPr>
        <w:t xml:space="preserve">Zakład Usług Wodnych Sp. z o.o. </w:t>
      </w:r>
    </w:p>
    <w:p w14:paraId="5C6A83C7" w14:textId="316C3E88" w:rsidR="00D45896" w:rsidRPr="00D45896" w:rsidRDefault="00D45896" w:rsidP="00D45896">
      <w:pPr>
        <w:pBdr>
          <w:top w:val="double" w:sz="1" w:space="1" w:color="000000"/>
          <w:left w:val="double" w:sz="1" w:space="0" w:color="000000"/>
          <w:bottom w:val="double" w:sz="1" w:space="1" w:color="000000"/>
          <w:right w:val="double" w:sz="1" w:space="4" w:color="000000"/>
        </w:pBdr>
        <w:suppressAutoHyphens/>
        <w:spacing w:after="120" w:line="264" w:lineRule="auto"/>
        <w:ind w:left="363" w:hanging="357"/>
        <w:contextualSpacing/>
        <w:jc w:val="center"/>
        <w:rPr>
          <w:rFonts w:ascii="Times New Roman" w:eastAsia="Times New Roman" w:hAnsi="Times New Roman" w:cs="Times New Roman"/>
          <w:b/>
          <w:color w:val="000000"/>
          <w:lang w:eastAsia="zh-CN"/>
        </w:rPr>
      </w:pPr>
      <w:r w:rsidRPr="00D45896">
        <w:rPr>
          <w:rFonts w:ascii="Times New Roman" w:eastAsia="Times New Roman" w:hAnsi="Times New Roman" w:cs="Times New Roman"/>
          <w:b/>
          <w:color w:val="000000"/>
          <w:lang w:eastAsia="zh-CN"/>
        </w:rPr>
        <w:t>w Koninie</w:t>
      </w:r>
    </w:p>
    <w:p w14:paraId="7D4E46A6" w14:textId="77777777" w:rsidR="00D45896" w:rsidRDefault="00D45896" w:rsidP="00D45896">
      <w:pPr>
        <w:pBdr>
          <w:top w:val="double" w:sz="1" w:space="1" w:color="000000"/>
          <w:left w:val="double" w:sz="1" w:space="0" w:color="000000"/>
          <w:bottom w:val="double" w:sz="1" w:space="1" w:color="000000"/>
          <w:right w:val="double" w:sz="1" w:space="4" w:color="000000"/>
        </w:pBdr>
        <w:suppressAutoHyphens/>
        <w:spacing w:after="120" w:line="264" w:lineRule="auto"/>
        <w:ind w:left="363" w:hanging="357"/>
        <w:contextualSpacing/>
        <w:jc w:val="center"/>
        <w:rPr>
          <w:rFonts w:ascii="Times New Roman" w:eastAsia="Times New Roman" w:hAnsi="Times New Roman" w:cs="Times New Roman"/>
          <w:b/>
          <w:color w:val="000000"/>
          <w:lang w:eastAsia="zh-CN"/>
        </w:rPr>
      </w:pPr>
      <w:r>
        <w:rPr>
          <w:rFonts w:ascii="Times New Roman" w:eastAsia="Times New Roman" w:hAnsi="Times New Roman" w:cs="Times New Roman"/>
          <w:b/>
          <w:color w:val="000000"/>
          <w:lang w:eastAsia="zh-CN"/>
        </w:rPr>
        <w:tab/>
      </w:r>
      <w:r>
        <w:rPr>
          <w:rFonts w:ascii="Times New Roman" w:eastAsia="Times New Roman" w:hAnsi="Times New Roman" w:cs="Times New Roman"/>
          <w:b/>
          <w:color w:val="000000"/>
          <w:lang w:eastAsia="zh-CN"/>
        </w:rPr>
        <w:tab/>
        <w:t>ul. Nadbrzeżna 6A</w:t>
      </w:r>
    </w:p>
    <w:p w14:paraId="3EF95AF2" w14:textId="68828E6A" w:rsidR="00D45896" w:rsidRPr="00D45896" w:rsidRDefault="000E0B4C" w:rsidP="00D45896">
      <w:pPr>
        <w:pBdr>
          <w:top w:val="double" w:sz="1" w:space="1" w:color="000000"/>
          <w:left w:val="double" w:sz="1" w:space="0" w:color="000000"/>
          <w:bottom w:val="double" w:sz="1" w:space="1" w:color="000000"/>
          <w:right w:val="double" w:sz="1" w:space="4" w:color="000000"/>
        </w:pBdr>
        <w:suppressAutoHyphens/>
        <w:spacing w:after="120" w:line="264" w:lineRule="auto"/>
        <w:ind w:left="363" w:hanging="357"/>
        <w:contextualSpacing/>
        <w:jc w:val="center"/>
        <w:rPr>
          <w:rFonts w:ascii="Times New Roman" w:eastAsia="Times New Roman" w:hAnsi="Times New Roman" w:cs="Times New Roman"/>
          <w:b/>
          <w:color w:val="000000"/>
          <w:lang w:eastAsia="zh-CN"/>
        </w:rPr>
      </w:pPr>
      <w:r>
        <w:rPr>
          <w:rFonts w:ascii="Times New Roman" w:eastAsia="Times New Roman" w:hAnsi="Times New Roman" w:cs="Times New Roman"/>
          <w:b/>
          <w:color w:val="000000"/>
          <w:lang w:eastAsia="zh-CN"/>
        </w:rPr>
        <w:t xml:space="preserve">       </w:t>
      </w:r>
      <w:r w:rsidR="00D45896" w:rsidRPr="00D45896">
        <w:rPr>
          <w:rFonts w:ascii="Times New Roman" w:eastAsia="Times New Roman" w:hAnsi="Times New Roman" w:cs="Times New Roman"/>
          <w:b/>
          <w:color w:val="000000"/>
          <w:lang w:eastAsia="zh-CN"/>
        </w:rPr>
        <w:t>62 – 500 Konin</w:t>
      </w:r>
    </w:p>
    <w:p w14:paraId="7F22CD80" w14:textId="77777777" w:rsidR="00D45896" w:rsidRDefault="00D45896" w:rsidP="00A65468">
      <w:pPr>
        <w:pBdr>
          <w:top w:val="double" w:sz="1" w:space="1" w:color="000000"/>
          <w:left w:val="double" w:sz="1" w:space="0" w:color="000000"/>
          <w:bottom w:val="double" w:sz="1" w:space="1" w:color="000000"/>
          <w:right w:val="double" w:sz="1" w:space="4" w:color="000000"/>
        </w:pBdr>
        <w:suppressAutoHyphens/>
        <w:spacing w:after="120" w:line="264" w:lineRule="auto"/>
        <w:ind w:left="363" w:hanging="357"/>
        <w:contextualSpacing/>
        <w:jc w:val="center"/>
        <w:rPr>
          <w:rFonts w:ascii="Times New Roman" w:eastAsia="Times New Roman" w:hAnsi="Times New Roman" w:cs="Times New Roman"/>
          <w:b/>
          <w:color w:val="000000"/>
          <w:lang w:eastAsia="zh-CN"/>
        </w:rPr>
      </w:pPr>
    </w:p>
    <w:p w14:paraId="7532B4A9" w14:textId="77777777" w:rsidR="00070B8C" w:rsidRPr="00150DDE" w:rsidRDefault="00150DDE" w:rsidP="00D45896">
      <w:pPr>
        <w:pBdr>
          <w:top w:val="double" w:sz="1" w:space="1" w:color="000000"/>
          <w:left w:val="double" w:sz="1" w:space="0" w:color="000000"/>
          <w:bottom w:val="double" w:sz="1" w:space="1" w:color="000000"/>
          <w:right w:val="double" w:sz="1" w:space="4" w:color="000000"/>
        </w:pBdr>
        <w:suppressAutoHyphens/>
        <w:spacing w:after="120" w:line="264" w:lineRule="auto"/>
        <w:ind w:left="363" w:hanging="357"/>
        <w:contextualSpacing/>
        <w:jc w:val="center"/>
        <w:rPr>
          <w:rFonts w:ascii="Times New Roman" w:eastAsia="Calibri" w:hAnsi="Times New Roman" w:cs="Times New Roman"/>
          <w:b/>
          <w:color w:val="000000"/>
          <w:sz w:val="24"/>
          <w:szCs w:val="24"/>
          <w:lang w:eastAsia="zh-CN"/>
        </w:rPr>
      </w:pPr>
      <w:r w:rsidRPr="00D91FA5">
        <w:rPr>
          <w:rFonts w:ascii="Times New Roman" w:eastAsia="Calibri" w:hAnsi="Times New Roman" w:cs="Times New Roman"/>
          <w:b/>
          <w:color w:val="000000"/>
          <w:sz w:val="24"/>
          <w:szCs w:val="24"/>
          <w:lang w:eastAsia="zh-CN"/>
        </w:rPr>
        <w:t xml:space="preserve">Oferta na </w:t>
      </w:r>
      <w:r w:rsidR="00D91FA5" w:rsidRPr="00D91FA5">
        <w:rPr>
          <w:rFonts w:ascii="Times New Roman" w:eastAsia="Calibri" w:hAnsi="Times New Roman" w:cs="Times New Roman"/>
          <w:b/>
          <w:color w:val="000000"/>
          <w:sz w:val="24"/>
          <w:szCs w:val="24"/>
          <w:lang w:eastAsia="zh-CN"/>
        </w:rPr>
        <w:t>„</w:t>
      </w:r>
      <w:r w:rsidR="00D45896">
        <w:rPr>
          <w:rFonts w:ascii="Times New Roman" w:eastAsia="Calibri" w:hAnsi="Times New Roman" w:cs="Times New Roman"/>
          <w:b/>
          <w:color w:val="000000"/>
          <w:sz w:val="24"/>
          <w:szCs w:val="24"/>
          <w:lang w:eastAsia="zh-CN"/>
        </w:rPr>
        <w:t>Dostawę</w:t>
      </w:r>
      <w:r w:rsidR="00D45896" w:rsidRPr="00D45896">
        <w:rPr>
          <w:rFonts w:ascii="Times New Roman" w:eastAsia="Calibri" w:hAnsi="Times New Roman" w:cs="Times New Roman"/>
          <w:b/>
          <w:color w:val="000000"/>
          <w:sz w:val="24"/>
          <w:szCs w:val="24"/>
          <w:lang w:eastAsia="zh-CN"/>
        </w:rPr>
        <w:t xml:space="preserve"> energii elektrycznej dla Zakładu Usług Wodnych Sp. z o.o. w Koninie na okres od 01.01.2018 do 31.12.2019 r</w:t>
      </w:r>
      <w:r w:rsidR="00D91FA5" w:rsidRPr="00D91FA5">
        <w:rPr>
          <w:rFonts w:ascii="Times New Roman" w:eastAsia="Calibri" w:hAnsi="Times New Roman" w:cs="Times New Roman"/>
          <w:b/>
          <w:color w:val="000000"/>
          <w:sz w:val="24"/>
          <w:szCs w:val="24"/>
          <w:lang w:eastAsia="zh-CN"/>
        </w:rPr>
        <w:t>”</w:t>
      </w:r>
      <w:r w:rsidRPr="00D91FA5">
        <w:rPr>
          <w:rFonts w:ascii="Times New Roman" w:eastAsia="Calibri" w:hAnsi="Times New Roman" w:cs="Times New Roman"/>
          <w:b/>
          <w:color w:val="000000"/>
          <w:sz w:val="24"/>
          <w:szCs w:val="24"/>
          <w:lang w:eastAsia="zh-CN"/>
        </w:rPr>
        <w:t xml:space="preserve"> część I i/lub II*</w:t>
      </w:r>
    </w:p>
    <w:p w14:paraId="3549BFB1" w14:textId="77777777" w:rsidR="00150DDE" w:rsidRPr="00070B8C" w:rsidRDefault="00150DDE" w:rsidP="00070B8C">
      <w:pPr>
        <w:pBdr>
          <w:top w:val="double" w:sz="1" w:space="1" w:color="000000"/>
          <w:left w:val="double" w:sz="1" w:space="0" w:color="000000"/>
          <w:bottom w:val="double" w:sz="1" w:space="1" w:color="000000"/>
          <w:right w:val="double" w:sz="1" w:space="4" w:color="000000"/>
        </w:pBdr>
        <w:suppressAutoHyphens/>
        <w:spacing w:after="120" w:line="264" w:lineRule="auto"/>
        <w:ind w:left="363" w:hanging="357"/>
        <w:contextualSpacing/>
        <w:jc w:val="center"/>
        <w:rPr>
          <w:rFonts w:ascii="Times New Roman" w:eastAsia="Calibri" w:hAnsi="Times New Roman" w:cs="Times New Roman"/>
          <w:b/>
          <w:color w:val="000000"/>
          <w:lang w:eastAsia="zh-CN"/>
        </w:rPr>
      </w:pPr>
    </w:p>
    <w:p w14:paraId="694BAC5C" w14:textId="6159CCFC" w:rsidR="00070B8C" w:rsidRDefault="00070B8C" w:rsidP="00070B8C">
      <w:pPr>
        <w:pBdr>
          <w:top w:val="double" w:sz="1" w:space="1" w:color="000000"/>
          <w:left w:val="double" w:sz="1" w:space="0" w:color="000000"/>
          <w:bottom w:val="double" w:sz="1" w:space="1" w:color="000000"/>
          <w:right w:val="double" w:sz="1" w:space="4" w:color="000000"/>
        </w:pBdr>
        <w:suppressAutoHyphens/>
        <w:spacing w:after="120" w:line="264" w:lineRule="auto"/>
        <w:ind w:left="363" w:hanging="357"/>
        <w:contextualSpacing/>
        <w:jc w:val="center"/>
        <w:rPr>
          <w:rFonts w:ascii="Times New Roman" w:eastAsia="Calibri" w:hAnsi="Times New Roman" w:cs="Times New Roman"/>
          <w:b/>
          <w:color w:val="000000"/>
          <w:lang w:eastAsia="zh-CN"/>
        </w:rPr>
      </w:pPr>
      <w:r w:rsidRPr="00D91FA5">
        <w:rPr>
          <w:rFonts w:ascii="Times New Roman" w:eastAsia="Calibri" w:hAnsi="Times New Roman" w:cs="Times New Roman"/>
          <w:b/>
          <w:color w:val="000000"/>
          <w:lang w:eastAsia="zh-CN"/>
        </w:rPr>
        <w:t xml:space="preserve">Nie otwierać </w:t>
      </w:r>
      <w:r w:rsidRPr="0041167C">
        <w:rPr>
          <w:rFonts w:ascii="Times New Roman" w:eastAsia="Calibri" w:hAnsi="Times New Roman" w:cs="Times New Roman"/>
          <w:b/>
          <w:color w:val="000000"/>
          <w:lang w:eastAsia="zh-CN"/>
        </w:rPr>
        <w:t xml:space="preserve">przed </w:t>
      </w:r>
      <w:r w:rsidR="0041167C" w:rsidRPr="0041167C">
        <w:rPr>
          <w:rFonts w:ascii="Times New Roman" w:eastAsia="Calibri" w:hAnsi="Times New Roman" w:cs="Times New Roman"/>
          <w:b/>
          <w:color w:val="000000"/>
          <w:lang w:eastAsia="zh-CN"/>
        </w:rPr>
        <w:t xml:space="preserve">24.05.2017 </w:t>
      </w:r>
      <w:r w:rsidR="008539E3" w:rsidRPr="0041167C">
        <w:rPr>
          <w:rFonts w:ascii="Times New Roman" w:eastAsia="Calibri" w:hAnsi="Times New Roman" w:cs="Times New Roman"/>
          <w:b/>
          <w:color w:val="000000"/>
          <w:lang w:eastAsia="zh-CN"/>
        </w:rPr>
        <w:t>r.</w:t>
      </w:r>
      <w:r w:rsidRPr="0041167C">
        <w:rPr>
          <w:rFonts w:ascii="Times New Roman" w:eastAsia="Calibri" w:hAnsi="Times New Roman" w:cs="Times New Roman"/>
          <w:b/>
          <w:color w:val="000000"/>
          <w:lang w:eastAsia="zh-CN"/>
        </w:rPr>
        <w:t xml:space="preserve"> godz. </w:t>
      </w:r>
      <w:r w:rsidR="0041167C" w:rsidRPr="0041167C">
        <w:rPr>
          <w:rFonts w:ascii="Times New Roman" w:eastAsia="Calibri" w:hAnsi="Times New Roman" w:cs="Times New Roman"/>
          <w:b/>
          <w:color w:val="000000"/>
          <w:lang w:eastAsia="zh-CN"/>
        </w:rPr>
        <w:t>11:15</w:t>
      </w:r>
    </w:p>
    <w:p w14:paraId="17203511" w14:textId="77777777" w:rsidR="00150DDE" w:rsidRPr="00070B8C" w:rsidRDefault="00150DDE" w:rsidP="00070B8C">
      <w:pPr>
        <w:pBdr>
          <w:top w:val="double" w:sz="1" w:space="1" w:color="000000"/>
          <w:left w:val="double" w:sz="1" w:space="0" w:color="000000"/>
          <w:bottom w:val="double" w:sz="1" w:space="1" w:color="000000"/>
          <w:right w:val="double" w:sz="1" w:space="4" w:color="000000"/>
        </w:pBdr>
        <w:suppressAutoHyphens/>
        <w:spacing w:after="120" w:line="264" w:lineRule="auto"/>
        <w:ind w:left="363" w:hanging="357"/>
        <w:contextualSpacing/>
        <w:jc w:val="center"/>
        <w:rPr>
          <w:rFonts w:ascii="Times New Roman" w:eastAsia="Calibri" w:hAnsi="Times New Roman" w:cs="Times New Roman"/>
          <w:lang w:eastAsia="zh-CN"/>
        </w:rPr>
      </w:pPr>
    </w:p>
    <w:p w14:paraId="49A09961" w14:textId="77777777" w:rsidR="00150DDE" w:rsidRPr="003342C6" w:rsidRDefault="00150DDE" w:rsidP="00150DDE">
      <w:pPr>
        <w:pStyle w:val="Akapitzlist"/>
        <w:autoSpaceDE w:val="0"/>
        <w:spacing w:line="264" w:lineRule="auto"/>
        <w:contextualSpacing w:val="0"/>
        <w:jc w:val="both"/>
        <w:rPr>
          <w:rFonts w:ascii="Times New Roman" w:eastAsia="Times New Roman" w:hAnsi="Times New Roman"/>
          <w:i/>
        </w:rPr>
      </w:pPr>
      <w:r w:rsidRPr="00D91FA5">
        <w:rPr>
          <w:rFonts w:ascii="Times New Roman" w:eastAsia="Times New Roman" w:hAnsi="Times New Roman"/>
          <w:i/>
        </w:rPr>
        <w:t>*prosimy o wybranie części zamówienia zgodnie ze składaną ofertą</w:t>
      </w:r>
    </w:p>
    <w:p w14:paraId="3128EDAA" w14:textId="77777777" w:rsidR="00150DDE" w:rsidRDefault="00150DDE" w:rsidP="00150DDE">
      <w:pPr>
        <w:pStyle w:val="Akapitzlist"/>
        <w:autoSpaceDE w:val="0"/>
        <w:autoSpaceDN w:val="0"/>
        <w:adjustRightInd w:val="0"/>
        <w:spacing w:after="200" w:line="264" w:lineRule="auto"/>
        <w:ind w:left="567"/>
        <w:contextualSpacing w:val="0"/>
        <w:jc w:val="both"/>
        <w:rPr>
          <w:rFonts w:ascii="Times New Roman" w:hAnsi="Times New Roman" w:cs="Times New Roman"/>
          <w:sz w:val="24"/>
          <w:szCs w:val="24"/>
        </w:rPr>
      </w:pPr>
    </w:p>
    <w:p w14:paraId="0A325AEB" w14:textId="77777777" w:rsidR="00F82789" w:rsidRPr="00506F72" w:rsidRDefault="00F82789" w:rsidP="00645C48">
      <w:pPr>
        <w:pStyle w:val="Akapitzlist"/>
        <w:numPr>
          <w:ilvl w:val="1"/>
          <w:numId w:val="28"/>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506F72">
        <w:rPr>
          <w:rFonts w:ascii="Times New Roman" w:hAnsi="Times New Roman" w:cs="Times New Roman"/>
          <w:sz w:val="24"/>
          <w:szCs w:val="24"/>
        </w:rPr>
        <w:t>Wykonawca może przed upływem terminu składania ofert wprowadzić zmiany, poprawki, modyfikacje i uzupełnienia do złożonej oferty pod warunkiem, że Zamawiający otrzyma pisemne zawiadomienie o wprowadzeniu zmian przed terminem składania ofert. Powiadomienie o wprowadzeniu zmian musi być złożone według takich samych zasad, jak składana oferta tj. w kopercie odpowiednio oznakowanej dodatkowym dopiskiem „</w:t>
      </w:r>
      <w:r w:rsidR="008A7C90" w:rsidRPr="00506F72">
        <w:rPr>
          <w:rFonts w:ascii="Times New Roman" w:hAnsi="Times New Roman" w:cs="Times New Roman"/>
          <w:sz w:val="24"/>
          <w:szCs w:val="24"/>
        </w:rPr>
        <w:t>ZMIANA”</w:t>
      </w:r>
      <w:r w:rsidR="008A7C90">
        <w:rPr>
          <w:rFonts w:ascii="Times New Roman" w:hAnsi="Times New Roman" w:cs="Times New Roman"/>
          <w:sz w:val="24"/>
          <w:szCs w:val="24"/>
        </w:rPr>
        <w:t xml:space="preserve"> . </w:t>
      </w:r>
      <w:r w:rsidR="008A7C90" w:rsidRPr="00506F72">
        <w:rPr>
          <w:rFonts w:ascii="Times New Roman" w:hAnsi="Times New Roman" w:cs="Times New Roman"/>
          <w:sz w:val="24"/>
          <w:szCs w:val="24"/>
        </w:rPr>
        <w:t>Koperty</w:t>
      </w:r>
      <w:r w:rsidRPr="00506F72">
        <w:rPr>
          <w:rFonts w:ascii="Times New Roman" w:hAnsi="Times New Roman" w:cs="Times New Roman"/>
          <w:sz w:val="24"/>
          <w:szCs w:val="24"/>
        </w:rPr>
        <w:t xml:space="preserve"> oznaczone „ZMIANA” zostaną otwarte przy otwieraniu oferty Wykonawcy, który wprowadził zmiany i po stwierdzeniu poprawności procedury dokonywania zmian, zostaną dołączone do oferty.  </w:t>
      </w:r>
    </w:p>
    <w:p w14:paraId="48D699C6" w14:textId="77777777" w:rsidR="00F82789" w:rsidRPr="00B83D85" w:rsidRDefault="00F82789" w:rsidP="00645C48">
      <w:pPr>
        <w:pStyle w:val="Akapitzlist"/>
        <w:numPr>
          <w:ilvl w:val="1"/>
          <w:numId w:val="28"/>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 xml:space="preserve">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 danymi zamieszczonymi na kopercie wycofywanej oferty. Koperty z ofertami wycofanymi nie będą otwierane. </w:t>
      </w:r>
    </w:p>
    <w:p w14:paraId="6BD627CE" w14:textId="77777777" w:rsidR="00080289" w:rsidRPr="00B83D85" w:rsidRDefault="00080289" w:rsidP="00645C48">
      <w:pPr>
        <w:pStyle w:val="Akapitzlist"/>
        <w:numPr>
          <w:ilvl w:val="1"/>
          <w:numId w:val="28"/>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 xml:space="preserve">O udzielenie zamówienia mogą ubiegać się Wykonawcy, którzy złożą nie podlegającą odrzuceniu ofertę. </w:t>
      </w:r>
    </w:p>
    <w:p w14:paraId="11C1F2BD" w14:textId="77777777" w:rsidR="003F2214" w:rsidRPr="00B83D85" w:rsidRDefault="003F2214" w:rsidP="00645C48">
      <w:pPr>
        <w:pStyle w:val="Akapitzlist"/>
        <w:numPr>
          <w:ilvl w:val="1"/>
          <w:numId w:val="28"/>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 xml:space="preserve">Zamawiający odrzuca ofertę, jeżeli: </w:t>
      </w:r>
    </w:p>
    <w:p w14:paraId="5889FB86" w14:textId="77777777" w:rsidR="003F2214" w:rsidRPr="00B83D85" w:rsidRDefault="003F2214" w:rsidP="00645C48">
      <w:pPr>
        <w:pStyle w:val="Akapitzlist"/>
        <w:numPr>
          <w:ilvl w:val="2"/>
          <w:numId w:val="28"/>
        </w:numPr>
        <w:autoSpaceDE w:val="0"/>
        <w:autoSpaceDN w:val="0"/>
        <w:adjustRightInd w:val="0"/>
        <w:spacing w:after="200" w:line="264" w:lineRule="auto"/>
        <w:ind w:left="1418" w:hanging="851"/>
        <w:contextualSpacing w:val="0"/>
        <w:jc w:val="both"/>
        <w:rPr>
          <w:rFonts w:ascii="Times New Roman" w:hAnsi="Times New Roman" w:cs="Times New Roman"/>
          <w:sz w:val="24"/>
          <w:szCs w:val="24"/>
        </w:rPr>
      </w:pPr>
      <w:r w:rsidRPr="00B83D85">
        <w:rPr>
          <w:rFonts w:ascii="Times New Roman" w:hAnsi="Times New Roman" w:cs="Times New Roman"/>
          <w:color w:val="000000"/>
          <w:sz w:val="24"/>
          <w:szCs w:val="24"/>
        </w:rPr>
        <w:t>Jest niezgodna z ustawą</w:t>
      </w:r>
      <w:r w:rsidR="00F73E7F" w:rsidRPr="00B83D85">
        <w:rPr>
          <w:rFonts w:ascii="Times New Roman" w:hAnsi="Times New Roman" w:cs="Times New Roman"/>
          <w:color w:val="000000"/>
          <w:sz w:val="24"/>
          <w:szCs w:val="24"/>
        </w:rPr>
        <w:t>,</w:t>
      </w:r>
    </w:p>
    <w:p w14:paraId="40832CBB" w14:textId="77777777" w:rsidR="003F2214" w:rsidRPr="00B83D85" w:rsidRDefault="003F2214" w:rsidP="00645C48">
      <w:pPr>
        <w:pStyle w:val="Akapitzlist"/>
        <w:numPr>
          <w:ilvl w:val="2"/>
          <w:numId w:val="28"/>
        </w:numPr>
        <w:autoSpaceDE w:val="0"/>
        <w:autoSpaceDN w:val="0"/>
        <w:adjustRightInd w:val="0"/>
        <w:spacing w:after="200" w:line="264" w:lineRule="auto"/>
        <w:ind w:left="1418" w:hanging="851"/>
        <w:contextualSpacing w:val="0"/>
        <w:jc w:val="both"/>
        <w:rPr>
          <w:rFonts w:ascii="Times New Roman" w:hAnsi="Times New Roman" w:cs="Times New Roman"/>
          <w:sz w:val="24"/>
          <w:szCs w:val="24"/>
        </w:rPr>
      </w:pPr>
      <w:r w:rsidRPr="00B83D85">
        <w:rPr>
          <w:rFonts w:ascii="Times New Roman" w:hAnsi="Times New Roman" w:cs="Times New Roman"/>
          <w:color w:val="000000"/>
          <w:sz w:val="24"/>
          <w:szCs w:val="24"/>
        </w:rPr>
        <w:lastRenderedPageBreak/>
        <w:t>Jej treść nie odpowiada treści specyfikacji istotnych warunków zamówienia, z zastrzeżeniem art. 87 ust. 2 pkt 3</w:t>
      </w:r>
      <w:r w:rsidR="005F299E" w:rsidRPr="00B83D85">
        <w:rPr>
          <w:rFonts w:ascii="Times New Roman" w:hAnsi="Times New Roman" w:cs="Times New Roman"/>
          <w:color w:val="000000"/>
          <w:sz w:val="24"/>
          <w:szCs w:val="24"/>
        </w:rPr>
        <w:t xml:space="preserve"> ustawy Pzp</w:t>
      </w:r>
      <w:r w:rsidR="00F73E7F" w:rsidRPr="00B83D85">
        <w:rPr>
          <w:rFonts w:ascii="Times New Roman" w:hAnsi="Times New Roman" w:cs="Times New Roman"/>
          <w:color w:val="000000"/>
          <w:sz w:val="24"/>
          <w:szCs w:val="24"/>
        </w:rPr>
        <w:t>,</w:t>
      </w:r>
    </w:p>
    <w:p w14:paraId="0357CEBD" w14:textId="77777777" w:rsidR="003F2214" w:rsidRPr="00B83D85" w:rsidRDefault="003F2214" w:rsidP="00645C48">
      <w:pPr>
        <w:pStyle w:val="Akapitzlist"/>
        <w:numPr>
          <w:ilvl w:val="2"/>
          <w:numId w:val="28"/>
        </w:numPr>
        <w:autoSpaceDE w:val="0"/>
        <w:autoSpaceDN w:val="0"/>
        <w:adjustRightInd w:val="0"/>
        <w:spacing w:after="200" w:line="264" w:lineRule="auto"/>
        <w:ind w:left="1418" w:hanging="851"/>
        <w:contextualSpacing w:val="0"/>
        <w:jc w:val="both"/>
        <w:rPr>
          <w:rFonts w:ascii="Times New Roman" w:hAnsi="Times New Roman" w:cs="Times New Roman"/>
          <w:sz w:val="24"/>
          <w:szCs w:val="24"/>
        </w:rPr>
      </w:pPr>
      <w:r w:rsidRPr="00B83D85">
        <w:rPr>
          <w:rFonts w:ascii="Times New Roman" w:hAnsi="Times New Roman" w:cs="Times New Roman"/>
          <w:color w:val="000000"/>
          <w:sz w:val="24"/>
          <w:szCs w:val="24"/>
        </w:rPr>
        <w:t>Jej złożenie stanowi czyn nieuczciwej konkurencji w rozumieniu przepisów o zwalczaniu nieuczciwej konkurencji</w:t>
      </w:r>
      <w:r w:rsidR="00F73E7F" w:rsidRPr="00B83D85">
        <w:rPr>
          <w:rFonts w:ascii="Times New Roman" w:hAnsi="Times New Roman" w:cs="Times New Roman"/>
          <w:color w:val="000000"/>
          <w:sz w:val="24"/>
          <w:szCs w:val="24"/>
        </w:rPr>
        <w:t>,</w:t>
      </w:r>
    </w:p>
    <w:p w14:paraId="5AA2E31A" w14:textId="77777777" w:rsidR="003F2214" w:rsidRPr="00B83D85" w:rsidRDefault="003F2214" w:rsidP="00645C48">
      <w:pPr>
        <w:pStyle w:val="Akapitzlist"/>
        <w:numPr>
          <w:ilvl w:val="2"/>
          <w:numId w:val="28"/>
        </w:numPr>
        <w:autoSpaceDE w:val="0"/>
        <w:autoSpaceDN w:val="0"/>
        <w:adjustRightInd w:val="0"/>
        <w:spacing w:after="200" w:line="264" w:lineRule="auto"/>
        <w:ind w:left="1418" w:hanging="851"/>
        <w:contextualSpacing w:val="0"/>
        <w:jc w:val="both"/>
        <w:rPr>
          <w:rFonts w:ascii="Times New Roman" w:hAnsi="Times New Roman" w:cs="Times New Roman"/>
          <w:sz w:val="24"/>
          <w:szCs w:val="24"/>
        </w:rPr>
      </w:pPr>
      <w:r w:rsidRPr="00B83D85">
        <w:rPr>
          <w:rFonts w:ascii="Times New Roman" w:hAnsi="Times New Roman" w:cs="Times New Roman"/>
          <w:bCs/>
          <w:color w:val="000000"/>
          <w:sz w:val="24"/>
          <w:szCs w:val="24"/>
        </w:rPr>
        <w:t>Zawiera rażąco niską cenę lub koszt w stosunku do przedmiotu zamówienia</w:t>
      </w:r>
    </w:p>
    <w:p w14:paraId="35EF505C" w14:textId="77777777" w:rsidR="003F2214" w:rsidRPr="00B83D85" w:rsidRDefault="003F2214" w:rsidP="00645C48">
      <w:pPr>
        <w:pStyle w:val="Akapitzlist"/>
        <w:numPr>
          <w:ilvl w:val="2"/>
          <w:numId w:val="28"/>
        </w:numPr>
        <w:autoSpaceDE w:val="0"/>
        <w:autoSpaceDN w:val="0"/>
        <w:adjustRightInd w:val="0"/>
        <w:spacing w:after="200" w:line="264" w:lineRule="auto"/>
        <w:ind w:left="1418" w:hanging="851"/>
        <w:contextualSpacing w:val="0"/>
        <w:jc w:val="both"/>
        <w:rPr>
          <w:rFonts w:ascii="Times New Roman" w:hAnsi="Times New Roman" w:cs="Times New Roman"/>
          <w:sz w:val="24"/>
          <w:szCs w:val="24"/>
        </w:rPr>
      </w:pPr>
      <w:r w:rsidRPr="00B83D85">
        <w:rPr>
          <w:rFonts w:ascii="Times New Roman" w:hAnsi="Times New Roman" w:cs="Times New Roman"/>
          <w:bCs/>
          <w:color w:val="000000"/>
          <w:sz w:val="24"/>
          <w:szCs w:val="24"/>
        </w:rPr>
        <w:t xml:space="preserve"> Z</w:t>
      </w:r>
      <w:r w:rsidR="000A464F">
        <w:rPr>
          <w:rFonts w:ascii="Times New Roman" w:hAnsi="Times New Roman" w:cs="Times New Roman"/>
          <w:color w:val="000000"/>
          <w:sz w:val="24"/>
          <w:szCs w:val="24"/>
        </w:rPr>
        <w:t>ostała złożona przez W</w:t>
      </w:r>
      <w:r w:rsidRPr="00B83D85">
        <w:rPr>
          <w:rFonts w:ascii="Times New Roman" w:hAnsi="Times New Roman" w:cs="Times New Roman"/>
          <w:color w:val="000000"/>
          <w:sz w:val="24"/>
          <w:szCs w:val="24"/>
        </w:rPr>
        <w:t>ykonawcę wykluczonego z udziału w postępowaniu o udzielenie zamówienia lub niezaproszonego do składania ofert</w:t>
      </w:r>
      <w:r w:rsidR="00F73E7F" w:rsidRPr="00B83D85">
        <w:rPr>
          <w:rFonts w:ascii="Times New Roman" w:hAnsi="Times New Roman" w:cs="Times New Roman"/>
          <w:color w:val="000000"/>
          <w:sz w:val="24"/>
          <w:szCs w:val="24"/>
        </w:rPr>
        <w:t>,</w:t>
      </w:r>
    </w:p>
    <w:p w14:paraId="38EAB330" w14:textId="77777777" w:rsidR="003F2214" w:rsidRPr="00B83D85" w:rsidRDefault="003F2214" w:rsidP="00645C48">
      <w:pPr>
        <w:pStyle w:val="Akapitzlist"/>
        <w:numPr>
          <w:ilvl w:val="2"/>
          <w:numId w:val="28"/>
        </w:numPr>
        <w:autoSpaceDE w:val="0"/>
        <w:autoSpaceDN w:val="0"/>
        <w:adjustRightInd w:val="0"/>
        <w:spacing w:after="200" w:line="264" w:lineRule="auto"/>
        <w:ind w:left="1418" w:hanging="851"/>
        <w:contextualSpacing w:val="0"/>
        <w:jc w:val="both"/>
        <w:rPr>
          <w:rFonts w:ascii="Times New Roman" w:hAnsi="Times New Roman" w:cs="Times New Roman"/>
          <w:sz w:val="24"/>
          <w:szCs w:val="24"/>
        </w:rPr>
      </w:pPr>
      <w:r w:rsidRPr="00B83D85">
        <w:rPr>
          <w:rFonts w:ascii="Times New Roman" w:hAnsi="Times New Roman" w:cs="Times New Roman"/>
          <w:bCs/>
          <w:color w:val="000000"/>
          <w:sz w:val="24"/>
          <w:szCs w:val="24"/>
        </w:rPr>
        <w:t>Zawiera błędy w obliczeniu ceny lub kosztu</w:t>
      </w:r>
      <w:r w:rsidR="00F73E7F" w:rsidRPr="00B83D85">
        <w:rPr>
          <w:rFonts w:ascii="Times New Roman" w:hAnsi="Times New Roman" w:cs="Times New Roman"/>
          <w:bCs/>
          <w:color w:val="000000"/>
          <w:sz w:val="24"/>
          <w:szCs w:val="24"/>
        </w:rPr>
        <w:t>,</w:t>
      </w:r>
    </w:p>
    <w:p w14:paraId="1EE90325" w14:textId="77777777" w:rsidR="003F2214" w:rsidRPr="00B83D85" w:rsidRDefault="003F2214" w:rsidP="00645C48">
      <w:pPr>
        <w:pStyle w:val="Akapitzlist"/>
        <w:numPr>
          <w:ilvl w:val="2"/>
          <w:numId w:val="28"/>
        </w:numPr>
        <w:autoSpaceDE w:val="0"/>
        <w:autoSpaceDN w:val="0"/>
        <w:adjustRightInd w:val="0"/>
        <w:spacing w:after="200" w:line="264" w:lineRule="auto"/>
        <w:ind w:left="1418" w:hanging="851"/>
        <w:contextualSpacing w:val="0"/>
        <w:jc w:val="both"/>
        <w:rPr>
          <w:rFonts w:ascii="Times New Roman" w:hAnsi="Times New Roman" w:cs="Times New Roman"/>
          <w:sz w:val="24"/>
          <w:szCs w:val="24"/>
        </w:rPr>
      </w:pPr>
      <w:r w:rsidRPr="00B83D85">
        <w:rPr>
          <w:rFonts w:ascii="Times New Roman" w:hAnsi="Times New Roman" w:cs="Times New Roman"/>
          <w:color w:val="000000"/>
          <w:sz w:val="24"/>
          <w:szCs w:val="24"/>
        </w:rPr>
        <w:t>Wykonawca w terminie 3 dni od dnia doręczenia zawiadomienia nie zgodził się na poprawienie omyłki, o której mowa w art. 87 ust. 2 pkt 3</w:t>
      </w:r>
      <w:r w:rsidR="005F299E" w:rsidRPr="00B83D85">
        <w:rPr>
          <w:rFonts w:ascii="Times New Roman" w:hAnsi="Times New Roman" w:cs="Times New Roman"/>
          <w:color w:val="000000"/>
          <w:sz w:val="24"/>
          <w:szCs w:val="24"/>
        </w:rPr>
        <w:t xml:space="preserve"> ustawy Pzp</w:t>
      </w:r>
      <w:r w:rsidR="00F73E7F" w:rsidRPr="00B83D85">
        <w:rPr>
          <w:rFonts w:ascii="Times New Roman" w:hAnsi="Times New Roman" w:cs="Times New Roman"/>
          <w:color w:val="000000"/>
          <w:sz w:val="24"/>
          <w:szCs w:val="24"/>
        </w:rPr>
        <w:t>,</w:t>
      </w:r>
    </w:p>
    <w:p w14:paraId="6C2A5996" w14:textId="77777777" w:rsidR="003F2214" w:rsidRPr="00B83D85" w:rsidRDefault="003F2214" w:rsidP="00645C48">
      <w:pPr>
        <w:pStyle w:val="Akapitzlist"/>
        <w:numPr>
          <w:ilvl w:val="2"/>
          <w:numId w:val="28"/>
        </w:numPr>
        <w:autoSpaceDE w:val="0"/>
        <w:autoSpaceDN w:val="0"/>
        <w:adjustRightInd w:val="0"/>
        <w:spacing w:after="200" w:line="264" w:lineRule="auto"/>
        <w:ind w:left="1418" w:hanging="851"/>
        <w:contextualSpacing w:val="0"/>
        <w:jc w:val="both"/>
        <w:rPr>
          <w:rFonts w:ascii="Times New Roman" w:hAnsi="Times New Roman" w:cs="Times New Roman"/>
          <w:sz w:val="24"/>
          <w:szCs w:val="24"/>
        </w:rPr>
      </w:pPr>
      <w:r w:rsidRPr="00B83D85">
        <w:rPr>
          <w:rFonts w:ascii="Times New Roman" w:hAnsi="Times New Roman" w:cs="Times New Roman"/>
          <w:bCs/>
          <w:color w:val="000000"/>
          <w:sz w:val="24"/>
          <w:szCs w:val="24"/>
        </w:rPr>
        <w:t>Wykonawca nie wyraził zgody, o której mowa w art. 85 ust. 2</w:t>
      </w:r>
      <w:r w:rsidR="005F299E" w:rsidRPr="00B83D85">
        <w:rPr>
          <w:rFonts w:ascii="Times New Roman" w:hAnsi="Times New Roman" w:cs="Times New Roman"/>
          <w:bCs/>
          <w:color w:val="000000"/>
          <w:sz w:val="24"/>
          <w:szCs w:val="24"/>
        </w:rPr>
        <w:t xml:space="preserve"> ustawy Pzp</w:t>
      </w:r>
      <w:r w:rsidRPr="00B83D85">
        <w:rPr>
          <w:rFonts w:ascii="Times New Roman" w:hAnsi="Times New Roman" w:cs="Times New Roman"/>
          <w:bCs/>
          <w:color w:val="000000"/>
          <w:sz w:val="24"/>
          <w:szCs w:val="24"/>
        </w:rPr>
        <w:t>, na przedłużenie terminu związania ofertą</w:t>
      </w:r>
      <w:r w:rsidR="00F73E7F" w:rsidRPr="00B83D85">
        <w:rPr>
          <w:rFonts w:ascii="Times New Roman" w:hAnsi="Times New Roman" w:cs="Times New Roman"/>
          <w:bCs/>
          <w:color w:val="000000"/>
          <w:sz w:val="24"/>
          <w:szCs w:val="24"/>
        </w:rPr>
        <w:t>,</w:t>
      </w:r>
    </w:p>
    <w:p w14:paraId="2FBBC3B5" w14:textId="77777777" w:rsidR="003F2214" w:rsidRPr="00B83D85" w:rsidRDefault="003F2214" w:rsidP="00645C48">
      <w:pPr>
        <w:pStyle w:val="Akapitzlist"/>
        <w:numPr>
          <w:ilvl w:val="2"/>
          <w:numId w:val="28"/>
        </w:numPr>
        <w:autoSpaceDE w:val="0"/>
        <w:autoSpaceDN w:val="0"/>
        <w:adjustRightInd w:val="0"/>
        <w:spacing w:after="200" w:line="264" w:lineRule="auto"/>
        <w:ind w:left="1418" w:hanging="851"/>
        <w:contextualSpacing w:val="0"/>
        <w:jc w:val="both"/>
        <w:rPr>
          <w:rFonts w:ascii="Times New Roman" w:hAnsi="Times New Roman" w:cs="Times New Roman"/>
          <w:sz w:val="24"/>
          <w:szCs w:val="24"/>
        </w:rPr>
      </w:pPr>
      <w:r w:rsidRPr="00B83D85">
        <w:rPr>
          <w:rFonts w:ascii="Times New Roman" w:hAnsi="Times New Roman" w:cs="Times New Roman"/>
          <w:bCs/>
          <w:color w:val="000000"/>
          <w:sz w:val="24"/>
          <w:szCs w:val="24"/>
        </w:rPr>
        <w:t>Wadium nie zostało wniesione lub zostało wniesione w sposób nieprawidłowy</w:t>
      </w:r>
      <w:r w:rsidR="00F73E7F" w:rsidRPr="00B83D85">
        <w:rPr>
          <w:rFonts w:ascii="Times New Roman" w:hAnsi="Times New Roman" w:cs="Times New Roman"/>
          <w:bCs/>
          <w:color w:val="000000"/>
          <w:sz w:val="24"/>
          <w:szCs w:val="24"/>
        </w:rPr>
        <w:t>,</w:t>
      </w:r>
    </w:p>
    <w:p w14:paraId="514FC61A" w14:textId="77777777" w:rsidR="003F2214" w:rsidRPr="00B83D85" w:rsidRDefault="003F2214" w:rsidP="00645C48">
      <w:pPr>
        <w:pStyle w:val="Akapitzlist"/>
        <w:numPr>
          <w:ilvl w:val="2"/>
          <w:numId w:val="28"/>
        </w:numPr>
        <w:autoSpaceDE w:val="0"/>
        <w:autoSpaceDN w:val="0"/>
        <w:adjustRightInd w:val="0"/>
        <w:spacing w:after="200" w:line="264" w:lineRule="auto"/>
        <w:ind w:left="1418" w:hanging="851"/>
        <w:contextualSpacing w:val="0"/>
        <w:jc w:val="both"/>
        <w:rPr>
          <w:rFonts w:ascii="Times New Roman" w:hAnsi="Times New Roman" w:cs="Times New Roman"/>
          <w:sz w:val="24"/>
          <w:szCs w:val="24"/>
        </w:rPr>
      </w:pPr>
      <w:r w:rsidRPr="00B83D85">
        <w:rPr>
          <w:rFonts w:ascii="Times New Roman" w:hAnsi="Times New Roman" w:cs="Times New Roman"/>
          <w:bCs/>
          <w:color w:val="000000"/>
          <w:sz w:val="24"/>
          <w:szCs w:val="24"/>
        </w:rPr>
        <w:t xml:space="preserve"> Jej przyjęcie naruszałoby bezpieczeństwo publiczne lub istotny interes bezpieczeństwa państwa, a tego bezpieczeństwa lub interesu nie mo</w:t>
      </w:r>
      <w:r w:rsidR="00F73E7F" w:rsidRPr="00B83D85">
        <w:rPr>
          <w:rFonts w:ascii="Times New Roman" w:hAnsi="Times New Roman" w:cs="Times New Roman"/>
          <w:bCs/>
          <w:color w:val="000000"/>
          <w:sz w:val="24"/>
          <w:szCs w:val="24"/>
        </w:rPr>
        <w:t>żna zagwarantować w inny sposób,</w:t>
      </w:r>
    </w:p>
    <w:p w14:paraId="7C6FBAFE" w14:textId="77777777" w:rsidR="00357EBB" w:rsidRPr="00B83D85" w:rsidRDefault="003F2214" w:rsidP="00645C48">
      <w:pPr>
        <w:pStyle w:val="Akapitzlist"/>
        <w:numPr>
          <w:ilvl w:val="2"/>
          <w:numId w:val="28"/>
        </w:numPr>
        <w:autoSpaceDE w:val="0"/>
        <w:autoSpaceDN w:val="0"/>
        <w:adjustRightInd w:val="0"/>
        <w:spacing w:after="200" w:line="264" w:lineRule="auto"/>
        <w:ind w:left="1418" w:hanging="851"/>
        <w:contextualSpacing w:val="0"/>
        <w:jc w:val="both"/>
        <w:rPr>
          <w:rFonts w:ascii="Times New Roman" w:hAnsi="Times New Roman" w:cs="Times New Roman"/>
          <w:sz w:val="24"/>
          <w:szCs w:val="24"/>
        </w:rPr>
      </w:pPr>
      <w:r w:rsidRPr="00B83D85">
        <w:rPr>
          <w:rFonts w:ascii="Times New Roman" w:hAnsi="Times New Roman" w:cs="Times New Roman"/>
          <w:color w:val="000000"/>
          <w:sz w:val="24"/>
          <w:szCs w:val="24"/>
        </w:rPr>
        <w:t>Jest nieważna na podstawie odrębnych przepisów.</w:t>
      </w:r>
    </w:p>
    <w:p w14:paraId="6565A386" w14:textId="77777777" w:rsidR="00495FCE" w:rsidRPr="00B83D85" w:rsidRDefault="00495FCE" w:rsidP="00645C48">
      <w:pPr>
        <w:pStyle w:val="Akapitzlist"/>
        <w:numPr>
          <w:ilvl w:val="1"/>
          <w:numId w:val="23"/>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Z postępowania o udzielenie zamówienia wyklucza się:</w:t>
      </w:r>
    </w:p>
    <w:p w14:paraId="073F3243" w14:textId="77777777" w:rsidR="00495FCE" w:rsidRPr="00B83D85" w:rsidRDefault="00495FCE" w:rsidP="00645C48">
      <w:pPr>
        <w:pStyle w:val="Akapitzlist"/>
        <w:numPr>
          <w:ilvl w:val="2"/>
          <w:numId w:val="29"/>
        </w:numPr>
        <w:autoSpaceDE w:val="0"/>
        <w:autoSpaceDN w:val="0"/>
        <w:adjustRightInd w:val="0"/>
        <w:spacing w:after="200" w:line="264" w:lineRule="auto"/>
        <w:ind w:left="1418" w:hanging="851"/>
        <w:contextualSpacing w:val="0"/>
        <w:jc w:val="both"/>
        <w:rPr>
          <w:rFonts w:ascii="Times New Roman" w:hAnsi="Times New Roman" w:cs="Times New Roman"/>
          <w:sz w:val="24"/>
          <w:szCs w:val="24"/>
        </w:rPr>
      </w:pPr>
      <w:r w:rsidRPr="00B83D85">
        <w:rPr>
          <w:rFonts w:ascii="Times New Roman" w:hAnsi="Times New Roman" w:cs="Times New Roman"/>
          <w:bCs/>
          <w:color w:val="000000"/>
          <w:sz w:val="24"/>
          <w:szCs w:val="24"/>
        </w:rPr>
        <w:t>Wykonawcę, który nie wykazał spełniania warunków udziału w postępowaniu lub nie został zaproszony do negocjacji lub złożenia ofert wstępnych albo ofert, lub nie wykazał braku podstaw wykluczenia</w:t>
      </w:r>
      <w:r w:rsidR="0029746F">
        <w:rPr>
          <w:rFonts w:ascii="Times New Roman" w:hAnsi="Times New Roman" w:cs="Times New Roman"/>
          <w:bCs/>
          <w:color w:val="000000"/>
          <w:sz w:val="24"/>
          <w:szCs w:val="24"/>
        </w:rPr>
        <w:t>,</w:t>
      </w:r>
    </w:p>
    <w:p w14:paraId="1E77DB01" w14:textId="77777777" w:rsidR="00495FCE" w:rsidRPr="00B83D85" w:rsidRDefault="00495FCE" w:rsidP="00645C48">
      <w:pPr>
        <w:pStyle w:val="Akapitzlist"/>
        <w:numPr>
          <w:ilvl w:val="2"/>
          <w:numId w:val="29"/>
        </w:numPr>
        <w:autoSpaceDE w:val="0"/>
        <w:autoSpaceDN w:val="0"/>
        <w:adjustRightInd w:val="0"/>
        <w:spacing w:after="200" w:line="264" w:lineRule="auto"/>
        <w:ind w:left="1418" w:hanging="851"/>
        <w:contextualSpacing w:val="0"/>
        <w:jc w:val="both"/>
        <w:rPr>
          <w:rFonts w:ascii="Times New Roman" w:hAnsi="Times New Roman" w:cs="Times New Roman"/>
          <w:sz w:val="24"/>
          <w:szCs w:val="24"/>
        </w:rPr>
      </w:pPr>
      <w:r w:rsidRPr="00B83D85">
        <w:rPr>
          <w:rFonts w:ascii="Times New Roman" w:hAnsi="Times New Roman" w:cs="Times New Roman"/>
          <w:bCs/>
          <w:color w:val="000000"/>
          <w:sz w:val="24"/>
          <w:szCs w:val="24"/>
        </w:rPr>
        <w:t xml:space="preserve">Wykonawcę będącego osobą fizyczną, którego prawomocnie skazano za przestępstwo: </w:t>
      </w:r>
    </w:p>
    <w:p w14:paraId="771984B6" w14:textId="77777777" w:rsidR="00E73C97" w:rsidRPr="00B83D85" w:rsidRDefault="00E73C97" w:rsidP="00645C48">
      <w:pPr>
        <w:pStyle w:val="Akapitzlist"/>
        <w:numPr>
          <w:ilvl w:val="1"/>
          <w:numId w:val="30"/>
        </w:numPr>
        <w:autoSpaceDE w:val="0"/>
        <w:autoSpaceDN w:val="0"/>
        <w:adjustRightInd w:val="0"/>
        <w:spacing w:after="200" w:line="264" w:lineRule="auto"/>
        <w:ind w:left="1985" w:hanging="567"/>
        <w:contextualSpacing w:val="0"/>
        <w:jc w:val="both"/>
        <w:rPr>
          <w:rFonts w:ascii="Times New Roman" w:hAnsi="Times New Roman" w:cs="Times New Roman"/>
          <w:bCs/>
          <w:color w:val="000000"/>
          <w:sz w:val="24"/>
          <w:szCs w:val="24"/>
        </w:rPr>
      </w:pPr>
      <w:r w:rsidRPr="00B83D85">
        <w:rPr>
          <w:rFonts w:ascii="Times New Roman" w:hAnsi="Times New Roman" w:cs="Times New Roman"/>
          <w:bCs/>
          <w:color w:val="000000"/>
          <w:sz w:val="24"/>
          <w:szCs w:val="24"/>
        </w:rPr>
        <w:t xml:space="preserve">o którym mowa w art. 165a, art. 181–188, art. 189a, art. 218–221, art. 228–230a, art. 250a, art. 258 lub art. 270–309 ustawy z dnia 6 czerwca 1997 r. – Kodeks karny (Dz. U. poz. 553, z późn. zm.5)) lub art. 46 lub art. 48 ustawy z dnia 25 czerwca 2010 r. o sporcie (Dz. U. z 2016 r.poz. 176), </w:t>
      </w:r>
    </w:p>
    <w:p w14:paraId="290521AB" w14:textId="77777777" w:rsidR="00E73C97" w:rsidRPr="00B83D85" w:rsidRDefault="00E73C97" w:rsidP="00645C48">
      <w:pPr>
        <w:pStyle w:val="Akapitzlist"/>
        <w:numPr>
          <w:ilvl w:val="1"/>
          <w:numId w:val="30"/>
        </w:numPr>
        <w:autoSpaceDE w:val="0"/>
        <w:autoSpaceDN w:val="0"/>
        <w:adjustRightInd w:val="0"/>
        <w:spacing w:after="200" w:line="264" w:lineRule="auto"/>
        <w:ind w:left="1985" w:hanging="567"/>
        <w:contextualSpacing w:val="0"/>
        <w:jc w:val="both"/>
        <w:rPr>
          <w:rFonts w:ascii="Times New Roman" w:hAnsi="Times New Roman" w:cs="Times New Roman"/>
          <w:bCs/>
          <w:color w:val="000000"/>
          <w:sz w:val="24"/>
          <w:szCs w:val="24"/>
        </w:rPr>
      </w:pPr>
      <w:r w:rsidRPr="00B83D85">
        <w:rPr>
          <w:rFonts w:ascii="Times New Roman" w:hAnsi="Times New Roman" w:cs="Times New Roman"/>
          <w:bCs/>
          <w:color w:val="000000"/>
          <w:sz w:val="24"/>
          <w:szCs w:val="24"/>
        </w:rPr>
        <w:t xml:space="preserve">o charakterze terrorystycznym, o którym mowa w art. 115 § 20 ustawy z dnia 6 czerwca 1997 r. – Kodeks karny, </w:t>
      </w:r>
    </w:p>
    <w:p w14:paraId="44E97829" w14:textId="77777777" w:rsidR="00E73C97" w:rsidRPr="00B83D85" w:rsidRDefault="00E73C97" w:rsidP="00645C48">
      <w:pPr>
        <w:pStyle w:val="Akapitzlist"/>
        <w:numPr>
          <w:ilvl w:val="1"/>
          <w:numId w:val="30"/>
        </w:numPr>
        <w:autoSpaceDE w:val="0"/>
        <w:autoSpaceDN w:val="0"/>
        <w:adjustRightInd w:val="0"/>
        <w:spacing w:after="200" w:line="264" w:lineRule="auto"/>
        <w:ind w:left="1985" w:hanging="567"/>
        <w:contextualSpacing w:val="0"/>
        <w:jc w:val="both"/>
        <w:rPr>
          <w:rFonts w:ascii="Times New Roman" w:hAnsi="Times New Roman" w:cs="Times New Roman"/>
          <w:color w:val="000000"/>
          <w:sz w:val="24"/>
          <w:szCs w:val="24"/>
        </w:rPr>
      </w:pPr>
      <w:r w:rsidRPr="00B83D85">
        <w:rPr>
          <w:rFonts w:ascii="Times New Roman" w:hAnsi="Times New Roman" w:cs="Times New Roman"/>
          <w:bCs/>
          <w:color w:val="000000"/>
          <w:sz w:val="24"/>
          <w:szCs w:val="24"/>
        </w:rPr>
        <w:t xml:space="preserve">skarbowe, </w:t>
      </w:r>
    </w:p>
    <w:p w14:paraId="4BB38AF8" w14:textId="77777777" w:rsidR="00E73C97" w:rsidRPr="00B83D85" w:rsidRDefault="00E73C97" w:rsidP="00645C48">
      <w:pPr>
        <w:pStyle w:val="Akapitzlist"/>
        <w:numPr>
          <w:ilvl w:val="1"/>
          <w:numId w:val="30"/>
        </w:numPr>
        <w:autoSpaceDE w:val="0"/>
        <w:autoSpaceDN w:val="0"/>
        <w:adjustRightInd w:val="0"/>
        <w:spacing w:after="200" w:line="264" w:lineRule="auto"/>
        <w:ind w:left="1985" w:hanging="567"/>
        <w:contextualSpacing w:val="0"/>
        <w:jc w:val="both"/>
        <w:rPr>
          <w:rFonts w:ascii="Times New Roman" w:hAnsi="Times New Roman" w:cs="Times New Roman"/>
          <w:bCs/>
          <w:color w:val="000000"/>
          <w:sz w:val="24"/>
          <w:szCs w:val="24"/>
        </w:rPr>
      </w:pPr>
      <w:r w:rsidRPr="00B83D85">
        <w:rPr>
          <w:rFonts w:ascii="Times New Roman" w:hAnsi="Times New Roman" w:cs="Times New Roman"/>
          <w:bCs/>
          <w:color w:val="000000"/>
          <w:sz w:val="24"/>
          <w:szCs w:val="24"/>
        </w:rPr>
        <w:t xml:space="preserve"> o którym mowa w art. 9 lub art. 10 ustawy z dnia 15 czerwca 2012 r. o skutkach powierzania wykonywania pracy cudzoziemcom przebywającym wbrew przepisom na terytorium Rzeczypospolitej Polskiej (Dz. U. poz. 769);</w:t>
      </w:r>
    </w:p>
    <w:p w14:paraId="41E73046" w14:textId="77777777" w:rsidR="00E73C97" w:rsidRPr="00B83D85" w:rsidRDefault="00E73C97" w:rsidP="00645C48">
      <w:pPr>
        <w:pStyle w:val="Akapitzlist"/>
        <w:numPr>
          <w:ilvl w:val="2"/>
          <w:numId w:val="29"/>
        </w:numPr>
        <w:autoSpaceDE w:val="0"/>
        <w:autoSpaceDN w:val="0"/>
        <w:adjustRightInd w:val="0"/>
        <w:spacing w:after="200" w:line="264" w:lineRule="auto"/>
        <w:ind w:left="1418" w:hanging="851"/>
        <w:contextualSpacing w:val="0"/>
        <w:jc w:val="both"/>
        <w:rPr>
          <w:rFonts w:ascii="Times New Roman" w:hAnsi="Times New Roman" w:cs="Times New Roman"/>
          <w:sz w:val="24"/>
          <w:szCs w:val="24"/>
        </w:rPr>
      </w:pPr>
      <w:r w:rsidRPr="00B83D85">
        <w:rPr>
          <w:rFonts w:ascii="Times New Roman" w:hAnsi="Times New Roman" w:cs="Times New Roman"/>
          <w:bCs/>
          <w:color w:val="000000"/>
          <w:sz w:val="24"/>
          <w:szCs w:val="24"/>
        </w:rPr>
        <w:lastRenderedPageBreak/>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w:t>
      </w:r>
      <w:r w:rsidR="0066036F" w:rsidRPr="00B83D85">
        <w:rPr>
          <w:rFonts w:ascii="Times New Roman" w:hAnsi="Times New Roman" w:cs="Times New Roman"/>
          <w:bCs/>
          <w:color w:val="000000"/>
          <w:sz w:val="24"/>
          <w:szCs w:val="24"/>
        </w:rPr>
        <w:t xml:space="preserve">art. 24. </w:t>
      </w:r>
      <w:r w:rsidRPr="00B83D85">
        <w:rPr>
          <w:rFonts w:ascii="Times New Roman" w:hAnsi="Times New Roman" w:cs="Times New Roman"/>
          <w:bCs/>
          <w:color w:val="000000"/>
          <w:sz w:val="24"/>
          <w:szCs w:val="24"/>
        </w:rPr>
        <w:t>pkt 13</w:t>
      </w:r>
      <w:r w:rsidR="0066036F" w:rsidRPr="00B83D85">
        <w:rPr>
          <w:rFonts w:ascii="Times New Roman" w:hAnsi="Times New Roman" w:cs="Times New Roman"/>
          <w:bCs/>
          <w:color w:val="000000"/>
          <w:sz w:val="24"/>
          <w:szCs w:val="24"/>
        </w:rPr>
        <w:t>.  ustawy Pzp</w:t>
      </w:r>
      <w:r w:rsidR="00F73E7F" w:rsidRPr="00B83D85">
        <w:rPr>
          <w:rFonts w:ascii="Times New Roman" w:hAnsi="Times New Roman" w:cs="Times New Roman"/>
          <w:bCs/>
          <w:color w:val="000000"/>
          <w:sz w:val="24"/>
          <w:szCs w:val="24"/>
        </w:rPr>
        <w:t>,</w:t>
      </w:r>
    </w:p>
    <w:p w14:paraId="5D33C1A6" w14:textId="77777777" w:rsidR="00E73C97" w:rsidRPr="00B83D85" w:rsidRDefault="00E73C97" w:rsidP="00645C48">
      <w:pPr>
        <w:pStyle w:val="Akapitzlist"/>
        <w:numPr>
          <w:ilvl w:val="2"/>
          <w:numId w:val="29"/>
        </w:numPr>
        <w:autoSpaceDE w:val="0"/>
        <w:autoSpaceDN w:val="0"/>
        <w:adjustRightInd w:val="0"/>
        <w:spacing w:after="200"/>
        <w:ind w:left="1418" w:hanging="851"/>
        <w:contextualSpacing w:val="0"/>
        <w:jc w:val="both"/>
        <w:rPr>
          <w:rFonts w:ascii="Times New Roman" w:hAnsi="Times New Roman" w:cs="Times New Roman"/>
          <w:color w:val="000000"/>
          <w:sz w:val="24"/>
          <w:szCs w:val="24"/>
        </w:rPr>
      </w:pPr>
      <w:r w:rsidRPr="00B83D85">
        <w:rPr>
          <w:rFonts w:ascii="Times New Roman" w:hAnsi="Times New Roman" w:cs="Times New Roman"/>
          <w:bCs/>
          <w:color w:val="000000"/>
          <w:sz w:val="24"/>
          <w:szCs w:val="24"/>
        </w:rPr>
        <w:t>Wykonawcę, wobec którego wydano prawomocny wyrok sądu lub ostateczną decyzję administracyjną o zaleganiu z uiszczeniem podatków, opłat lub składek na ubezpieczenia spo</w:t>
      </w:r>
      <w:r w:rsidR="000A464F">
        <w:rPr>
          <w:rFonts w:ascii="Times New Roman" w:hAnsi="Times New Roman" w:cs="Times New Roman"/>
          <w:bCs/>
          <w:color w:val="000000"/>
          <w:sz w:val="24"/>
          <w:szCs w:val="24"/>
        </w:rPr>
        <w:t>łeczne lub zdrowotne, chyba że W</w:t>
      </w:r>
      <w:r w:rsidRPr="00B83D85">
        <w:rPr>
          <w:rFonts w:ascii="Times New Roman" w:hAnsi="Times New Roman" w:cs="Times New Roman"/>
          <w:bCs/>
          <w:color w:val="000000"/>
          <w:sz w:val="24"/>
          <w:szCs w:val="24"/>
        </w:rPr>
        <w:t>ykonawca dokonał płatności należnych podatków, opłat lub składek na ubezpieczenia społeczne lub zdrowotne wraz z odsetkami lub grzywnami lub zawarł wiążące porozumienie w sprawie spłaty tych należności</w:t>
      </w:r>
      <w:r w:rsidR="0029746F">
        <w:rPr>
          <w:rFonts w:ascii="Times New Roman" w:hAnsi="Times New Roman" w:cs="Times New Roman"/>
          <w:bCs/>
          <w:color w:val="000000"/>
          <w:sz w:val="24"/>
          <w:szCs w:val="24"/>
        </w:rPr>
        <w:t>,</w:t>
      </w:r>
    </w:p>
    <w:p w14:paraId="2598DD71" w14:textId="77777777" w:rsidR="00E73C97" w:rsidRPr="00B83D85" w:rsidRDefault="00E73C97" w:rsidP="00645C48">
      <w:pPr>
        <w:pStyle w:val="Akapitzlist"/>
        <w:numPr>
          <w:ilvl w:val="2"/>
          <w:numId w:val="29"/>
        </w:numPr>
        <w:autoSpaceDE w:val="0"/>
        <w:autoSpaceDN w:val="0"/>
        <w:adjustRightInd w:val="0"/>
        <w:spacing w:after="200"/>
        <w:ind w:left="1418" w:hanging="851"/>
        <w:contextualSpacing w:val="0"/>
        <w:jc w:val="both"/>
        <w:rPr>
          <w:rFonts w:ascii="Times New Roman" w:hAnsi="Times New Roman" w:cs="Times New Roman"/>
          <w:color w:val="000000"/>
          <w:sz w:val="24"/>
          <w:szCs w:val="24"/>
        </w:rPr>
      </w:pPr>
      <w:r w:rsidRPr="00B83D85">
        <w:rPr>
          <w:rFonts w:ascii="Times New Roman" w:hAnsi="Times New Roman" w:cs="Times New Roman"/>
          <w:bCs/>
          <w:color w:val="000000"/>
          <w:sz w:val="24"/>
          <w:szCs w:val="24"/>
        </w:rPr>
        <w:t>Wykonawcę, który w wyniku zamierzonego działania lub r</w:t>
      </w:r>
      <w:r w:rsidR="001929F9">
        <w:rPr>
          <w:rFonts w:ascii="Times New Roman" w:hAnsi="Times New Roman" w:cs="Times New Roman"/>
          <w:bCs/>
          <w:color w:val="000000"/>
          <w:sz w:val="24"/>
          <w:szCs w:val="24"/>
        </w:rPr>
        <w:t>ażącego niedbalstwa wprowadził Z</w:t>
      </w:r>
      <w:r w:rsidRPr="00B83D85">
        <w:rPr>
          <w:rFonts w:ascii="Times New Roman" w:hAnsi="Times New Roman" w:cs="Times New Roman"/>
          <w:bCs/>
          <w:color w:val="000000"/>
          <w:sz w:val="24"/>
          <w:szCs w:val="24"/>
        </w:rPr>
        <w:t>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r w:rsidR="0029746F">
        <w:rPr>
          <w:rFonts w:ascii="Times New Roman" w:hAnsi="Times New Roman" w:cs="Times New Roman"/>
          <w:bCs/>
          <w:color w:val="000000"/>
          <w:sz w:val="24"/>
          <w:szCs w:val="24"/>
        </w:rPr>
        <w:t>,</w:t>
      </w:r>
    </w:p>
    <w:p w14:paraId="7473ED3F" w14:textId="77777777" w:rsidR="00E73C97" w:rsidRPr="00B83D85" w:rsidRDefault="00E73C97" w:rsidP="00645C48">
      <w:pPr>
        <w:pStyle w:val="Akapitzlist"/>
        <w:numPr>
          <w:ilvl w:val="2"/>
          <w:numId w:val="29"/>
        </w:numPr>
        <w:autoSpaceDE w:val="0"/>
        <w:autoSpaceDN w:val="0"/>
        <w:adjustRightInd w:val="0"/>
        <w:spacing w:after="200"/>
        <w:ind w:left="1418" w:hanging="851"/>
        <w:contextualSpacing w:val="0"/>
        <w:jc w:val="both"/>
        <w:rPr>
          <w:rFonts w:ascii="Times New Roman" w:hAnsi="Times New Roman" w:cs="Times New Roman"/>
          <w:color w:val="000000"/>
          <w:sz w:val="24"/>
          <w:szCs w:val="24"/>
        </w:rPr>
      </w:pPr>
      <w:r w:rsidRPr="00B83D85">
        <w:rPr>
          <w:rFonts w:ascii="Times New Roman" w:hAnsi="Times New Roman" w:cs="Times New Roman"/>
          <w:bCs/>
          <w:color w:val="000000"/>
          <w:sz w:val="24"/>
          <w:szCs w:val="24"/>
        </w:rPr>
        <w:t>Wykonawcę, który w wyniku lekkomyślności lub niedbalstwa przedstawił i</w:t>
      </w:r>
      <w:r w:rsidR="001929F9">
        <w:rPr>
          <w:rFonts w:ascii="Times New Roman" w:hAnsi="Times New Roman" w:cs="Times New Roman"/>
          <w:bCs/>
          <w:color w:val="000000"/>
          <w:sz w:val="24"/>
          <w:szCs w:val="24"/>
        </w:rPr>
        <w:t>nformacje wprowadzające w błąd Z</w:t>
      </w:r>
      <w:r w:rsidRPr="00B83D85">
        <w:rPr>
          <w:rFonts w:ascii="Times New Roman" w:hAnsi="Times New Roman" w:cs="Times New Roman"/>
          <w:bCs/>
          <w:color w:val="000000"/>
          <w:sz w:val="24"/>
          <w:szCs w:val="24"/>
        </w:rPr>
        <w:t>amawiającego, mogące mieć istotny wpły</w:t>
      </w:r>
      <w:r w:rsidR="001929F9">
        <w:rPr>
          <w:rFonts w:ascii="Times New Roman" w:hAnsi="Times New Roman" w:cs="Times New Roman"/>
          <w:bCs/>
          <w:color w:val="000000"/>
          <w:sz w:val="24"/>
          <w:szCs w:val="24"/>
        </w:rPr>
        <w:t>w na decyzje podejmowane przez Z</w:t>
      </w:r>
      <w:r w:rsidRPr="00B83D85">
        <w:rPr>
          <w:rFonts w:ascii="Times New Roman" w:hAnsi="Times New Roman" w:cs="Times New Roman"/>
          <w:bCs/>
          <w:color w:val="000000"/>
          <w:sz w:val="24"/>
          <w:szCs w:val="24"/>
        </w:rPr>
        <w:t>amawiającego w postępowaniu o udzielenie zamówienia</w:t>
      </w:r>
      <w:r w:rsidR="0029746F">
        <w:rPr>
          <w:rFonts w:ascii="Times New Roman" w:hAnsi="Times New Roman" w:cs="Times New Roman"/>
          <w:bCs/>
          <w:color w:val="000000"/>
          <w:sz w:val="24"/>
          <w:szCs w:val="24"/>
        </w:rPr>
        <w:t>,</w:t>
      </w:r>
    </w:p>
    <w:p w14:paraId="1E6188BE" w14:textId="77777777" w:rsidR="00E73C97" w:rsidRPr="00B83D85" w:rsidRDefault="00E73C97" w:rsidP="00645C48">
      <w:pPr>
        <w:pStyle w:val="Akapitzlist"/>
        <w:numPr>
          <w:ilvl w:val="2"/>
          <w:numId w:val="29"/>
        </w:numPr>
        <w:autoSpaceDE w:val="0"/>
        <w:autoSpaceDN w:val="0"/>
        <w:adjustRightInd w:val="0"/>
        <w:spacing w:after="200"/>
        <w:ind w:left="1418" w:hanging="851"/>
        <w:contextualSpacing w:val="0"/>
        <w:jc w:val="both"/>
        <w:rPr>
          <w:rFonts w:ascii="Times New Roman" w:hAnsi="Times New Roman" w:cs="Times New Roman"/>
          <w:color w:val="000000"/>
          <w:sz w:val="24"/>
          <w:szCs w:val="24"/>
        </w:rPr>
      </w:pPr>
      <w:r w:rsidRPr="00B83D85">
        <w:rPr>
          <w:rFonts w:ascii="Times New Roman" w:hAnsi="Times New Roman" w:cs="Times New Roman"/>
          <w:bCs/>
          <w:color w:val="000000"/>
          <w:sz w:val="24"/>
          <w:szCs w:val="24"/>
        </w:rPr>
        <w:t>Wykonawcę, który bezprawnie wpływał lub</w:t>
      </w:r>
      <w:r w:rsidR="001929F9">
        <w:rPr>
          <w:rFonts w:ascii="Times New Roman" w:hAnsi="Times New Roman" w:cs="Times New Roman"/>
          <w:bCs/>
          <w:color w:val="000000"/>
          <w:sz w:val="24"/>
          <w:szCs w:val="24"/>
        </w:rPr>
        <w:t xml:space="preserve"> próbował wpłynąć na czynności Z</w:t>
      </w:r>
      <w:r w:rsidRPr="00B83D85">
        <w:rPr>
          <w:rFonts w:ascii="Times New Roman" w:hAnsi="Times New Roman" w:cs="Times New Roman"/>
          <w:bCs/>
          <w:color w:val="000000"/>
          <w:sz w:val="24"/>
          <w:szCs w:val="24"/>
        </w:rPr>
        <w:t>amawiającego lub pozyskać informacje poufne, mogące dać mu przewagę w postępowaniu o udzielenie zamówienia</w:t>
      </w:r>
      <w:r w:rsidR="0029746F">
        <w:rPr>
          <w:rFonts w:ascii="Times New Roman" w:hAnsi="Times New Roman" w:cs="Times New Roman"/>
          <w:bCs/>
          <w:color w:val="000000"/>
          <w:sz w:val="24"/>
          <w:szCs w:val="24"/>
        </w:rPr>
        <w:t>,</w:t>
      </w:r>
    </w:p>
    <w:p w14:paraId="1EC7A86F" w14:textId="77777777" w:rsidR="00E73C97" w:rsidRPr="00B83D85" w:rsidRDefault="00E73C97" w:rsidP="00645C48">
      <w:pPr>
        <w:pStyle w:val="Akapitzlist"/>
        <w:numPr>
          <w:ilvl w:val="2"/>
          <w:numId w:val="29"/>
        </w:numPr>
        <w:autoSpaceDE w:val="0"/>
        <w:autoSpaceDN w:val="0"/>
        <w:adjustRightInd w:val="0"/>
        <w:spacing w:after="200"/>
        <w:ind w:left="1418" w:hanging="851"/>
        <w:contextualSpacing w:val="0"/>
        <w:jc w:val="both"/>
        <w:rPr>
          <w:rFonts w:ascii="Times New Roman" w:hAnsi="Times New Roman" w:cs="Times New Roman"/>
          <w:color w:val="000000"/>
          <w:sz w:val="24"/>
          <w:szCs w:val="24"/>
        </w:rPr>
      </w:pPr>
      <w:r w:rsidRPr="00B83D85">
        <w:rPr>
          <w:rFonts w:ascii="Times New Roman" w:hAnsi="Times New Roman" w:cs="Times New Roman"/>
          <w:bCs/>
          <w:color w:val="000000"/>
          <w:sz w:val="24"/>
          <w:szCs w:val="24"/>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w:t>
      </w:r>
      <w:r w:rsidR="000A464F">
        <w:rPr>
          <w:rFonts w:ascii="Times New Roman" w:hAnsi="Times New Roman" w:cs="Times New Roman"/>
          <w:bCs/>
          <w:color w:val="000000"/>
          <w:sz w:val="24"/>
          <w:szCs w:val="24"/>
        </w:rPr>
        <w:t>y sposób niż przez wykluczenie W</w:t>
      </w:r>
      <w:r w:rsidRPr="00B83D85">
        <w:rPr>
          <w:rFonts w:ascii="Times New Roman" w:hAnsi="Times New Roman" w:cs="Times New Roman"/>
          <w:bCs/>
          <w:color w:val="000000"/>
          <w:sz w:val="24"/>
          <w:szCs w:val="24"/>
        </w:rPr>
        <w:t>ykonawcy z udziału w postępowaniu</w:t>
      </w:r>
      <w:r w:rsidR="0029746F">
        <w:rPr>
          <w:rFonts w:ascii="Times New Roman" w:hAnsi="Times New Roman" w:cs="Times New Roman"/>
          <w:bCs/>
          <w:color w:val="000000"/>
          <w:sz w:val="24"/>
          <w:szCs w:val="24"/>
        </w:rPr>
        <w:t>,</w:t>
      </w:r>
    </w:p>
    <w:p w14:paraId="6C9561C5" w14:textId="77777777" w:rsidR="00E73C97" w:rsidRPr="00B83D85" w:rsidRDefault="00E73C97" w:rsidP="00645C48">
      <w:pPr>
        <w:pStyle w:val="Akapitzlist"/>
        <w:numPr>
          <w:ilvl w:val="2"/>
          <w:numId w:val="29"/>
        </w:numPr>
        <w:autoSpaceDE w:val="0"/>
        <w:autoSpaceDN w:val="0"/>
        <w:adjustRightInd w:val="0"/>
        <w:spacing w:after="200"/>
        <w:ind w:left="1418" w:hanging="851"/>
        <w:contextualSpacing w:val="0"/>
        <w:jc w:val="both"/>
        <w:rPr>
          <w:rFonts w:ascii="Times New Roman" w:hAnsi="Times New Roman" w:cs="Times New Roman"/>
          <w:color w:val="000000"/>
          <w:sz w:val="24"/>
          <w:szCs w:val="24"/>
        </w:rPr>
      </w:pPr>
      <w:r w:rsidRPr="00B83D85">
        <w:rPr>
          <w:rFonts w:ascii="Times New Roman" w:hAnsi="Times New Roman" w:cs="Times New Roman"/>
          <w:bCs/>
          <w:color w:val="000000"/>
          <w:sz w:val="24"/>
          <w:szCs w:val="24"/>
        </w:rPr>
        <w:t>Wykonawcę, który z i</w:t>
      </w:r>
      <w:r w:rsidR="000A464F">
        <w:rPr>
          <w:rFonts w:ascii="Times New Roman" w:hAnsi="Times New Roman" w:cs="Times New Roman"/>
          <w:bCs/>
          <w:color w:val="000000"/>
          <w:sz w:val="24"/>
          <w:szCs w:val="24"/>
        </w:rPr>
        <w:t>nnymi W</w:t>
      </w:r>
      <w:r w:rsidRPr="00B83D85">
        <w:rPr>
          <w:rFonts w:ascii="Times New Roman" w:hAnsi="Times New Roman" w:cs="Times New Roman"/>
          <w:bCs/>
          <w:color w:val="000000"/>
          <w:sz w:val="24"/>
          <w:szCs w:val="24"/>
        </w:rPr>
        <w:t>ykonawcami zawarł porozumienie mające na celu</w:t>
      </w:r>
      <w:r w:rsidR="000A464F">
        <w:rPr>
          <w:rFonts w:ascii="Times New Roman" w:hAnsi="Times New Roman" w:cs="Times New Roman"/>
          <w:bCs/>
          <w:color w:val="000000"/>
          <w:sz w:val="24"/>
          <w:szCs w:val="24"/>
        </w:rPr>
        <w:t xml:space="preserve"> zakłócenie konkurencji między W</w:t>
      </w:r>
      <w:r w:rsidRPr="00B83D85">
        <w:rPr>
          <w:rFonts w:ascii="Times New Roman" w:hAnsi="Times New Roman" w:cs="Times New Roman"/>
          <w:bCs/>
          <w:color w:val="000000"/>
          <w:sz w:val="24"/>
          <w:szCs w:val="24"/>
        </w:rPr>
        <w:t>ykonawcami w postępowan</w:t>
      </w:r>
      <w:r w:rsidR="001929F9">
        <w:rPr>
          <w:rFonts w:ascii="Times New Roman" w:hAnsi="Times New Roman" w:cs="Times New Roman"/>
          <w:bCs/>
          <w:color w:val="000000"/>
          <w:sz w:val="24"/>
          <w:szCs w:val="24"/>
        </w:rPr>
        <w:t>iu o udzielenie zamówienia, co Z</w:t>
      </w:r>
      <w:r w:rsidRPr="00B83D85">
        <w:rPr>
          <w:rFonts w:ascii="Times New Roman" w:hAnsi="Times New Roman" w:cs="Times New Roman"/>
          <w:bCs/>
          <w:color w:val="000000"/>
          <w:sz w:val="24"/>
          <w:szCs w:val="24"/>
        </w:rPr>
        <w:t>amawiający jest w stanie wykazać za pomocą stosownych środków dowodowych</w:t>
      </w:r>
      <w:r w:rsidR="0029746F">
        <w:rPr>
          <w:rFonts w:ascii="Times New Roman" w:hAnsi="Times New Roman" w:cs="Times New Roman"/>
          <w:bCs/>
          <w:color w:val="000000"/>
          <w:sz w:val="24"/>
          <w:szCs w:val="24"/>
        </w:rPr>
        <w:t>,</w:t>
      </w:r>
    </w:p>
    <w:p w14:paraId="39D4AC4A" w14:textId="77777777" w:rsidR="00E73C97" w:rsidRPr="00B83D85" w:rsidRDefault="00E73C97" w:rsidP="00645C48">
      <w:pPr>
        <w:pStyle w:val="Akapitzlist"/>
        <w:numPr>
          <w:ilvl w:val="2"/>
          <w:numId w:val="29"/>
        </w:numPr>
        <w:autoSpaceDE w:val="0"/>
        <w:autoSpaceDN w:val="0"/>
        <w:adjustRightInd w:val="0"/>
        <w:spacing w:after="200"/>
        <w:ind w:left="1418" w:hanging="851"/>
        <w:contextualSpacing w:val="0"/>
        <w:jc w:val="both"/>
        <w:rPr>
          <w:rFonts w:ascii="Times New Roman" w:hAnsi="Times New Roman" w:cs="Times New Roman"/>
          <w:color w:val="000000"/>
          <w:sz w:val="24"/>
          <w:szCs w:val="24"/>
        </w:rPr>
      </w:pPr>
      <w:r w:rsidRPr="00B83D85">
        <w:rPr>
          <w:rFonts w:ascii="Times New Roman" w:hAnsi="Times New Roman" w:cs="Times New Roman"/>
          <w:bCs/>
          <w:color w:val="000000"/>
          <w:sz w:val="24"/>
          <w:szCs w:val="24"/>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w:t>
      </w:r>
      <w:r w:rsidR="0029746F">
        <w:rPr>
          <w:rFonts w:ascii="Times New Roman" w:hAnsi="Times New Roman" w:cs="Times New Roman"/>
          <w:bCs/>
          <w:color w:val="000000"/>
          <w:sz w:val="24"/>
          <w:szCs w:val="24"/>
        </w:rPr>
        <w:t xml:space="preserve"> oraz z 2016 r. poz. 437 i 544),</w:t>
      </w:r>
    </w:p>
    <w:p w14:paraId="2EE2781D" w14:textId="77777777" w:rsidR="00E73C97" w:rsidRPr="00B83D85" w:rsidRDefault="00E73C97" w:rsidP="00645C48">
      <w:pPr>
        <w:pStyle w:val="Akapitzlist"/>
        <w:numPr>
          <w:ilvl w:val="2"/>
          <w:numId w:val="29"/>
        </w:numPr>
        <w:autoSpaceDE w:val="0"/>
        <w:autoSpaceDN w:val="0"/>
        <w:adjustRightInd w:val="0"/>
        <w:spacing w:after="200"/>
        <w:ind w:left="1418" w:hanging="851"/>
        <w:contextualSpacing w:val="0"/>
        <w:jc w:val="both"/>
        <w:rPr>
          <w:rFonts w:ascii="Times New Roman" w:hAnsi="Times New Roman" w:cs="Times New Roman"/>
          <w:color w:val="000000"/>
          <w:sz w:val="24"/>
          <w:szCs w:val="24"/>
        </w:rPr>
      </w:pPr>
      <w:r w:rsidRPr="00B83D85">
        <w:rPr>
          <w:rFonts w:ascii="Times New Roman" w:hAnsi="Times New Roman" w:cs="Times New Roman"/>
          <w:bCs/>
          <w:color w:val="000000"/>
          <w:sz w:val="24"/>
          <w:szCs w:val="24"/>
        </w:rPr>
        <w:t>Wykonawcę, wobec którego orzeczono tytułem środka zapobiegawczego zakaz ubieg</w:t>
      </w:r>
      <w:r w:rsidR="0029746F">
        <w:rPr>
          <w:rFonts w:ascii="Times New Roman" w:hAnsi="Times New Roman" w:cs="Times New Roman"/>
          <w:bCs/>
          <w:color w:val="000000"/>
          <w:sz w:val="24"/>
          <w:szCs w:val="24"/>
        </w:rPr>
        <w:t>ania się o zamówienia publiczne,</w:t>
      </w:r>
    </w:p>
    <w:p w14:paraId="4126B339" w14:textId="77777777" w:rsidR="00E73C97" w:rsidRPr="00B83D85" w:rsidRDefault="00E73C97" w:rsidP="00645C48">
      <w:pPr>
        <w:pStyle w:val="Akapitzlist"/>
        <w:numPr>
          <w:ilvl w:val="2"/>
          <w:numId w:val="29"/>
        </w:numPr>
        <w:autoSpaceDE w:val="0"/>
        <w:autoSpaceDN w:val="0"/>
        <w:adjustRightInd w:val="0"/>
        <w:spacing w:after="200" w:line="264" w:lineRule="auto"/>
        <w:ind w:left="1418" w:hanging="851"/>
        <w:contextualSpacing w:val="0"/>
        <w:jc w:val="both"/>
        <w:rPr>
          <w:rFonts w:ascii="Times New Roman" w:hAnsi="Times New Roman" w:cs="Times New Roman"/>
          <w:bCs/>
          <w:color w:val="000000"/>
          <w:sz w:val="24"/>
          <w:szCs w:val="24"/>
        </w:rPr>
      </w:pPr>
      <w:r w:rsidRPr="00B83D85">
        <w:rPr>
          <w:rFonts w:ascii="Times New Roman" w:hAnsi="Times New Roman" w:cs="Times New Roman"/>
          <w:bCs/>
          <w:color w:val="000000"/>
          <w:sz w:val="24"/>
          <w:szCs w:val="24"/>
        </w:rPr>
        <w:t xml:space="preserve">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w:t>
      </w:r>
      <w:r w:rsidRPr="00B83D85">
        <w:rPr>
          <w:rFonts w:ascii="Times New Roman" w:hAnsi="Times New Roman" w:cs="Times New Roman"/>
          <w:bCs/>
          <w:color w:val="000000"/>
          <w:sz w:val="24"/>
          <w:szCs w:val="24"/>
        </w:rPr>
        <w:lastRenderedPageBreak/>
        <w:t>istniejące między nimi powiązania nie prowadzą do zakłócenia konkurencji w postępowaniu o udzielenie zamówienia.</w:t>
      </w:r>
    </w:p>
    <w:p w14:paraId="04B65E83" w14:textId="77777777" w:rsidR="00357EBB" w:rsidRPr="00B83D85" w:rsidRDefault="00357EBB" w:rsidP="00645C48">
      <w:pPr>
        <w:pStyle w:val="Akapitzlist"/>
        <w:numPr>
          <w:ilvl w:val="1"/>
          <w:numId w:val="22"/>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bCs/>
          <w:color w:val="000000"/>
          <w:sz w:val="24"/>
          <w:szCs w:val="24"/>
        </w:rPr>
        <w:t>Z postępowania o udziel</w:t>
      </w:r>
      <w:r w:rsidR="0029746F">
        <w:rPr>
          <w:rFonts w:ascii="Times New Roman" w:hAnsi="Times New Roman" w:cs="Times New Roman"/>
          <w:bCs/>
          <w:color w:val="000000"/>
          <w:sz w:val="24"/>
          <w:szCs w:val="24"/>
        </w:rPr>
        <w:t>enie zamówienia Z</w:t>
      </w:r>
      <w:r w:rsidR="009F6AE7" w:rsidRPr="00B83D85">
        <w:rPr>
          <w:rFonts w:ascii="Times New Roman" w:hAnsi="Times New Roman" w:cs="Times New Roman"/>
          <w:bCs/>
          <w:color w:val="000000"/>
          <w:sz w:val="24"/>
          <w:szCs w:val="24"/>
        </w:rPr>
        <w:t>amawiający wykluczy</w:t>
      </w:r>
      <w:r w:rsidR="0029746F">
        <w:rPr>
          <w:rFonts w:ascii="Times New Roman" w:hAnsi="Times New Roman" w:cs="Times New Roman"/>
          <w:bCs/>
          <w:color w:val="000000"/>
          <w:sz w:val="24"/>
          <w:szCs w:val="24"/>
        </w:rPr>
        <w:t xml:space="preserve"> W</w:t>
      </w:r>
      <w:r w:rsidRPr="00B83D85">
        <w:rPr>
          <w:rFonts w:ascii="Times New Roman" w:hAnsi="Times New Roman" w:cs="Times New Roman"/>
          <w:bCs/>
          <w:color w:val="000000"/>
          <w:sz w:val="24"/>
          <w:szCs w:val="24"/>
        </w:rPr>
        <w:t>ykonawcę</w:t>
      </w:r>
      <w:r w:rsidR="00F73E7F" w:rsidRPr="00B83D85">
        <w:rPr>
          <w:rFonts w:ascii="Times New Roman" w:hAnsi="Times New Roman" w:cs="Times New Roman"/>
          <w:bCs/>
          <w:color w:val="000000"/>
          <w:sz w:val="24"/>
          <w:szCs w:val="24"/>
        </w:rPr>
        <w:t xml:space="preserve"> zgodnie z art. 24 ust. 5</w:t>
      </w:r>
      <w:r w:rsidR="0066036F" w:rsidRPr="00B83D85">
        <w:rPr>
          <w:rFonts w:ascii="Times New Roman" w:hAnsi="Times New Roman" w:cs="Times New Roman"/>
          <w:bCs/>
          <w:color w:val="000000"/>
          <w:sz w:val="24"/>
          <w:szCs w:val="24"/>
        </w:rPr>
        <w:t xml:space="preserve"> ustawy Pzp</w:t>
      </w:r>
      <w:r w:rsidRPr="00B83D85">
        <w:rPr>
          <w:rFonts w:ascii="Times New Roman" w:hAnsi="Times New Roman" w:cs="Times New Roman"/>
          <w:bCs/>
          <w:color w:val="000000"/>
          <w:sz w:val="24"/>
          <w:szCs w:val="24"/>
        </w:rPr>
        <w:t xml:space="preserve">: </w:t>
      </w:r>
    </w:p>
    <w:p w14:paraId="63548208" w14:textId="77777777" w:rsidR="00357EBB" w:rsidRPr="00B83D85" w:rsidRDefault="00357EBB" w:rsidP="00645C48">
      <w:pPr>
        <w:pStyle w:val="Akapitzlist"/>
        <w:numPr>
          <w:ilvl w:val="2"/>
          <w:numId w:val="31"/>
        </w:numPr>
        <w:autoSpaceDE w:val="0"/>
        <w:autoSpaceDN w:val="0"/>
        <w:adjustRightInd w:val="0"/>
        <w:spacing w:after="200" w:line="264" w:lineRule="auto"/>
        <w:ind w:left="1418" w:hanging="851"/>
        <w:contextualSpacing w:val="0"/>
        <w:jc w:val="both"/>
        <w:rPr>
          <w:rFonts w:ascii="Times New Roman" w:hAnsi="Times New Roman" w:cs="Times New Roman"/>
          <w:sz w:val="24"/>
          <w:szCs w:val="24"/>
        </w:rPr>
      </w:pPr>
      <w:r w:rsidRPr="00B83D85">
        <w:rPr>
          <w:rFonts w:ascii="Times New Roman" w:hAnsi="Times New Roman" w:cs="Times New Roman"/>
          <w:bCs/>
          <w:color w:val="000000"/>
          <w:sz w:val="24"/>
          <w:szCs w:val="24"/>
        </w:rPr>
        <w:t xml:space="preserve">W </w:t>
      </w:r>
      <w:r w:rsidR="008E3C0B" w:rsidRPr="00B83D85">
        <w:rPr>
          <w:rFonts w:ascii="Times New Roman" w:hAnsi="Times New Roman" w:cs="Times New Roman"/>
          <w:bCs/>
          <w:color w:val="000000"/>
          <w:sz w:val="24"/>
          <w:szCs w:val="24"/>
        </w:rPr>
        <w:t>stosunku,</w:t>
      </w:r>
      <w:r w:rsidRPr="00B83D85">
        <w:rPr>
          <w:rFonts w:ascii="Times New Roman" w:hAnsi="Times New Roman" w:cs="Times New Roman"/>
          <w:bCs/>
          <w:color w:val="000000"/>
          <w:sz w:val="24"/>
          <w:szCs w:val="24"/>
        </w:rPr>
        <w:t xml:space="preserve">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w:t>
      </w:r>
      <w:r w:rsidR="000A464F">
        <w:rPr>
          <w:rFonts w:ascii="Times New Roman" w:hAnsi="Times New Roman" w:cs="Times New Roman"/>
          <w:bCs/>
          <w:color w:val="000000"/>
          <w:sz w:val="24"/>
          <w:szCs w:val="24"/>
        </w:rPr>
        <w:t>padłość ogłoszono, z wyjątkiem W</w:t>
      </w:r>
      <w:r w:rsidRPr="00B83D85">
        <w:rPr>
          <w:rFonts w:ascii="Times New Roman" w:hAnsi="Times New Roman" w:cs="Times New Roman"/>
          <w:bCs/>
          <w:color w:val="000000"/>
          <w:sz w:val="24"/>
          <w:szCs w:val="24"/>
        </w:rPr>
        <w:t>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r w:rsidR="00F73E7F" w:rsidRPr="00B83D85">
        <w:rPr>
          <w:rFonts w:ascii="Times New Roman" w:hAnsi="Times New Roman" w:cs="Times New Roman"/>
          <w:bCs/>
          <w:color w:val="000000"/>
          <w:sz w:val="24"/>
          <w:szCs w:val="24"/>
        </w:rPr>
        <w:t>,</w:t>
      </w:r>
    </w:p>
    <w:p w14:paraId="3C0D60D2" w14:textId="77777777" w:rsidR="00495FCE" w:rsidRPr="00B83D85" w:rsidRDefault="00495FCE" w:rsidP="00645C48">
      <w:pPr>
        <w:pStyle w:val="Akapitzlist"/>
        <w:numPr>
          <w:ilvl w:val="2"/>
          <w:numId w:val="31"/>
        </w:numPr>
        <w:autoSpaceDE w:val="0"/>
        <w:autoSpaceDN w:val="0"/>
        <w:adjustRightInd w:val="0"/>
        <w:spacing w:after="200" w:line="264" w:lineRule="auto"/>
        <w:ind w:left="1418" w:hanging="851"/>
        <w:contextualSpacing w:val="0"/>
        <w:jc w:val="both"/>
        <w:rPr>
          <w:rFonts w:ascii="Times New Roman" w:hAnsi="Times New Roman" w:cs="Times New Roman"/>
          <w:sz w:val="24"/>
          <w:szCs w:val="24"/>
        </w:rPr>
      </w:pPr>
      <w:r w:rsidRPr="00B83D85">
        <w:rPr>
          <w:rFonts w:ascii="Times New Roman" w:hAnsi="Times New Roman" w:cs="Times New Roman"/>
          <w:bCs/>
          <w:sz w:val="24"/>
          <w:szCs w:val="24"/>
        </w:rPr>
        <w:t>K</w:t>
      </w:r>
      <w:r w:rsidR="00357EBB" w:rsidRPr="00B83D85">
        <w:rPr>
          <w:rFonts w:ascii="Times New Roman" w:hAnsi="Times New Roman" w:cs="Times New Roman"/>
          <w:bCs/>
          <w:sz w:val="24"/>
          <w:szCs w:val="24"/>
        </w:rPr>
        <w:t>tóry, z przyczyn leżących po jego stronie, nie wykonał albo nienależycie wykonał w istotnym stopniu wcześniejszą umowę w sprawie zamówienia publicznego</w:t>
      </w:r>
      <w:r w:rsidR="0029746F">
        <w:rPr>
          <w:rFonts w:ascii="Times New Roman" w:hAnsi="Times New Roman" w:cs="Times New Roman"/>
          <w:bCs/>
          <w:sz w:val="24"/>
          <w:szCs w:val="24"/>
        </w:rPr>
        <w:t xml:space="preserve"> lub umowę koncesji, zawartą z Z</w:t>
      </w:r>
      <w:r w:rsidR="00357EBB" w:rsidRPr="00B83D85">
        <w:rPr>
          <w:rFonts w:ascii="Times New Roman" w:hAnsi="Times New Roman" w:cs="Times New Roman"/>
          <w:bCs/>
          <w:sz w:val="24"/>
          <w:szCs w:val="24"/>
        </w:rPr>
        <w:t>amawiającym, o którym mowa w art. 3 ust. 1 pkt 1–4</w:t>
      </w:r>
      <w:r w:rsidR="0066036F" w:rsidRPr="00B83D85">
        <w:rPr>
          <w:rFonts w:ascii="Times New Roman" w:hAnsi="Times New Roman" w:cs="Times New Roman"/>
          <w:bCs/>
          <w:sz w:val="24"/>
          <w:szCs w:val="24"/>
        </w:rPr>
        <w:t xml:space="preserve"> ustawy Pzp</w:t>
      </w:r>
      <w:r w:rsidR="00357EBB" w:rsidRPr="00B83D85">
        <w:rPr>
          <w:rFonts w:ascii="Times New Roman" w:hAnsi="Times New Roman" w:cs="Times New Roman"/>
          <w:bCs/>
          <w:sz w:val="24"/>
          <w:szCs w:val="24"/>
        </w:rPr>
        <w:t>, co doprowadziło do rozwiązania umo</w:t>
      </w:r>
      <w:r w:rsidRPr="00B83D85">
        <w:rPr>
          <w:rFonts w:ascii="Times New Roman" w:hAnsi="Times New Roman" w:cs="Times New Roman"/>
          <w:bCs/>
          <w:sz w:val="24"/>
          <w:szCs w:val="24"/>
        </w:rPr>
        <w:t>wy lub zasądzenia odszkodowania</w:t>
      </w:r>
      <w:r w:rsidR="0066036F" w:rsidRPr="00B83D85">
        <w:rPr>
          <w:rFonts w:ascii="Times New Roman" w:hAnsi="Times New Roman" w:cs="Times New Roman"/>
          <w:bCs/>
          <w:sz w:val="24"/>
          <w:szCs w:val="24"/>
        </w:rPr>
        <w:t>.</w:t>
      </w:r>
    </w:p>
    <w:p w14:paraId="6848320D" w14:textId="77777777" w:rsidR="00357EBB" w:rsidRPr="00B83D85" w:rsidRDefault="00357EBB" w:rsidP="00310A73">
      <w:pPr>
        <w:pStyle w:val="Akapitzlist"/>
        <w:autoSpaceDE w:val="0"/>
        <w:autoSpaceDN w:val="0"/>
        <w:adjustRightInd w:val="0"/>
        <w:spacing w:after="200" w:line="264" w:lineRule="auto"/>
        <w:ind w:left="567"/>
        <w:jc w:val="both"/>
        <w:rPr>
          <w:rFonts w:ascii="Times New Roman" w:hAnsi="Times New Roman" w:cs="Times New Roman"/>
          <w:sz w:val="24"/>
          <w:szCs w:val="24"/>
        </w:rPr>
      </w:pPr>
    </w:p>
    <w:p w14:paraId="34B50DCA" w14:textId="77777777" w:rsidR="00F82789" w:rsidRPr="00B83D85" w:rsidRDefault="00F82789" w:rsidP="00645C48">
      <w:pPr>
        <w:pStyle w:val="Akapitzlist"/>
        <w:numPr>
          <w:ilvl w:val="0"/>
          <w:numId w:val="31"/>
        </w:numPr>
        <w:shd w:val="clear" w:color="auto" w:fill="BFBFBF" w:themeFill="background1" w:themeFillShade="BF"/>
        <w:autoSpaceDE w:val="0"/>
        <w:autoSpaceDN w:val="0"/>
        <w:adjustRightInd w:val="0"/>
        <w:spacing w:before="400" w:after="3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b/>
          <w:sz w:val="24"/>
          <w:szCs w:val="24"/>
        </w:rPr>
        <w:t>MIEJSCE ORAZ TERMIN SKŁADANIA I OTWARCIA OFERT</w:t>
      </w:r>
    </w:p>
    <w:p w14:paraId="20DEDBE5" w14:textId="77777777" w:rsidR="008D1F26" w:rsidRPr="00B83D85" w:rsidRDefault="00236FD9" w:rsidP="00645C48">
      <w:pPr>
        <w:pStyle w:val="Akapitzlist"/>
        <w:numPr>
          <w:ilvl w:val="1"/>
          <w:numId w:val="8"/>
        </w:numPr>
        <w:tabs>
          <w:tab w:val="left" w:pos="-1076"/>
        </w:tabs>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sz w:val="24"/>
          <w:szCs w:val="24"/>
        </w:rPr>
        <w:t xml:space="preserve">Miejsce </w:t>
      </w:r>
      <w:r w:rsidR="00F82789" w:rsidRPr="00B83D85">
        <w:rPr>
          <w:rFonts w:ascii="Times New Roman" w:hAnsi="Times New Roman"/>
          <w:sz w:val="24"/>
          <w:szCs w:val="24"/>
        </w:rPr>
        <w:t>i termin składania ofert</w:t>
      </w:r>
      <w:r w:rsidR="005C669F">
        <w:rPr>
          <w:rFonts w:ascii="Times New Roman" w:hAnsi="Times New Roman"/>
          <w:sz w:val="24"/>
          <w:szCs w:val="24"/>
        </w:rPr>
        <w:t>:</w:t>
      </w:r>
    </w:p>
    <w:p w14:paraId="20A6AE0B" w14:textId="77777777" w:rsidR="00475FB2" w:rsidRDefault="00F82789" w:rsidP="00503A4D">
      <w:pPr>
        <w:ind w:left="1418" w:hanging="992"/>
        <w:jc w:val="both"/>
        <w:rPr>
          <w:rFonts w:ascii="Times New Roman" w:hAnsi="Times New Roman"/>
          <w:sz w:val="24"/>
          <w:szCs w:val="24"/>
        </w:rPr>
      </w:pPr>
      <w:r w:rsidRPr="00B83D85">
        <w:rPr>
          <w:rFonts w:ascii="Times New Roman" w:hAnsi="Times New Roman"/>
          <w:sz w:val="24"/>
          <w:szCs w:val="24"/>
        </w:rPr>
        <w:t>Miejsce:</w:t>
      </w:r>
    </w:p>
    <w:p w14:paraId="6E2EAF2F" w14:textId="77777777" w:rsidR="00BF5AA0" w:rsidRPr="00BF5AA0" w:rsidRDefault="00BF5AA0" w:rsidP="00BF5AA0">
      <w:pPr>
        <w:ind w:left="1418" w:hanging="992"/>
        <w:jc w:val="both"/>
        <w:rPr>
          <w:rFonts w:ascii="Times New Roman" w:hAnsi="Times New Roman"/>
          <w:b/>
          <w:szCs w:val="24"/>
        </w:rPr>
      </w:pPr>
      <w:bookmarkStart w:id="1" w:name="_Hlk479835113"/>
      <w:r w:rsidRPr="00BF5AA0">
        <w:rPr>
          <w:rFonts w:ascii="Times New Roman" w:hAnsi="Times New Roman"/>
          <w:b/>
          <w:szCs w:val="24"/>
        </w:rPr>
        <w:t xml:space="preserve">Zakład Usług Wodnych Sp. z o.o. </w:t>
      </w:r>
    </w:p>
    <w:p w14:paraId="100387CD" w14:textId="77777777" w:rsidR="00BF5AA0" w:rsidRPr="00BF5AA0" w:rsidRDefault="00BF5AA0" w:rsidP="00BF5AA0">
      <w:pPr>
        <w:ind w:left="1418" w:hanging="992"/>
        <w:jc w:val="both"/>
        <w:rPr>
          <w:rFonts w:ascii="Times New Roman" w:hAnsi="Times New Roman"/>
          <w:b/>
          <w:szCs w:val="24"/>
        </w:rPr>
      </w:pPr>
      <w:r w:rsidRPr="00BF5AA0">
        <w:rPr>
          <w:rFonts w:ascii="Times New Roman" w:hAnsi="Times New Roman"/>
          <w:b/>
          <w:szCs w:val="24"/>
        </w:rPr>
        <w:t>w Koninie</w:t>
      </w:r>
    </w:p>
    <w:p w14:paraId="727D8256" w14:textId="61F2238D" w:rsidR="00BF5AA0" w:rsidRPr="00BF5AA0" w:rsidRDefault="00BF5AA0" w:rsidP="00BF5AA0">
      <w:pPr>
        <w:ind w:left="1418" w:hanging="992"/>
        <w:jc w:val="both"/>
        <w:rPr>
          <w:rFonts w:ascii="Times New Roman" w:hAnsi="Times New Roman"/>
          <w:b/>
          <w:szCs w:val="24"/>
        </w:rPr>
      </w:pPr>
      <w:r w:rsidRPr="00BF5AA0">
        <w:rPr>
          <w:rFonts w:ascii="Times New Roman" w:hAnsi="Times New Roman"/>
          <w:b/>
          <w:szCs w:val="24"/>
        </w:rPr>
        <w:t>ul. Nadbrzeżna 6A</w:t>
      </w:r>
    </w:p>
    <w:p w14:paraId="3DC4CC31" w14:textId="1139B84F" w:rsidR="00503A4D" w:rsidRDefault="00BF5AA0" w:rsidP="00BF5AA0">
      <w:pPr>
        <w:ind w:left="1418" w:hanging="992"/>
        <w:jc w:val="both"/>
        <w:rPr>
          <w:rFonts w:ascii="Times New Roman" w:hAnsi="Times New Roman" w:cs="Times New Roman"/>
          <w:sz w:val="24"/>
          <w:szCs w:val="24"/>
        </w:rPr>
      </w:pPr>
      <w:r w:rsidRPr="00BF5AA0">
        <w:rPr>
          <w:rFonts w:ascii="Times New Roman" w:hAnsi="Times New Roman"/>
          <w:b/>
          <w:szCs w:val="24"/>
        </w:rPr>
        <w:t>62 – 500 Konin</w:t>
      </w:r>
    </w:p>
    <w:bookmarkEnd w:id="1"/>
    <w:p w14:paraId="41DA3D61" w14:textId="324EA0A9" w:rsidR="00503A4D" w:rsidRDefault="00503A4D" w:rsidP="00C31124">
      <w:pPr>
        <w:ind w:firstLine="426"/>
        <w:jc w:val="both"/>
        <w:rPr>
          <w:rFonts w:ascii="Times New Roman" w:hAnsi="Times New Roman"/>
          <w:b/>
          <w:sz w:val="24"/>
          <w:szCs w:val="24"/>
        </w:rPr>
      </w:pPr>
      <w:r w:rsidRPr="00C31124">
        <w:rPr>
          <w:rFonts w:ascii="Times New Roman" w:hAnsi="Times New Roman"/>
          <w:sz w:val="24"/>
          <w:szCs w:val="24"/>
        </w:rPr>
        <w:t xml:space="preserve">Data: </w:t>
      </w:r>
      <w:r w:rsidR="00C31124" w:rsidRPr="00C31124">
        <w:rPr>
          <w:rFonts w:ascii="Times New Roman" w:hAnsi="Times New Roman"/>
          <w:b/>
          <w:sz w:val="24"/>
          <w:szCs w:val="24"/>
        </w:rPr>
        <w:t>24.0</w:t>
      </w:r>
      <w:r w:rsidR="00C31124">
        <w:rPr>
          <w:rFonts w:ascii="Times New Roman" w:hAnsi="Times New Roman"/>
          <w:b/>
          <w:sz w:val="24"/>
          <w:szCs w:val="24"/>
        </w:rPr>
        <w:t>5</w:t>
      </w:r>
      <w:r w:rsidR="00C31124" w:rsidRPr="00C31124">
        <w:rPr>
          <w:rFonts w:ascii="Times New Roman" w:hAnsi="Times New Roman"/>
          <w:b/>
          <w:sz w:val="24"/>
          <w:szCs w:val="24"/>
        </w:rPr>
        <w:t>.2017</w:t>
      </w:r>
      <w:r w:rsidRPr="00C31124">
        <w:rPr>
          <w:rFonts w:ascii="Times New Roman" w:hAnsi="Times New Roman"/>
          <w:b/>
          <w:sz w:val="24"/>
          <w:szCs w:val="24"/>
        </w:rPr>
        <w:t xml:space="preserve"> r.</w:t>
      </w:r>
      <w:r w:rsidRPr="00C31124">
        <w:rPr>
          <w:rFonts w:ascii="Times New Roman" w:hAnsi="Times New Roman"/>
          <w:sz w:val="24"/>
          <w:szCs w:val="24"/>
        </w:rPr>
        <w:t xml:space="preserve">, godzina: </w:t>
      </w:r>
      <w:r w:rsidRPr="00C31124">
        <w:rPr>
          <w:rFonts w:ascii="Times New Roman" w:hAnsi="Times New Roman"/>
          <w:b/>
          <w:sz w:val="24"/>
          <w:szCs w:val="24"/>
        </w:rPr>
        <w:t>11:00</w:t>
      </w:r>
    </w:p>
    <w:p w14:paraId="6C719A50" w14:textId="77777777" w:rsidR="00503A4D" w:rsidRPr="00503A4D" w:rsidRDefault="00503A4D" w:rsidP="00503A4D">
      <w:pPr>
        <w:ind w:left="1418" w:hanging="851"/>
        <w:jc w:val="both"/>
        <w:rPr>
          <w:rFonts w:ascii="Times New Roman" w:hAnsi="Times New Roman" w:cs="Times New Roman"/>
          <w:sz w:val="24"/>
          <w:szCs w:val="24"/>
        </w:rPr>
      </w:pPr>
    </w:p>
    <w:p w14:paraId="5D39D45D" w14:textId="77777777" w:rsidR="00F82789" w:rsidRPr="00B83D85" w:rsidRDefault="00F82789" w:rsidP="00645C48">
      <w:pPr>
        <w:pStyle w:val="Akapitzlist"/>
        <w:numPr>
          <w:ilvl w:val="1"/>
          <w:numId w:val="8"/>
        </w:numPr>
        <w:tabs>
          <w:tab w:val="left" w:pos="-1076"/>
        </w:tabs>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Miejsce i termin otwarcia ofert</w:t>
      </w:r>
      <w:r w:rsidR="005C669F">
        <w:rPr>
          <w:rFonts w:ascii="Times New Roman" w:hAnsi="Times New Roman" w:cs="Times New Roman"/>
          <w:sz w:val="24"/>
          <w:szCs w:val="24"/>
        </w:rPr>
        <w:t>:</w:t>
      </w:r>
    </w:p>
    <w:p w14:paraId="0E94E3CE" w14:textId="77777777" w:rsidR="00D927D8" w:rsidRDefault="00F82789" w:rsidP="0093221F">
      <w:pPr>
        <w:pStyle w:val="Akapitzlist"/>
        <w:spacing w:line="264" w:lineRule="auto"/>
        <w:ind w:left="1418" w:hanging="851"/>
        <w:contextualSpacing w:val="0"/>
        <w:jc w:val="both"/>
        <w:rPr>
          <w:rFonts w:ascii="Times New Roman" w:hAnsi="Times New Roman"/>
          <w:sz w:val="24"/>
          <w:szCs w:val="24"/>
        </w:rPr>
      </w:pPr>
      <w:r w:rsidRPr="00B83D85">
        <w:rPr>
          <w:rFonts w:ascii="Times New Roman" w:hAnsi="Times New Roman"/>
          <w:sz w:val="24"/>
          <w:szCs w:val="24"/>
        </w:rPr>
        <w:t xml:space="preserve">Miejsce: </w:t>
      </w:r>
    </w:p>
    <w:p w14:paraId="0A1A6A06" w14:textId="77777777" w:rsidR="00BF5AA0" w:rsidRPr="00BF5AA0" w:rsidRDefault="00BF5AA0" w:rsidP="00BF5AA0">
      <w:pPr>
        <w:pStyle w:val="Akapitzlist"/>
        <w:spacing w:line="264" w:lineRule="auto"/>
        <w:ind w:left="567"/>
        <w:jc w:val="both"/>
        <w:rPr>
          <w:rFonts w:ascii="Times New Roman" w:hAnsi="Times New Roman"/>
          <w:b/>
          <w:szCs w:val="24"/>
        </w:rPr>
      </w:pPr>
      <w:r w:rsidRPr="00BF5AA0">
        <w:rPr>
          <w:rFonts w:ascii="Times New Roman" w:hAnsi="Times New Roman"/>
          <w:b/>
          <w:szCs w:val="24"/>
        </w:rPr>
        <w:t xml:space="preserve">Zakład Usług Wodnych Sp. z o.o. </w:t>
      </w:r>
    </w:p>
    <w:p w14:paraId="32621849" w14:textId="77777777" w:rsidR="00BF5AA0" w:rsidRPr="00BF5AA0" w:rsidRDefault="00BF5AA0" w:rsidP="00BF5AA0">
      <w:pPr>
        <w:pStyle w:val="Akapitzlist"/>
        <w:spacing w:line="264" w:lineRule="auto"/>
        <w:ind w:left="567"/>
        <w:jc w:val="both"/>
        <w:rPr>
          <w:rFonts w:ascii="Times New Roman" w:hAnsi="Times New Roman"/>
          <w:b/>
          <w:szCs w:val="24"/>
        </w:rPr>
      </w:pPr>
      <w:r w:rsidRPr="00BF5AA0">
        <w:rPr>
          <w:rFonts w:ascii="Times New Roman" w:hAnsi="Times New Roman"/>
          <w:b/>
          <w:szCs w:val="24"/>
        </w:rPr>
        <w:t>w Koninie</w:t>
      </w:r>
    </w:p>
    <w:p w14:paraId="784A7385" w14:textId="77777777" w:rsidR="00BF5AA0" w:rsidRPr="00BF5AA0" w:rsidRDefault="00BF5AA0" w:rsidP="00BF5AA0">
      <w:pPr>
        <w:pStyle w:val="Akapitzlist"/>
        <w:spacing w:line="264" w:lineRule="auto"/>
        <w:ind w:left="567"/>
        <w:jc w:val="both"/>
        <w:rPr>
          <w:rFonts w:ascii="Times New Roman" w:hAnsi="Times New Roman"/>
          <w:b/>
          <w:szCs w:val="24"/>
        </w:rPr>
      </w:pPr>
      <w:r w:rsidRPr="00BF5AA0">
        <w:rPr>
          <w:rFonts w:ascii="Times New Roman" w:hAnsi="Times New Roman"/>
          <w:b/>
          <w:szCs w:val="24"/>
        </w:rPr>
        <w:t>ul. Nadbrzeżna 6A</w:t>
      </w:r>
    </w:p>
    <w:p w14:paraId="7DF99F9A" w14:textId="77777777" w:rsidR="00BF5AA0" w:rsidRDefault="00BF5AA0" w:rsidP="00BF5AA0">
      <w:pPr>
        <w:pStyle w:val="Akapitzlist"/>
        <w:spacing w:line="264" w:lineRule="auto"/>
        <w:ind w:left="567"/>
        <w:contextualSpacing w:val="0"/>
        <w:jc w:val="both"/>
        <w:rPr>
          <w:rFonts w:ascii="Times New Roman" w:hAnsi="Times New Roman"/>
          <w:b/>
          <w:szCs w:val="24"/>
        </w:rPr>
      </w:pPr>
      <w:r w:rsidRPr="00BF5AA0">
        <w:rPr>
          <w:rFonts w:ascii="Times New Roman" w:hAnsi="Times New Roman"/>
          <w:b/>
          <w:szCs w:val="24"/>
        </w:rPr>
        <w:t>62 – 500 Konin</w:t>
      </w:r>
    </w:p>
    <w:p w14:paraId="14849F0D" w14:textId="321A2810" w:rsidR="00F82789" w:rsidRDefault="00F82789" w:rsidP="00BF5AA0">
      <w:pPr>
        <w:pStyle w:val="Akapitzlist"/>
        <w:spacing w:line="264" w:lineRule="auto"/>
        <w:ind w:left="567"/>
        <w:contextualSpacing w:val="0"/>
        <w:jc w:val="both"/>
        <w:rPr>
          <w:rFonts w:ascii="Times New Roman" w:hAnsi="Times New Roman"/>
          <w:b/>
          <w:sz w:val="24"/>
          <w:szCs w:val="24"/>
        </w:rPr>
      </w:pPr>
      <w:r w:rsidRPr="00C31124">
        <w:rPr>
          <w:rFonts w:ascii="Times New Roman" w:hAnsi="Times New Roman"/>
          <w:sz w:val="24"/>
          <w:szCs w:val="24"/>
        </w:rPr>
        <w:t>Data</w:t>
      </w:r>
      <w:r w:rsidR="00FD375B" w:rsidRPr="00C31124">
        <w:rPr>
          <w:rFonts w:ascii="Times New Roman" w:hAnsi="Times New Roman"/>
          <w:sz w:val="24"/>
          <w:szCs w:val="24"/>
        </w:rPr>
        <w:t xml:space="preserve">: </w:t>
      </w:r>
      <w:r w:rsidR="00C31124" w:rsidRPr="00C31124">
        <w:rPr>
          <w:rFonts w:ascii="Times New Roman" w:hAnsi="Times New Roman"/>
          <w:b/>
          <w:sz w:val="24"/>
          <w:szCs w:val="24"/>
        </w:rPr>
        <w:t xml:space="preserve">24.05.2017 </w:t>
      </w:r>
      <w:r w:rsidR="00FD375B" w:rsidRPr="00C31124">
        <w:rPr>
          <w:rFonts w:ascii="Times New Roman" w:hAnsi="Times New Roman"/>
          <w:b/>
          <w:sz w:val="24"/>
          <w:szCs w:val="24"/>
        </w:rPr>
        <w:t>r.</w:t>
      </w:r>
      <w:r w:rsidRPr="00C31124">
        <w:rPr>
          <w:rFonts w:ascii="Times New Roman" w:hAnsi="Times New Roman"/>
          <w:sz w:val="24"/>
          <w:szCs w:val="24"/>
        </w:rPr>
        <w:t xml:space="preserve">, godzina: </w:t>
      </w:r>
      <w:r w:rsidR="00CE6D2D" w:rsidRPr="00C31124">
        <w:rPr>
          <w:rFonts w:ascii="Times New Roman" w:hAnsi="Times New Roman"/>
          <w:b/>
          <w:sz w:val="24"/>
          <w:szCs w:val="24"/>
        </w:rPr>
        <w:t>11:15</w:t>
      </w:r>
      <w:r w:rsidR="00C56271" w:rsidRPr="00C31124">
        <w:rPr>
          <w:rFonts w:ascii="Times New Roman" w:hAnsi="Times New Roman"/>
          <w:b/>
          <w:sz w:val="24"/>
          <w:szCs w:val="24"/>
        </w:rPr>
        <w:t>,</w:t>
      </w:r>
    </w:p>
    <w:p w14:paraId="3ED66A96" w14:textId="77777777" w:rsidR="00503A4D" w:rsidRPr="00B83D85" w:rsidRDefault="00503A4D" w:rsidP="0093221F">
      <w:pPr>
        <w:pStyle w:val="Akapitzlist"/>
        <w:spacing w:line="264" w:lineRule="auto"/>
        <w:ind w:left="567"/>
        <w:contextualSpacing w:val="0"/>
        <w:jc w:val="both"/>
        <w:rPr>
          <w:rFonts w:ascii="Times New Roman" w:hAnsi="Times New Roman"/>
          <w:b/>
          <w:sz w:val="24"/>
          <w:szCs w:val="24"/>
        </w:rPr>
      </w:pPr>
    </w:p>
    <w:p w14:paraId="42C3C8CF" w14:textId="77777777" w:rsidR="00F82789" w:rsidRPr="00B83D85" w:rsidRDefault="00F82789" w:rsidP="00645C48">
      <w:pPr>
        <w:pStyle w:val="Akapitzlist"/>
        <w:numPr>
          <w:ilvl w:val="1"/>
          <w:numId w:val="8"/>
        </w:numPr>
        <w:spacing w:after="200" w:line="264" w:lineRule="auto"/>
        <w:ind w:left="567" w:hanging="567"/>
        <w:contextualSpacing w:val="0"/>
        <w:jc w:val="both"/>
        <w:rPr>
          <w:rFonts w:ascii="Times New Roman" w:hAnsi="Times New Roman" w:cs="Times New Roman"/>
          <w:b/>
          <w:sz w:val="24"/>
          <w:szCs w:val="24"/>
        </w:rPr>
      </w:pPr>
      <w:r w:rsidRPr="00B83D85">
        <w:rPr>
          <w:rFonts w:ascii="Times New Roman" w:hAnsi="Times New Roman" w:cs="Times New Roman"/>
          <w:sz w:val="24"/>
          <w:szCs w:val="24"/>
        </w:rPr>
        <w:t xml:space="preserve">Oferta otrzymana przez Zamawiającego </w:t>
      </w:r>
      <w:r w:rsidR="00CC1EA5" w:rsidRPr="00B83D85">
        <w:rPr>
          <w:rFonts w:ascii="Times New Roman" w:hAnsi="Times New Roman" w:cs="Times New Roman"/>
          <w:sz w:val="24"/>
          <w:szCs w:val="24"/>
        </w:rPr>
        <w:t xml:space="preserve">po terminie składania ofert zostanie niezwłocznie zwrócona Wykonawcy </w:t>
      </w:r>
    </w:p>
    <w:p w14:paraId="6BFB73EE" w14:textId="77777777" w:rsidR="00CC1EA5" w:rsidRPr="00B83D85" w:rsidRDefault="00CC1EA5" w:rsidP="00645C48">
      <w:pPr>
        <w:pStyle w:val="Akapitzlist"/>
        <w:numPr>
          <w:ilvl w:val="1"/>
          <w:numId w:val="8"/>
        </w:numPr>
        <w:spacing w:after="200" w:line="264" w:lineRule="auto"/>
        <w:ind w:left="567" w:hanging="567"/>
        <w:contextualSpacing w:val="0"/>
        <w:jc w:val="both"/>
        <w:rPr>
          <w:rFonts w:ascii="Times New Roman" w:hAnsi="Times New Roman"/>
          <w:b/>
          <w:sz w:val="24"/>
          <w:szCs w:val="24"/>
        </w:rPr>
      </w:pPr>
      <w:r w:rsidRPr="00B83D85">
        <w:rPr>
          <w:rFonts w:ascii="Times New Roman" w:hAnsi="Times New Roman" w:cs="Times New Roman"/>
          <w:sz w:val="24"/>
          <w:szCs w:val="24"/>
        </w:rPr>
        <w:lastRenderedPageBreak/>
        <w:t>Otwarcie jest jawne</w:t>
      </w:r>
      <w:r w:rsidRPr="00B83D85">
        <w:rPr>
          <w:rFonts w:ascii="Times New Roman" w:hAnsi="Times New Roman"/>
          <w:sz w:val="24"/>
          <w:szCs w:val="24"/>
        </w:rPr>
        <w:t>, Wykonawcy</w:t>
      </w:r>
      <w:r w:rsidRPr="00B83D85">
        <w:rPr>
          <w:rFonts w:ascii="Times New Roman" w:hAnsi="Times New Roman" w:cs="Times New Roman"/>
          <w:sz w:val="24"/>
          <w:szCs w:val="24"/>
        </w:rPr>
        <w:t xml:space="preserve"> mogą uczestniczyć w sesji otwarcia ofert. </w:t>
      </w:r>
      <w:r w:rsidR="00C56271">
        <w:rPr>
          <w:rFonts w:ascii="Times New Roman" w:hAnsi="Times New Roman" w:cs="Times New Roman"/>
          <w:sz w:val="24"/>
          <w:szCs w:val="24"/>
        </w:rPr>
        <w:t>Niez</w:t>
      </w:r>
      <w:r w:rsidR="0062627D">
        <w:rPr>
          <w:rFonts w:ascii="Times New Roman" w:hAnsi="Times New Roman" w:cs="Times New Roman"/>
          <w:sz w:val="24"/>
          <w:szCs w:val="24"/>
        </w:rPr>
        <w:t>w</w:t>
      </w:r>
      <w:r w:rsidR="00C56271">
        <w:rPr>
          <w:rFonts w:ascii="Times New Roman" w:hAnsi="Times New Roman" w:cs="Times New Roman"/>
          <w:sz w:val="24"/>
          <w:szCs w:val="24"/>
        </w:rPr>
        <w:t>łocznie po otwarciu ofert zamawiający zamieszcza na stronie internetowej informację, o których mowa w art. 86 ust 5.</w:t>
      </w:r>
    </w:p>
    <w:p w14:paraId="289B5D49" w14:textId="77777777" w:rsidR="00CC1EA5" w:rsidRPr="00B83D85" w:rsidRDefault="004703B3" w:rsidP="00645C48">
      <w:pPr>
        <w:pStyle w:val="Akapitzlist"/>
        <w:numPr>
          <w:ilvl w:val="0"/>
          <w:numId w:val="31"/>
        </w:numPr>
        <w:shd w:val="clear" w:color="auto" w:fill="BFBFBF" w:themeFill="background1" w:themeFillShade="BF"/>
        <w:spacing w:before="400" w:after="300" w:line="264" w:lineRule="auto"/>
        <w:ind w:left="567" w:hanging="567"/>
        <w:contextualSpacing w:val="0"/>
        <w:jc w:val="both"/>
        <w:rPr>
          <w:rFonts w:ascii="Times New Roman" w:hAnsi="Times New Roman"/>
          <w:b/>
          <w:sz w:val="24"/>
          <w:szCs w:val="24"/>
        </w:rPr>
      </w:pPr>
      <w:r>
        <w:rPr>
          <w:rFonts w:ascii="Times New Roman" w:hAnsi="Times New Roman"/>
          <w:b/>
          <w:sz w:val="24"/>
          <w:szCs w:val="24"/>
        </w:rPr>
        <w:t>O</w:t>
      </w:r>
      <w:r w:rsidR="00CC1EA5" w:rsidRPr="00B83D85">
        <w:rPr>
          <w:rFonts w:ascii="Times New Roman" w:hAnsi="Times New Roman"/>
          <w:b/>
          <w:sz w:val="24"/>
          <w:szCs w:val="24"/>
        </w:rPr>
        <w:t>PIS SPOSOBU OBLICZANIA CENY</w:t>
      </w:r>
    </w:p>
    <w:p w14:paraId="6B567BAE" w14:textId="77777777" w:rsidR="00A015AE" w:rsidRDefault="00A015AE" w:rsidP="00645C48">
      <w:pPr>
        <w:pStyle w:val="Akapitzlist"/>
        <w:numPr>
          <w:ilvl w:val="1"/>
          <w:numId w:val="35"/>
        </w:numPr>
        <w:autoSpaceDE w:val="0"/>
        <w:autoSpaceDN w:val="0"/>
        <w:adjustRightInd w:val="0"/>
        <w:spacing w:after="200" w:line="264" w:lineRule="auto"/>
        <w:ind w:left="567" w:hanging="567"/>
        <w:jc w:val="both"/>
        <w:rPr>
          <w:rFonts w:ascii="Times New Roman" w:hAnsi="Times New Roman"/>
          <w:sz w:val="24"/>
          <w:szCs w:val="24"/>
        </w:rPr>
      </w:pPr>
      <w:r w:rsidRPr="004703B3">
        <w:rPr>
          <w:rFonts w:ascii="Times New Roman" w:hAnsi="Times New Roman"/>
          <w:sz w:val="24"/>
          <w:szCs w:val="24"/>
        </w:rPr>
        <w:t>Wykonawca uwzględniając wszystkie wymogi, o których mowa w niniejszej Specyfikacji Istotnych Warunków Zamówienia, powinien w cenie oferty brutto ująć wszelkie koszty niezbędne dla prawidłowego i pełnego wykonania przedmiotu zamówienia oraz uwzględnić inne opłaty i podatki, a także ewentualne upusty i rabaty.</w:t>
      </w:r>
    </w:p>
    <w:p w14:paraId="6FD3AAF5" w14:textId="77777777" w:rsidR="00553B75" w:rsidRPr="004703B3" w:rsidRDefault="00553B75" w:rsidP="00553B75">
      <w:pPr>
        <w:pStyle w:val="Akapitzlist"/>
        <w:autoSpaceDE w:val="0"/>
        <w:autoSpaceDN w:val="0"/>
        <w:adjustRightInd w:val="0"/>
        <w:spacing w:after="200" w:line="264" w:lineRule="auto"/>
        <w:ind w:left="567"/>
        <w:jc w:val="both"/>
        <w:rPr>
          <w:rFonts w:ascii="Times New Roman" w:hAnsi="Times New Roman"/>
          <w:sz w:val="24"/>
          <w:szCs w:val="24"/>
        </w:rPr>
      </w:pPr>
    </w:p>
    <w:p w14:paraId="265276CF" w14:textId="77777777" w:rsidR="00DE6FBA" w:rsidRPr="00DE6FBA" w:rsidRDefault="00A015AE" w:rsidP="00645C48">
      <w:pPr>
        <w:pStyle w:val="Akapitzlist"/>
        <w:numPr>
          <w:ilvl w:val="1"/>
          <w:numId w:val="35"/>
        </w:numPr>
        <w:autoSpaceDE w:val="0"/>
        <w:autoSpaceDN w:val="0"/>
        <w:adjustRightInd w:val="0"/>
        <w:spacing w:after="200" w:line="264" w:lineRule="auto"/>
        <w:ind w:left="567" w:hanging="567"/>
        <w:contextualSpacing w:val="0"/>
        <w:jc w:val="both"/>
        <w:rPr>
          <w:rFonts w:ascii="Times New Roman" w:hAnsi="Times New Roman"/>
          <w:color w:val="FF0000"/>
          <w:sz w:val="24"/>
          <w:szCs w:val="24"/>
        </w:rPr>
      </w:pPr>
      <w:r w:rsidRPr="00963924">
        <w:rPr>
          <w:rFonts w:ascii="Times New Roman" w:hAnsi="Times New Roman"/>
          <w:sz w:val="24"/>
          <w:szCs w:val="24"/>
        </w:rPr>
        <w:t xml:space="preserve">Cena oferty brutto za realizację całego zamówienia podstawowego zostanie wyliczona przez Wykonawcę na podstawie wypełnionego formularza ofertowego, stanowiącego </w:t>
      </w:r>
      <w:r w:rsidRPr="00963924">
        <w:rPr>
          <w:rFonts w:ascii="Times New Roman" w:hAnsi="Times New Roman"/>
          <w:b/>
          <w:sz w:val="24"/>
          <w:szCs w:val="24"/>
        </w:rPr>
        <w:t xml:space="preserve">załącznik nr </w:t>
      </w:r>
      <w:r>
        <w:rPr>
          <w:rFonts w:ascii="Times New Roman" w:hAnsi="Times New Roman"/>
          <w:b/>
          <w:sz w:val="24"/>
          <w:szCs w:val="24"/>
        </w:rPr>
        <w:t>3</w:t>
      </w:r>
      <w:r w:rsidR="0093221F">
        <w:rPr>
          <w:rFonts w:ascii="Times New Roman" w:hAnsi="Times New Roman"/>
          <w:b/>
          <w:sz w:val="24"/>
          <w:szCs w:val="24"/>
        </w:rPr>
        <w:t>A i 3B</w:t>
      </w:r>
      <w:r w:rsidRPr="00963924">
        <w:rPr>
          <w:rFonts w:ascii="Times New Roman" w:hAnsi="Times New Roman"/>
          <w:b/>
          <w:sz w:val="24"/>
          <w:szCs w:val="24"/>
        </w:rPr>
        <w:t>do SIWZ</w:t>
      </w:r>
      <w:r w:rsidRPr="00963924">
        <w:rPr>
          <w:rFonts w:ascii="Times New Roman" w:hAnsi="Times New Roman"/>
          <w:sz w:val="24"/>
          <w:szCs w:val="24"/>
        </w:rPr>
        <w:t>. Cena oferty brutto określa maksymalne wynagrodzenie Wykonawcy z tytułu realizacji zamówienia podstawowego i nie obejmuje prawa opcji.</w:t>
      </w:r>
    </w:p>
    <w:p w14:paraId="44A4BC24" w14:textId="77777777" w:rsidR="00DE6FBA" w:rsidRPr="00DE6FBA" w:rsidRDefault="00DE6FBA" w:rsidP="00DE6FBA">
      <w:pPr>
        <w:pStyle w:val="Akapitzlist"/>
        <w:rPr>
          <w:rFonts w:ascii="Times New Roman" w:hAnsi="Times New Roman"/>
          <w:color w:val="000000"/>
          <w:sz w:val="24"/>
          <w:szCs w:val="24"/>
        </w:rPr>
      </w:pPr>
    </w:p>
    <w:p w14:paraId="7ED27BDA" w14:textId="77777777" w:rsidR="00553B75" w:rsidRPr="001349F8" w:rsidRDefault="00DE6FBA" w:rsidP="001349F8">
      <w:pPr>
        <w:pStyle w:val="Akapitzlist"/>
        <w:numPr>
          <w:ilvl w:val="1"/>
          <w:numId w:val="35"/>
        </w:numPr>
        <w:autoSpaceDE w:val="0"/>
        <w:autoSpaceDN w:val="0"/>
        <w:adjustRightInd w:val="0"/>
        <w:spacing w:after="200" w:line="264" w:lineRule="auto"/>
        <w:ind w:left="567" w:hanging="567"/>
        <w:contextualSpacing w:val="0"/>
        <w:jc w:val="both"/>
        <w:rPr>
          <w:rFonts w:ascii="Times New Roman" w:hAnsi="Times New Roman"/>
          <w:color w:val="FF0000"/>
          <w:sz w:val="24"/>
          <w:szCs w:val="24"/>
        </w:rPr>
      </w:pPr>
      <w:r w:rsidRPr="00DE6FBA">
        <w:rPr>
          <w:rFonts w:ascii="Times New Roman" w:hAnsi="Times New Roman"/>
          <w:color w:val="000000"/>
          <w:sz w:val="24"/>
          <w:szCs w:val="24"/>
        </w:rPr>
        <w:t>Cena oferty brutto winna być podana w złotych polskich liczbowo i słownie z dokładnością do dwóch miejsc po przecinku.</w:t>
      </w:r>
    </w:p>
    <w:p w14:paraId="6BE66509" w14:textId="77777777" w:rsidR="00A015AE" w:rsidRPr="00963924" w:rsidRDefault="00A015AE" w:rsidP="00645C48">
      <w:pPr>
        <w:pStyle w:val="Akapitzlist"/>
        <w:numPr>
          <w:ilvl w:val="1"/>
          <w:numId w:val="36"/>
        </w:numPr>
        <w:autoSpaceDE w:val="0"/>
        <w:autoSpaceDN w:val="0"/>
        <w:adjustRightInd w:val="0"/>
        <w:spacing w:after="200" w:line="264" w:lineRule="auto"/>
        <w:ind w:left="567" w:hanging="567"/>
        <w:contextualSpacing w:val="0"/>
        <w:jc w:val="both"/>
        <w:rPr>
          <w:rFonts w:ascii="Times New Roman" w:hAnsi="Times New Roman"/>
          <w:sz w:val="24"/>
          <w:szCs w:val="24"/>
        </w:rPr>
      </w:pPr>
      <w:r w:rsidRPr="00963924">
        <w:rPr>
          <w:rFonts w:ascii="Times New Roman" w:hAnsi="Times New Roman"/>
          <w:sz w:val="24"/>
          <w:szCs w:val="24"/>
        </w:rPr>
        <w:t>Każdy z Wykonawców może zaproponować tylko jedną cenę.</w:t>
      </w:r>
    </w:p>
    <w:p w14:paraId="00BEFA71" w14:textId="77777777" w:rsidR="00A015AE" w:rsidRPr="004703B3" w:rsidRDefault="004703B3" w:rsidP="004703B3">
      <w:pPr>
        <w:autoSpaceDE w:val="0"/>
        <w:autoSpaceDN w:val="0"/>
        <w:adjustRightInd w:val="0"/>
        <w:spacing w:after="200" w:line="264" w:lineRule="auto"/>
        <w:ind w:left="567" w:hanging="567"/>
        <w:jc w:val="both"/>
        <w:rPr>
          <w:rFonts w:ascii="Times New Roman" w:hAnsi="Times New Roman"/>
          <w:color w:val="FF0000"/>
          <w:sz w:val="24"/>
          <w:szCs w:val="24"/>
        </w:rPr>
      </w:pPr>
      <w:r w:rsidRPr="002E62F9">
        <w:rPr>
          <w:rFonts w:ascii="Times New Roman" w:hAnsi="Times New Roman"/>
          <w:b/>
          <w:color w:val="000000" w:themeColor="text1"/>
          <w:sz w:val="24"/>
          <w:szCs w:val="24"/>
        </w:rPr>
        <w:t>11.5.</w:t>
      </w:r>
      <w:r w:rsidR="00A015AE" w:rsidRPr="004703B3">
        <w:rPr>
          <w:rFonts w:ascii="Times New Roman" w:hAnsi="Times New Roman"/>
          <w:color w:val="000000" w:themeColor="text1"/>
          <w:sz w:val="24"/>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prowadził do powstania u Zamawiającego obowiązk</w:t>
      </w:r>
      <w:r w:rsidR="0079064C">
        <w:rPr>
          <w:rFonts w:ascii="Times New Roman" w:hAnsi="Times New Roman"/>
          <w:color w:val="000000" w:themeColor="text1"/>
          <w:sz w:val="24"/>
          <w:szCs w:val="24"/>
        </w:rPr>
        <w:t>u podatkowego wskazując nazwę (</w:t>
      </w:r>
      <w:r w:rsidR="00A015AE" w:rsidRPr="004703B3">
        <w:rPr>
          <w:rFonts w:ascii="Times New Roman" w:hAnsi="Times New Roman"/>
          <w:color w:val="000000" w:themeColor="text1"/>
          <w:sz w:val="24"/>
          <w:szCs w:val="24"/>
        </w:rPr>
        <w:t>rodzaj) towaru lub usługi, której dostawa lub świadczenie będzie prowadzić do jego powstania, oraz wskazać ich wartość bez kwoty podatku</w:t>
      </w:r>
      <w:r w:rsidR="00A015AE" w:rsidRPr="004703B3">
        <w:rPr>
          <w:rFonts w:ascii="Times New Roman" w:hAnsi="Times New Roman"/>
          <w:color w:val="FF0000"/>
          <w:sz w:val="24"/>
          <w:szCs w:val="24"/>
        </w:rPr>
        <w:t xml:space="preserve">. </w:t>
      </w:r>
    </w:p>
    <w:p w14:paraId="399A7161" w14:textId="77777777" w:rsidR="00CC1EA5" w:rsidRPr="00E4061E" w:rsidRDefault="00DD2302" w:rsidP="00645C48">
      <w:pPr>
        <w:pStyle w:val="Akapitzlist"/>
        <w:numPr>
          <w:ilvl w:val="0"/>
          <w:numId w:val="31"/>
        </w:numPr>
        <w:shd w:val="clear" w:color="auto" w:fill="BFBFBF" w:themeFill="background1" w:themeFillShade="BF"/>
        <w:autoSpaceDE w:val="0"/>
        <w:autoSpaceDN w:val="0"/>
        <w:adjustRightInd w:val="0"/>
        <w:spacing w:before="400" w:after="300" w:line="264" w:lineRule="auto"/>
        <w:jc w:val="both"/>
        <w:rPr>
          <w:rFonts w:ascii="Times New Roman" w:hAnsi="Times New Roman" w:cs="Times New Roman"/>
          <w:color w:val="FF0000"/>
          <w:sz w:val="24"/>
          <w:szCs w:val="24"/>
        </w:rPr>
      </w:pPr>
      <w:r w:rsidRPr="00E4061E">
        <w:rPr>
          <w:rFonts w:ascii="Times New Roman" w:hAnsi="Times New Roman" w:cs="Times New Roman"/>
          <w:b/>
          <w:color w:val="000000" w:themeColor="text1"/>
          <w:sz w:val="24"/>
          <w:szCs w:val="24"/>
        </w:rPr>
        <w:t>OPIS KRY</w:t>
      </w:r>
      <w:r w:rsidR="00CC1EA5" w:rsidRPr="00E4061E">
        <w:rPr>
          <w:rFonts w:ascii="Times New Roman" w:hAnsi="Times New Roman" w:cs="Times New Roman"/>
          <w:b/>
          <w:color w:val="000000" w:themeColor="text1"/>
          <w:sz w:val="24"/>
          <w:szCs w:val="24"/>
        </w:rPr>
        <w:t>TERIÓW, KTÓRYMI ZAMAWIAJĄCY BĘDZIE SIĘ KIEROWAŁ PRZY WYBORZE OFERTY WRAZ Z PODANIEM ZNACZENIA</w:t>
      </w:r>
      <w:r w:rsidR="00DC54CF" w:rsidRPr="00E4061E">
        <w:rPr>
          <w:rFonts w:ascii="Times New Roman" w:hAnsi="Times New Roman" w:cs="Times New Roman"/>
          <w:b/>
          <w:color w:val="000000" w:themeColor="text1"/>
          <w:sz w:val="24"/>
          <w:szCs w:val="24"/>
        </w:rPr>
        <w:t xml:space="preserve"> TYCH KRYTERIÓW I SPOSOBU OCENY</w:t>
      </w:r>
      <w:r w:rsidR="00CC1EA5" w:rsidRPr="00E4061E">
        <w:rPr>
          <w:rFonts w:ascii="Times New Roman" w:hAnsi="Times New Roman" w:cs="Times New Roman"/>
          <w:b/>
          <w:color w:val="000000" w:themeColor="text1"/>
          <w:sz w:val="24"/>
          <w:szCs w:val="24"/>
        </w:rPr>
        <w:t xml:space="preserve"> OFERTY</w:t>
      </w:r>
    </w:p>
    <w:p w14:paraId="74FC7625" w14:textId="77777777" w:rsidR="00B04511" w:rsidRPr="00A44137" w:rsidRDefault="001300EB" w:rsidP="00A44137">
      <w:pPr>
        <w:pStyle w:val="Akapitzlist"/>
        <w:numPr>
          <w:ilvl w:val="1"/>
          <w:numId w:val="4"/>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Przy wyb</w:t>
      </w:r>
      <w:r w:rsidR="00012C63" w:rsidRPr="00B83D85">
        <w:rPr>
          <w:rFonts w:ascii="Times New Roman" w:hAnsi="Times New Roman" w:cs="Times New Roman"/>
          <w:sz w:val="24"/>
          <w:szCs w:val="24"/>
        </w:rPr>
        <w:t>orze najkorzystniejszej oferty Z</w:t>
      </w:r>
      <w:r w:rsidRPr="00B83D85">
        <w:rPr>
          <w:rFonts w:ascii="Times New Roman" w:hAnsi="Times New Roman" w:cs="Times New Roman"/>
          <w:sz w:val="24"/>
          <w:szCs w:val="24"/>
        </w:rPr>
        <w:t xml:space="preserve">amawiający będzie się kierował kryterium ceny oferty brutto za realizację przedmiotu zamówienia obliczonej przez </w:t>
      </w:r>
      <w:r w:rsidR="00A60F5F" w:rsidRPr="00B83D85">
        <w:rPr>
          <w:rFonts w:ascii="Times New Roman" w:hAnsi="Times New Roman" w:cs="Times New Roman"/>
          <w:sz w:val="24"/>
          <w:szCs w:val="24"/>
        </w:rPr>
        <w:t>W</w:t>
      </w:r>
      <w:r w:rsidRPr="00B83D85">
        <w:rPr>
          <w:rFonts w:ascii="Times New Roman" w:hAnsi="Times New Roman" w:cs="Times New Roman"/>
          <w:sz w:val="24"/>
          <w:szCs w:val="24"/>
        </w:rPr>
        <w:t>ykonawcę zgodnie zobowiązującymi przepisami prawa, zas</w:t>
      </w:r>
      <w:r w:rsidR="00A963B8" w:rsidRPr="00B83D85">
        <w:rPr>
          <w:rFonts w:ascii="Times New Roman" w:hAnsi="Times New Roman" w:cs="Times New Roman"/>
          <w:sz w:val="24"/>
          <w:szCs w:val="24"/>
        </w:rPr>
        <w:t>adami ok</w:t>
      </w:r>
      <w:r w:rsidR="00D00521">
        <w:rPr>
          <w:rFonts w:ascii="Times New Roman" w:hAnsi="Times New Roman" w:cs="Times New Roman"/>
          <w:sz w:val="24"/>
          <w:szCs w:val="24"/>
        </w:rPr>
        <w:t xml:space="preserve">reślonymi w </w:t>
      </w:r>
      <w:r w:rsidR="007943A9">
        <w:rPr>
          <w:rFonts w:ascii="Times New Roman" w:hAnsi="Times New Roman" w:cs="Times New Roman"/>
          <w:b/>
          <w:sz w:val="24"/>
          <w:szCs w:val="24"/>
        </w:rPr>
        <w:t xml:space="preserve">Rozdziale 12 </w:t>
      </w:r>
      <w:r w:rsidRPr="00D00521">
        <w:rPr>
          <w:rFonts w:ascii="Times New Roman" w:hAnsi="Times New Roman" w:cs="Times New Roman"/>
          <w:b/>
          <w:sz w:val="24"/>
          <w:szCs w:val="24"/>
        </w:rPr>
        <w:t>SIWZ</w:t>
      </w:r>
      <w:r w:rsidRPr="00B83D85">
        <w:rPr>
          <w:rFonts w:ascii="Times New Roman" w:hAnsi="Times New Roman" w:cs="Times New Roman"/>
          <w:sz w:val="24"/>
          <w:szCs w:val="24"/>
        </w:rPr>
        <w:t xml:space="preserve"> i podanej w</w:t>
      </w:r>
      <w:r w:rsidR="00E615BC" w:rsidRPr="00B83D85">
        <w:rPr>
          <w:rFonts w:ascii="Times New Roman" w:hAnsi="Times New Roman" w:cs="Times New Roman"/>
          <w:sz w:val="24"/>
          <w:szCs w:val="24"/>
        </w:rPr>
        <w:t> </w:t>
      </w:r>
      <w:r w:rsidRPr="00B83D85">
        <w:rPr>
          <w:rFonts w:ascii="Times New Roman" w:hAnsi="Times New Roman" w:cs="Times New Roman"/>
          <w:sz w:val="24"/>
          <w:szCs w:val="24"/>
        </w:rPr>
        <w:t>formularzu ofertowym</w:t>
      </w:r>
      <w:r w:rsidR="00CD2408" w:rsidRPr="00B83D85">
        <w:rPr>
          <w:rFonts w:ascii="Times New Roman" w:hAnsi="Times New Roman" w:cs="Times New Roman"/>
          <w:sz w:val="24"/>
          <w:szCs w:val="24"/>
        </w:rPr>
        <w:t xml:space="preserve"> (wzór - </w:t>
      </w:r>
      <w:r w:rsidR="00CD2408" w:rsidRPr="00B83D85">
        <w:rPr>
          <w:rFonts w:ascii="Times New Roman" w:hAnsi="Times New Roman" w:cs="Times New Roman"/>
          <w:b/>
          <w:sz w:val="24"/>
          <w:szCs w:val="24"/>
        </w:rPr>
        <w:t>za</w:t>
      </w:r>
      <w:r w:rsidR="00F73E7F" w:rsidRPr="00B83D85">
        <w:rPr>
          <w:rFonts w:ascii="Times New Roman" w:hAnsi="Times New Roman" w:cs="Times New Roman"/>
          <w:b/>
          <w:sz w:val="24"/>
          <w:szCs w:val="24"/>
        </w:rPr>
        <w:t>łącznik</w:t>
      </w:r>
      <w:r w:rsidR="00A963B8" w:rsidRPr="00B83D85">
        <w:rPr>
          <w:rFonts w:ascii="Times New Roman" w:hAnsi="Times New Roman" w:cs="Times New Roman"/>
          <w:b/>
          <w:sz w:val="24"/>
          <w:szCs w:val="24"/>
        </w:rPr>
        <w:t xml:space="preserve"> nr </w:t>
      </w:r>
      <w:r w:rsidR="004703B3">
        <w:rPr>
          <w:rFonts w:ascii="Times New Roman" w:hAnsi="Times New Roman" w:cs="Times New Roman"/>
          <w:b/>
          <w:sz w:val="24"/>
          <w:szCs w:val="24"/>
        </w:rPr>
        <w:t>3</w:t>
      </w:r>
      <w:r w:rsidR="002A213B">
        <w:rPr>
          <w:rFonts w:ascii="Times New Roman" w:hAnsi="Times New Roman" w:cs="Times New Roman"/>
          <w:b/>
          <w:sz w:val="24"/>
          <w:szCs w:val="24"/>
        </w:rPr>
        <w:t>A i 3B</w:t>
      </w:r>
      <w:r w:rsidRPr="00B83D85">
        <w:rPr>
          <w:rFonts w:ascii="Times New Roman" w:hAnsi="Times New Roman" w:cs="Times New Roman"/>
          <w:b/>
          <w:sz w:val="24"/>
          <w:szCs w:val="24"/>
        </w:rPr>
        <w:t>do SIWZ</w:t>
      </w:r>
      <w:r w:rsidRPr="00B83D85">
        <w:rPr>
          <w:rFonts w:ascii="Times New Roman" w:hAnsi="Times New Roman" w:cs="Times New Roman"/>
          <w:sz w:val="24"/>
          <w:szCs w:val="24"/>
        </w:rPr>
        <w:t>)</w:t>
      </w:r>
      <w:r w:rsidR="001F5751" w:rsidRPr="00B83D85">
        <w:rPr>
          <w:rFonts w:ascii="Times New Roman" w:hAnsi="Times New Roman" w:cs="Times New Roman"/>
          <w:sz w:val="24"/>
          <w:szCs w:val="24"/>
        </w:rPr>
        <w:t>.</w:t>
      </w:r>
    </w:p>
    <w:tbl>
      <w:tblPr>
        <w:tblStyle w:val="Tabela-Siatka"/>
        <w:tblW w:w="0" w:type="auto"/>
        <w:tblLook w:val="04A0" w:firstRow="1" w:lastRow="0" w:firstColumn="1" w:lastColumn="0" w:noHBand="0" w:noVBand="1"/>
      </w:tblPr>
      <w:tblGrid>
        <w:gridCol w:w="959"/>
        <w:gridCol w:w="2303"/>
        <w:gridCol w:w="4501"/>
        <w:gridCol w:w="1134"/>
      </w:tblGrid>
      <w:tr w:rsidR="001300EB" w:rsidRPr="00B83D85" w14:paraId="2D780A24" w14:textId="77777777" w:rsidTr="00C67666">
        <w:tc>
          <w:tcPr>
            <w:tcW w:w="959" w:type="dxa"/>
          </w:tcPr>
          <w:p w14:paraId="144D61EE" w14:textId="77777777" w:rsidR="001300EB" w:rsidRPr="00B83D85" w:rsidRDefault="001300EB" w:rsidP="00310A73">
            <w:pPr>
              <w:autoSpaceDE w:val="0"/>
              <w:autoSpaceDN w:val="0"/>
              <w:adjustRightInd w:val="0"/>
              <w:spacing w:line="264" w:lineRule="auto"/>
              <w:jc w:val="both"/>
              <w:rPr>
                <w:rFonts w:ascii="Times New Roman" w:hAnsi="Times New Roman" w:cs="Times New Roman"/>
                <w:sz w:val="24"/>
                <w:szCs w:val="24"/>
              </w:rPr>
            </w:pPr>
            <w:r w:rsidRPr="00B83D85">
              <w:rPr>
                <w:rFonts w:ascii="Times New Roman" w:hAnsi="Times New Roman" w:cs="Times New Roman"/>
                <w:sz w:val="24"/>
                <w:szCs w:val="24"/>
              </w:rPr>
              <w:t>L.p.</w:t>
            </w:r>
          </w:p>
        </w:tc>
        <w:tc>
          <w:tcPr>
            <w:tcW w:w="2303" w:type="dxa"/>
          </w:tcPr>
          <w:p w14:paraId="77B29DEE" w14:textId="77777777" w:rsidR="001300EB" w:rsidRPr="00B83D85" w:rsidRDefault="001300EB" w:rsidP="00310A73">
            <w:pPr>
              <w:autoSpaceDE w:val="0"/>
              <w:autoSpaceDN w:val="0"/>
              <w:adjustRightInd w:val="0"/>
              <w:spacing w:line="264" w:lineRule="auto"/>
              <w:jc w:val="both"/>
              <w:rPr>
                <w:rFonts w:ascii="Times New Roman" w:hAnsi="Times New Roman" w:cs="Times New Roman"/>
                <w:sz w:val="24"/>
                <w:szCs w:val="24"/>
              </w:rPr>
            </w:pPr>
            <w:r w:rsidRPr="00B83D85">
              <w:rPr>
                <w:rFonts w:ascii="Times New Roman" w:hAnsi="Times New Roman" w:cs="Times New Roman"/>
                <w:sz w:val="24"/>
                <w:szCs w:val="24"/>
              </w:rPr>
              <w:t>Kryterium</w:t>
            </w:r>
          </w:p>
        </w:tc>
        <w:tc>
          <w:tcPr>
            <w:tcW w:w="4501" w:type="dxa"/>
          </w:tcPr>
          <w:p w14:paraId="1A61B5B0" w14:textId="77777777" w:rsidR="001300EB" w:rsidRPr="00B83D85" w:rsidRDefault="001300EB" w:rsidP="00310A73">
            <w:pPr>
              <w:autoSpaceDE w:val="0"/>
              <w:autoSpaceDN w:val="0"/>
              <w:adjustRightInd w:val="0"/>
              <w:spacing w:line="264" w:lineRule="auto"/>
              <w:jc w:val="both"/>
              <w:rPr>
                <w:rFonts w:ascii="Times New Roman" w:hAnsi="Times New Roman" w:cs="Times New Roman"/>
                <w:sz w:val="24"/>
                <w:szCs w:val="24"/>
              </w:rPr>
            </w:pPr>
            <w:r w:rsidRPr="00B83D85">
              <w:rPr>
                <w:rFonts w:ascii="Times New Roman" w:hAnsi="Times New Roman" w:cs="Times New Roman"/>
                <w:sz w:val="24"/>
                <w:szCs w:val="24"/>
              </w:rPr>
              <w:t>Opis</w:t>
            </w:r>
          </w:p>
        </w:tc>
        <w:tc>
          <w:tcPr>
            <w:tcW w:w="1134" w:type="dxa"/>
          </w:tcPr>
          <w:p w14:paraId="3183EF17" w14:textId="77777777" w:rsidR="001300EB" w:rsidRPr="00B83D85" w:rsidRDefault="001300EB" w:rsidP="00310A73">
            <w:pPr>
              <w:autoSpaceDE w:val="0"/>
              <w:autoSpaceDN w:val="0"/>
              <w:adjustRightInd w:val="0"/>
              <w:spacing w:line="264" w:lineRule="auto"/>
              <w:jc w:val="both"/>
              <w:rPr>
                <w:rFonts w:ascii="Times New Roman" w:hAnsi="Times New Roman" w:cs="Times New Roman"/>
                <w:sz w:val="24"/>
                <w:szCs w:val="24"/>
              </w:rPr>
            </w:pPr>
            <w:r w:rsidRPr="00B83D85">
              <w:rPr>
                <w:rFonts w:ascii="Times New Roman" w:hAnsi="Times New Roman" w:cs="Times New Roman"/>
                <w:sz w:val="24"/>
                <w:szCs w:val="24"/>
              </w:rPr>
              <w:t>Waga</w:t>
            </w:r>
          </w:p>
        </w:tc>
      </w:tr>
      <w:tr w:rsidR="001300EB" w:rsidRPr="00B83D85" w14:paraId="1A38FD75" w14:textId="77777777" w:rsidTr="00C67666">
        <w:tc>
          <w:tcPr>
            <w:tcW w:w="959" w:type="dxa"/>
          </w:tcPr>
          <w:p w14:paraId="7129D72C" w14:textId="77777777" w:rsidR="001300EB" w:rsidRPr="00B83D85" w:rsidRDefault="001300EB" w:rsidP="00310A73">
            <w:pPr>
              <w:autoSpaceDE w:val="0"/>
              <w:autoSpaceDN w:val="0"/>
              <w:adjustRightInd w:val="0"/>
              <w:spacing w:line="264" w:lineRule="auto"/>
              <w:jc w:val="both"/>
              <w:rPr>
                <w:rFonts w:ascii="Times New Roman" w:hAnsi="Times New Roman" w:cs="Times New Roman"/>
                <w:sz w:val="24"/>
                <w:szCs w:val="24"/>
              </w:rPr>
            </w:pPr>
            <w:r w:rsidRPr="00B83D85">
              <w:rPr>
                <w:rFonts w:ascii="Times New Roman" w:hAnsi="Times New Roman" w:cs="Times New Roman"/>
                <w:sz w:val="24"/>
                <w:szCs w:val="24"/>
              </w:rPr>
              <w:t>1.</w:t>
            </w:r>
          </w:p>
        </w:tc>
        <w:tc>
          <w:tcPr>
            <w:tcW w:w="2303" w:type="dxa"/>
          </w:tcPr>
          <w:p w14:paraId="6D30B9DA" w14:textId="77777777" w:rsidR="001300EB" w:rsidRPr="00B83D85" w:rsidRDefault="001300EB" w:rsidP="00310A73">
            <w:pPr>
              <w:autoSpaceDE w:val="0"/>
              <w:autoSpaceDN w:val="0"/>
              <w:adjustRightInd w:val="0"/>
              <w:spacing w:line="264" w:lineRule="auto"/>
              <w:jc w:val="both"/>
              <w:rPr>
                <w:rFonts w:ascii="Times New Roman" w:hAnsi="Times New Roman" w:cs="Times New Roman"/>
                <w:sz w:val="24"/>
                <w:szCs w:val="24"/>
              </w:rPr>
            </w:pPr>
            <w:r w:rsidRPr="00B83D85">
              <w:rPr>
                <w:rFonts w:ascii="Times New Roman" w:hAnsi="Times New Roman" w:cs="Times New Roman"/>
                <w:sz w:val="24"/>
                <w:szCs w:val="24"/>
              </w:rPr>
              <w:t>Cena oferty brutto</w:t>
            </w:r>
          </w:p>
        </w:tc>
        <w:tc>
          <w:tcPr>
            <w:tcW w:w="4501" w:type="dxa"/>
          </w:tcPr>
          <w:p w14:paraId="0156DE9A" w14:textId="77777777" w:rsidR="001300EB" w:rsidRPr="00B83D85" w:rsidRDefault="001300EB" w:rsidP="00310A73">
            <w:pPr>
              <w:autoSpaceDE w:val="0"/>
              <w:autoSpaceDN w:val="0"/>
              <w:adjustRightInd w:val="0"/>
              <w:spacing w:line="264" w:lineRule="auto"/>
              <w:jc w:val="both"/>
              <w:rPr>
                <w:rFonts w:ascii="Times New Roman" w:hAnsi="Times New Roman" w:cs="Times New Roman"/>
                <w:sz w:val="24"/>
                <w:szCs w:val="24"/>
              </w:rPr>
            </w:pPr>
            <w:r w:rsidRPr="00B83D85">
              <w:rPr>
                <w:rFonts w:ascii="Times New Roman" w:hAnsi="Times New Roman" w:cs="Times New Roman"/>
                <w:sz w:val="24"/>
                <w:szCs w:val="24"/>
              </w:rPr>
              <w:t>Cena oferty (z podatkiem VAT) za realizację przedmiotu zamówienia</w:t>
            </w:r>
          </w:p>
        </w:tc>
        <w:tc>
          <w:tcPr>
            <w:tcW w:w="1134" w:type="dxa"/>
          </w:tcPr>
          <w:p w14:paraId="7CA67DE7" w14:textId="77777777" w:rsidR="001300EB" w:rsidRPr="00B83D85" w:rsidRDefault="001300EB" w:rsidP="00310A73">
            <w:pPr>
              <w:autoSpaceDE w:val="0"/>
              <w:autoSpaceDN w:val="0"/>
              <w:adjustRightInd w:val="0"/>
              <w:spacing w:line="264" w:lineRule="auto"/>
              <w:jc w:val="both"/>
              <w:rPr>
                <w:rFonts w:ascii="Times New Roman" w:hAnsi="Times New Roman" w:cs="Times New Roman"/>
                <w:sz w:val="24"/>
                <w:szCs w:val="24"/>
              </w:rPr>
            </w:pPr>
            <w:r w:rsidRPr="00B83D85">
              <w:rPr>
                <w:rFonts w:ascii="Times New Roman" w:hAnsi="Times New Roman" w:cs="Times New Roman"/>
                <w:sz w:val="24"/>
                <w:szCs w:val="24"/>
              </w:rPr>
              <w:t>100%</w:t>
            </w:r>
          </w:p>
        </w:tc>
      </w:tr>
    </w:tbl>
    <w:p w14:paraId="17603E29" w14:textId="77777777" w:rsidR="00326AC7" w:rsidRDefault="00326AC7" w:rsidP="004E351B">
      <w:pPr>
        <w:pStyle w:val="Akapitzlist"/>
        <w:numPr>
          <w:ilvl w:val="1"/>
          <w:numId w:val="4"/>
        </w:numPr>
        <w:autoSpaceDE w:val="0"/>
        <w:autoSpaceDN w:val="0"/>
        <w:adjustRightInd w:val="0"/>
        <w:spacing w:before="200"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Zamawiający wybrał jako kryterium oceny ofert cenę zgodnie z art. 91 ust. 2a</w:t>
      </w:r>
      <w:r w:rsidR="005F299E" w:rsidRPr="00B83D85">
        <w:rPr>
          <w:rFonts w:ascii="Times New Roman" w:hAnsi="Times New Roman" w:cs="Times New Roman"/>
          <w:sz w:val="24"/>
          <w:szCs w:val="24"/>
        </w:rPr>
        <w:t xml:space="preserve"> ustawy Pzp</w:t>
      </w:r>
      <w:r w:rsidRPr="00B83D85">
        <w:rPr>
          <w:rFonts w:ascii="Times New Roman" w:hAnsi="Times New Roman" w:cs="Times New Roman"/>
          <w:sz w:val="24"/>
          <w:szCs w:val="24"/>
        </w:rPr>
        <w:t xml:space="preserve">. </w:t>
      </w:r>
    </w:p>
    <w:p w14:paraId="623D5766" w14:textId="77777777" w:rsidR="007943A9" w:rsidRDefault="007943A9" w:rsidP="007943A9">
      <w:pPr>
        <w:pStyle w:val="Akapitzlist"/>
        <w:autoSpaceDE w:val="0"/>
        <w:autoSpaceDN w:val="0"/>
        <w:adjustRightInd w:val="0"/>
        <w:spacing w:before="200" w:after="200" w:line="264" w:lineRule="auto"/>
        <w:ind w:left="567"/>
        <w:contextualSpacing w:val="0"/>
        <w:jc w:val="both"/>
        <w:rPr>
          <w:rFonts w:ascii="Times New Roman" w:hAnsi="Times New Roman" w:cs="Times New Roman"/>
          <w:sz w:val="24"/>
          <w:szCs w:val="24"/>
        </w:rPr>
      </w:pPr>
      <w:r w:rsidRPr="007943A9">
        <w:rPr>
          <w:rFonts w:ascii="Times New Roman" w:hAnsi="Times New Roman" w:cs="Times New Roman"/>
          <w:sz w:val="24"/>
          <w:szCs w:val="24"/>
        </w:rPr>
        <w:t xml:space="preserve">Cena za energię elektryczną nie ma wpływu na jakość wykonywanej usługi tj. dostawy energii elektrycznej. Energia elektryczna nie może być dostosowana do specyficznych </w:t>
      </w:r>
      <w:r w:rsidRPr="007943A9">
        <w:rPr>
          <w:rFonts w:ascii="Times New Roman" w:hAnsi="Times New Roman" w:cs="Times New Roman"/>
          <w:sz w:val="24"/>
          <w:szCs w:val="24"/>
        </w:rPr>
        <w:lastRenderedPageBreak/>
        <w:t>wymagań Zamawiającego – jest ona znormalizowana i oferowana w powszechnie przyjętych standardach. Zasady funkcjonowania systemu elektroenergetycznego zostały określone w Rozporządzeniu Ministra Gospodarki z dnia 4 maja 2007 r. w sprawie szczegółowych warunków funkcjonowania systemu elektroenergetycznego (Dz. U. Nr 93 z 2007 r. poz. 623 z późn. zm.), natomiast zasady kształtowania i kalkulacji taryf oraz rozliczeń w obrocie energią elektryczną określa Rozporządzenie Ministra Gospodarki z dnia 18 sierpnia 2011 r. w sprawie szczegółowych zasad kształtowania i kalkulacji taryf oraz rozliczeń w obrocie energią elektryczną (Dz. U.  z 2013r. poz. 1200). Standardy jakościowe energii elektrycznej opisane są szczegółowo w ustawie z dnia 10 kwietnia 1997 r. – Prawo energetyczne (tj. Dz. U. z 2017 r. poz. 220).</w:t>
      </w:r>
    </w:p>
    <w:p w14:paraId="664EE035" w14:textId="77777777" w:rsidR="001300EB" w:rsidRPr="007943A9" w:rsidRDefault="007943A9" w:rsidP="00390B35">
      <w:pPr>
        <w:pStyle w:val="Akapitzlist"/>
        <w:autoSpaceDE w:val="0"/>
        <w:autoSpaceDN w:val="0"/>
        <w:adjustRightInd w:val="0"/>
        <w:spacing w:before="200" w:after="200" w:line="264" w:lineRule="auto"/>
        <w:ind w:left="567" w:hanging="567"/>
        <w:contextualSpacing w:val="0"/>
        <w:jc w:val="both"/>
        <w:rPr>
          <w:rFonts w:ascii="Times New Roman" w:hAnsi="Times New Roman" w:cs="Times New Roman"/>
          <w:sz w:val="24"/>
          <w:szCs w:val="24"/>
        </w:rPr>
      </w:pPr>
      <w:r w:rsidRPr="00390B35">
        <w:rPr>
          <w:rFonts w:ascii="Times New Roman" w:hAnsi="Times New Roman" w:cs="Times New Roman"/>
          <w:b/>
          <w:sz w:val="24"/>
          <w:szCs w:val="24"/>
        </w:rPr>
        <w:t>12.3.</w:t>
      </w:r>
      <w:r w:rsidR="001300EB" w:rsidRPr="00390B35">
        <w:rPr>
          <w:rFonts w:ascii="Times New Roman" w:hAnsi="Times New Roman" w:cs="Times New Roman"/>
          <w:sz w:val="24"/>
          <w:szCs w:val="24"/>
        </w:rPr>
        <w:t>Zamawiający za najkorzystniejszą uzna ofertę, która nie podlega odrzuceniu oraz uzyska największą liczbę punktów przyznanych w ramach ustalonego kryterium.</w:t>
      </w:r>
    </w:p>
    <w:p w14:paraId="7AFC50A1" w14:textId="77777777" w:rsidR="001300EB" w:rsidRDefault="001300EB" w:rsidP="00390B35">
      <w:pPr>
        <w:pStyle w:val="Akapitzlist"/>
        <w:numPr>
          <w:ilvl w:val="1"/>
          <w:numId w:val="43"/>
        </w:numPr>
        <w:autoSpaceDE w:val="0"/>
        <w:autoSpaceDN w:val="0"/>
        <w:adjustRightInd w:val="0"/>
        <w:spacing w:after="200" w:line="264" w:lineRule="auto"/>
        <w:ind w:left="567" w:hanging="567"/>
        <w:jc w:val="both"/>
        <w:rPr>
          <w:rFonts w:ascii="Times New Roman" w:hAnsi="Times New Roman" w:cs="Times New Roman"/>
          <w:sz w:val="24"/>
          <w:szCs w:val="24"/>
        </w:rPr>
      </w:pPr>
      <w:r w:rsidRPr="00390B35">
        <w:rPr>
          <w:rFonts w:ascii="Times New Roman" w:hAnsi="Times New Roman" w:cs="Times New Roman"/>
          <w:sz w:val="24"/>
          <w:szCs w:val="24"/>
        </w:rPr>
        <w:t>Maksymalna liczba punktów w kryterium równa jest określonej wadze kryterium w %.</w:t>
      </w:r>
    </w:p>
    <w:p w14:paraId="3CAE2899" w14:textId="77777777" w:rsidR="003D10A2" w:rsidRPr="00390B35" w:rsidRDefault="003D10A2" w:rsidP="003D10A2">
      <w:pPr>
        <w:pStyle w:val="Akapitzlist"/>
        <w:autoSpaceDE w:val="0"/>
        <w:autoSpaceDN w:val="0"/>
        <w:adjustRightInd w:val="0"/>
        <w:spacing w:after="200" w:line="264" w:lineRule="auto"/>
        <w:ind w:left="567"/>
        <w:jc w:val="both"/>
        <w:rPr>
          <w:rFonts w:ascii="Times New Roman" w:hAnsi="Times New Roman" w:cs="Times New Roman"/>
          <w:sz w:val="24"/>
          <w:szCs w:val="24"/>
        </w:rPr>
      </w:pPr>
    </w:p>
    <w:p w14:paraId="00585605" w14:textId="77777777" w:rsidR="001300EB" w:rsidRDefault="001300EB" w:rsidP="00390B35">
      <w:pPr>
        <w:pStyle w:val="Akapitzlist"/>
        <w:numPr>
          <w:ilvl w:val="1"/>
          <w:numId w:val="43"/>
        </w:numPr>
        <w:autoSpaceDE w:val="0"/>
        <w:autoSpaceDN w:val="0"/>
        <w:adjustRightInd w:val="0"/>
        <w:spacing w:after="200" w:line="264" w:lineRule="auto"/>
        <w:ind w:left="567" w:hanging="567"/>
        <w:jc w:val="both"/>
        <w:rPr>
          <w:rFonts w:ascii="Times New Roman" w:hAnsi="Times New Roman" w:cs="Times New Roman"/>
          <w:sz w:val="24"/>
          <w:szCs w:val="24"/>
        </w:rPr>
      </w:pPr>
      <w:r w:rsidRPr="00390B35">
        <w:rPr>
          <w:rFonts w:ascii="Times New Roman" w:hAnsi="Times New Roman" w:cs="Times New Roman"/>
          <w:sz w:val="24"/>
          <w:szCs w:val="24"/>
        </w:rPr>
        <w:t>Uzyskana liczba punktów w ramach kryterium zaokrąglana będzie do drugiego miejsca po przecinku. Przyznawanie ilości punktów poszczególnym ofertom odbywać się będzie wg następującej zasady:</w:t>
      </w:r>
    </w:p>
    <w:p w14:paraId="57E8A886" w14:textId="77777777" w:rsidR="00390B35" w:rsidRPr="00E03158" w:rsidRDefault="00390B35" w:rsidP="00390B35">
      <w:pPr>
        <w:pStyle w:val="Akapitzlist"/>
        <w:autoSpaceDE w:val="0"/>
        <w:autoSpaceDN w:val="0"/>
        <w:adjustRightInd w:val="0"/>
        <w:spacing w:after="200" w:line="264" w:lineRule="auto"/>
        <w:ind w:left="567"/>
        <w:jc w:val="both"/>
        <w:rPr>
          <w:rFonts w:ascii="Times New Roman" w:hAnsi="Times New Roman" w:cs="Times New Roman"/>
          <w:sz w:val="24"/>
          <w:szCs w:val="24"/>
        </w:rPr>
      </w:pPr>
    </w:p>
    <w:p w14:paraId="13960B0E" w14:textId="77777777" w:rsidR="007943A9" w:rsidRDefault="007943A9" w:rsidP="007943A9">
      <w:pPr>
        <w:pStyle w:val="Akapitzlist"/>
        <w:autoSpaceDE w:val="0"/>
        <w:spacing w:after="200" w:line="264" w:lineRule="auto"/>
        <w:ind w:left="360"/>
      </w:pPr>
      <w:r w:rsidRPr="00E03158">
        <w:rPr>
          <w:rFonts w:ascii="Times New Roman" w:eastAsia="Times New Roman" w:hAnsi="Times New Roman"/>
        </w:rPr>
        <w:t xml:space="preserve">Liczba punktów =   </w:t>
      </w:r>
      <m:oMath>
        <m:f>
          <m:fPr>
            <m:ctrlPr>
              <w:ins w:id="2" w:author="User" w:date="2016-10-31T13:07:00Z">
                <w:rPr>
                  <w:rFonts w:ascii="Cambria Math" w:hAnsi="Cambria Math"/>
                </w:rPr>
              </w:ins>
            </m:ctrlPr>
          </m:fPr>
          <m:num>
            <m:r>
              <w:ins w:id="3" w:author="User" w:date="2016-10-31T13:07:00Z">
                <w:rPr>
                  <w:rFonts w:ascii="Cambria Math" w:hAnsi="Cambria Math"/>
                </w:rPr>
                <m:t>najniższa cena  oferty brutto spośród złożonych ofert podlegających ocenie</m:t>
              </w:ins>
            </m:r>
          </m:num>
          <m:den>
            <m:r>
              <w:ins w:id="4" w:author="User" w:date="2016-10-31T13:07:00Z">
                <w:rPr>
                  <w:rFonts w:ascii="Cambria Math" w:hAnsi="Cambria Math"/>
                </w:rPr>
                <m:t xml:space="preserve"> cena brutto badanej oferty</m:t>
              </w:ins>
            </m:r>
          </m:den>
        </m:f>
      </m:oMath>
      <w:r w:rsidRPr="007943A9">
        <w:rPr>
          <w:rFonts w:ascii="Times New Roman" w:eastAsia="Times New Roman" w:hAnsi="Times New Roman"/>
        </w:rPr>
        <w:t xml:space="preserve">    x 100</w:t>
      </w:r>
    </w:p>
    <w:p w14:paraId="7E32C8F0" w14:textId="77777777" w:rsidR="001300EB" w:rsidRPr="00B83D85" w:rsidRDefault="001300EB" w:rsidP="00310A73">
      <w:pPr>
        <w:autoSpaceDE w:val="0"/>
        <w:autoSpaceDN w:val="0"/>
        <w:adjustRightInd w:val="0"/>
        <w:spacing w:line="264" w:lineRule="auto"/>
        <w:jc w:val="both"/>
        <w:rPr>
          <w:rFonts w:ascii="Times New Roman" w:hAnsi="Times New Roman" w:cs="Times New Roman"/>
          <w:sz w:val="24"/>
          <w:szCs w:val="24"/>
        </w:rPr>
      </w:pPr>
    </w:p>
    <w:p w14:paraId="7D538982" w14:textId="77777777" w:rsidR="001300EB" w:rsidRPr="00B83D85" w:rsidRDefault="00A60F5F" w:rsidP="00390B35">
      <w:pPr>
        <w:pStyle w:val="Akapitzlist"/>
        <w:numPr>
          <w:ilvl w:val="1"/>
          <w:numId w:val="43"/>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Zamawiający udzieli zamówienia W</w:t>
      </w:r>
      <w:r w:rsidR="001300EB" w:rsidRPr="00B83D85">
        <w:rPr>
          <w:rFonts w:ascii="Times New Roman" w:hAnsi="Times New Roman" w:cs="Times New Roman"/>
          <w:sz w:val="24"/>
          <w:szCs w:val="24"/>
        </w:rPr>
        <w:t>ykonawcy, którego oferta odpowiada wszystkim wymaganiom określonym w Ustawie Pzp oraz w niniejszej SIWZ i została oceniona jako najkorzystniejsza w oparciu o podane w ogłoszeniu o zamówieniu i SIWZ kryteria wyboru.</w:t>
      </w:r>
    </w:p>
    <w:p w14:paraId="08CF36D7" w14:textId="77777777" w:rsidR="006500BA" w:rsidRPr="00B83D85" w:rsidRDefault="00C11664" w:rsidP="00645C48">
      <w:pPr>
        <w:pStyle w:val="Akapitzlist"/>
        <w:numPr>
          <w:ilvl w:val="0"/>
          <w:numId w:val="32"/>
        </w:numPr>
        <w:shd w:val="clear" w:color="auto" w:fill="BFBFBF" w:themeFill="background1" w:themeFillShade="BF"/>
        <w:spacing w:before="400" w:after="300" w:line="264" w:lineRule="auto"/>
        <w:ind w:left="567" w:hanging="567"/>
        <w:contextualSpacing w:val="0"/>
        <w:jc w:val="both"/>
        <w:rPr>
          <w:rFonts w:ascii="Times New Roman" w:hAnsi="Times New Roman" w:cs="Times New Roman"/>
          <w:b/>
          <w:sz w:val="24"/>
          <w:szCs w:val="24"/>
        </w:rPr>
      </w:pPr>
      <w:r w:rsidRPr="00B83D85">
        <w:rPr>
          <w:rFonts w:ascii="Times New Roman" w:hAnsi="Times New Roman" w:cs="Times New Roman"/>
          <w:b/>
          <w:sz w:val="24"/>
          <w:szCs w:val="24"/>
        </w:rPr>
        <w:t xml:space="preserve">INFORMACJE O FORMALNOŚCIACH, JAKIE POWINNY ZOSTAĆ DOPEŁNIONE PO WYBORZE OFERTY W CELU ZAWARCIA UMOWY W SPRAWIE ZAMÓWIENIA PUBLICZNEGO </w:t>
      </w:r>
    </w:p>
    <w:p w14:paraId="10779E44" w14:textId="77777777" w:rsidR="006500BA" w:rsidRPr="00B83D85" w:rsidRDefault="006500BA" w:rsidP="00645C48">
      <w:pPr>
        <w:pStyle w:val="Akapitzlist"/>
        <w:numPr>
          <w:ilvl w:val="1"/>
          <w:numId w:val="32"/>
        </w:numPr>
        <w:suppressAutoHyphens/>
        <w:spacing w:after="200" w:line="264" w:lineRule="auto"/>
        <w:ind w:left="567" w:hanging="567"/>
        <w:jc w:val="both"/>
        <w:rPr>
          <w:rFonts w:ascii="Times New Roman" w:hAnsi="Times New Roman"/>
          <w:sz w:val="24"/>
          <w:szCs w:val="24"/>
        </w:rPr>
      </w:pPr>
      <w:r w:rsidRPr="00B83D85">
        <w:rPr>
          <w:rFonts w:ascii="Times New Roman" w:hAnsi="Times New Roman"/>
          <w:sz w:val="24"/>
          <w:szCs w:val="24"/>
        </w:rPr>
        <w:t xml:space="preserve">Zamawiający </w:t>
      </w:r>
      <w:r w:rsidR="00D865A4" w:rsidRPr="00B83D85">
        <w:rPr>
          <w:rFonts w:ascii="Times New Roman" w:hAnsi="Times New Roman"/>
          <w:sz w:val="24"/>
          <w:szCs w:val="24"/>
        </w:rPr>
        <w:t>informuje niezwłocznie wszystkich</w:t>
      </w:r>
      <w:r w:rsidRPr="00B83D85">
        <w:rPr>
          <w:rFonts w:ascii="Times New Roman" w:hAnsi="Times New Roman"/>
          <w:sz w:val="24"/>
          <w:szCs w:val="24"/>
        </w:rPr>
        <w:t xml:space="preserve"> Wykonawców o: </w:t>
      </w:r>
    </w:p>
    <w:p w14:paraId="57FF471B" w14:textId="77777777" w:rsidR="006500BA" w:rsidRPr="00B83D85" w:rsidRDefault="006500BA" w:rsidP="00645C48">
      <w:pPr>
        <w:pStyle w:val="Akapitzlist"/>
        <w:numPr>
          <w:ilvl w:val="2"/>
          <w:numId w:val="13"/>
        </w:numPr>
        <w:suppressAutoHyphens/>
        <w:spacing w:after="200" w:line="264" w:lineRule="auto"/>
        <w:ind w:left="1418" w:hanging="851"/>
        <w:contextualSpacing w:val="0"/>
        <w:jc w:val="both"/>
        <w:rPr>
          <w:rFonts w:ascii="Times New Roman" w:hAnsi="Times New Roman" w:cs="Times New Roman"/>
          <w:sz w:val="24"/>
          <w:szCs w:val="24"/>
        </w:rPr>
      </w:pPr>
      <w:r w:rsidRPr="00B83D85">
        <w:rPr>
          <w:rFonts w:ascii="Times New Roman" w:hAnsi="Times New Roman"/>
          <w:sz w:val="24"/>
          <w:szCs w:val="24"/>
        </w:rPr>
        <w:t xml:space="preserve">Wyborze najkorzystniejszej oferty, podając nazwę albo imię i nazwisko, siedzibę albo </w:t>
      </w:r>
      <w:r w:rsidR="00D865A4" w:rsidRPr="00B83D85">
        <w:rPr>
          <w:rFonts w:ascii="Times New Roman" w:hAnsi="Times New Roman"/>
          <w:sz w:val="24"/>
          <w:szCs w:val="24"/>
        </w:rPr>
        <w:t>miejsce</w:t>
      </w:r>
      <w:r w:rsidRPr="00B83D85">
        <w:rPr>
          <w:rFonts w:ascii="Times New Roman" w:hAnsi="Times New Roman"/>
          <w:sz w:val="24"/>
          <w:szCs w:val="24"/>
        </w:rPr>
        <w:t xml:space="preserve"> zamieszkania i adres</w:t>
      </w:r>
      <w:r w:rsidR="00D865A4" w:rsidRPr="00B83D85">
        <w:rPr>
          <w:rFonts w:ascii="Times New Roman" w:hAnsi="Times New Roman" w:cs="Times New Roman"/>
          <w:sz w:val="24"/>
          <w:szCs w:val="24"/>
        </w:rPr>
        <w:t xml:space="preserve">, </w:t>
      </w:r>
      <w:r w:rsidR="00D865A4" w:rsidRPr="00B83D85">
        <w:rPr>
          <w:rFonts w:ascii="Times New Roman" w:hAnsi="Times New Roman" w:cs="Times New Roman"/>
          <w:bCs/>
          <w:sz w:val="24"/>
          <w:szCs w:val="24"/>
        </w:rPr>
        <w:t>jeżeli jest mie</w:t>
      </w:r>
      <w:r w:rsidR="001929F9">
        <w:rPr>
          <w:rFonts w:ascii="Times New Roman" w:hAnsi="Times New Roman" w:cs="Times New Roman"/>
          <w:bCs/>
          <w:sz w:val="24"/>
          <w:szCs w:val="24"/>
        </w:rPr>
        <w:t>jscem wykonywania działalności W</w:t>
      </w:r>
      <w:r w:rsidR="00D865A4" w:rsidRPr="00B83D85">
        <w:rPr>
          <w:rFonts w:ascii="Times New Roman" w:hAnsi="Times New Roman" w:cs="Times New Roman"/>
          <w:bCs/>
          <w:sz w:val="24"/>
          <w:szCs w:val="24"/>
        </w:rPr>
        <w:t>ykonawcy, którego ofertę wybrano, oraz nazwy albo imiona i nazwiska, siedziby albo miejsca zamieszkania i adresy, jeżeli są miej</w:t>
      </w:r>
      <w:r w:rsidR="001929F9">
        <w:rPr>
          <w:rFonts w:ascii="Times New Roman" w:hAnsi="Times New Roman" w:cs="Times New Roman"/>
          <w:bCs/>
          <w:sz w:val="24"/>
          <w:szCs w:val="24"/>
        </w:rPr>
        <w:t>scami wykonywania działalności W</w:t>
      </w:r>
      <w:r w:rsidR="00D865A4" w:rsidRPr="00B83D85">
        <w:rPr>
          <w:rFonts w:ascii="Times New Roman" w:hAnsi="Times New Roman" w:cs="Times New Roman"/>
          <w:bCs/>
          <w:sz w:val="24"/>
          <w:szCs w:val="24"/>
        </w:rPr>
        <w:t>ykonawców, którzy złożyli oferty, a także punktację przyznaną ofertom w każdym kryterium oceny ofert i łączną punktację,</w:t>
      </w:r>
    </w:p>
    <w:p w14:paraId="7757BDAF" w14:textId="77777777" w:rsidR="00D865A4" w:rsidRPr="00B83D85" w:rsidRDefault="00D865A4" w:rsidP="00645C48">
      <w:pPr>
        <w:pStyle w:val="Akapitzlist"/>
        <w:numPr>
          <w:ilvl w:val="2"/>
          <w:numId w:val="13"/>
        </w:numPr>
        <w:suppressAutoHyphens/>
        <w:spacing w:after="200" w:line="264" w:lineRule="auto"/>
        <w:ind w:left="1418" w:hanging="851"/>
        <w:contextualSpacing w:val="0"/>
        <w:jc w:val="both"/>
        <w:rPr>
          <w:rFonts w:ascii="Times New Roman" w:hAnsi="Times New Roman" w:cs="Times New Roman"/>
          <w:sz w:val="24"/>
          <w:szCs w:val="24"/>
        </w:rPr>
      </w:pPr>
      <w:r w:rsidRPr="00B83D85">
        <w:rPr>
          <w:rFonts w:ascii="Times New Roman" w:hAnsi="Times New Roman" w:cs="Times New Roman"/>
          <w:bCs/>
          <w:sz w:val="24"/>
          <w:szCs w:val="24"/>
        </w:rPr>
        <w:t>Wykonawcach, którzy zostali wykluczeni</w:t>
      </w:r>
      <w:r w:rsidR="00F73E7F" w:rsidRPr="00B83D85">
        <w:rPr>
          <w:rFonts w:ascii="Times New Roman" w:hAnsi="Times New Roman" w:cs="Times New Roman"/>
          <w:bCs/>
          <w:sz w:val="24"/>
          <w:szCs w:val="24"/>
        </w:rPr>
        <w:t>,</w:t>
      </w:r>
    </w:p>
    <w:p w14:paraId="7C14CB78" w14:textId="77777777" w:rsidR="006500BA" w:rsidRPr="00B83D85" w:rsidRDefault="006500BA" w:rsidP="00645C48">
      <w:pPr>
        <w:pStyle w:val="Akapitzlist"/>
        <w:numPr>
          <w:ilvl w:val="2"/>
          <w:numId w:val="13"/>
        </w:numPr>
        <w:suppressAutoHyphens/>
        <w:spacing w:after="200" w:line="264" w:lineRule="auto"/>
        <w:ind w:left="1418" w:hanging="851"/>
        <w:contextualSpacing w:val="0"/>
        <w:jc w:val="both"/>
        <w:rPr>
          <w:rFonts w:ascii="Times New Roman" w:hAnsi="Times New Roman" w:cs="Times New Roman"/>
          <w:sz w:val="24"/>
          <w:szCs w:val="24"/>
        </w:rPr>
      </w:pPr>
      <w:r w:rsidRPr="00B83D85">
        <w:rPr>
          <w:rFonts w:ascii="Times New Roman" w:hAnsi="Times New Roman"/>
          <w:sz w:val="24"/>
          <w:szCs w:val="24"/>
        </w:rPr>
        <w:t xml:space="preserve">Wykonawcach, których oferty zostały odrzucone, </w:t>
      </w:r>
      <w:r w:rsidR="00D865A4" w:rsidRPr="00B83D85">
        <w:rPr>
          <w:rFonts w:ascii="Times New Roman" w:hAnsi="Times New Roman" w:cs="Times New Roman"/>
          <w:bCs/>
          <w:sz w:val="24"/>
          <w:szCs w:val="24"/>
        </w:rPr>
        <w:t>powodach odrzucenia oferty, a w przypadkach, o których mowa w art. 89 ust. 4 i 5</w:t>
      </w:r>
      <w:r w:rsidR="005F299E" w:rsidRPr="00B83D85">
        <w:rPr>
          <w:rFonts w:ascii="Times New Roman" w:hAnsi="Times New Roman" w:cs="Times New Roman"/>
          <w:bCs/>
          <w:sz w:val="24"/>
          <w:szCs w:val="24"/>
        </w:rPr>
        <w:t xml:space="preserve"> ustawy Pzp</w:t>
      </w:r>
      <w:r w:rsidR="00D865A4" w:rsidRPr="00B83D85">
        <w:rPr>
          <w:rFonts w:ascii="Times New Roman" w:hAnsi="Times New Roman" w:cs="Times New Roman"/>
          <w:bCs/>
          <w:sz w:val="24"/>
          <w:szCs w:val="24"/>
        </w:rPr>
        <w:t>, braku równoważności lub braku spełniania wymagań dotyczących wydajności lub funkcjonalności,</w:t>
      </w:r>
    </w:p>
    <w:p w14:paraId="44CEC62F" w14:textId="77777777" w:rsidR="00D865A4" w:rsidRPr="00B83D85" w:rsidRDefault="00D865A4" w:rsidP="00645C48">
      <w:pPr>
        <w:pStyle w:val="Akapitzlist"/>
        <w:numPr>
          <w:ilvl w:val="2"/>
          <w:numId w:val="13"/>
        </w:numPr>
        <w:suppressAutoHyphens/>
        <w:spacing w:after="200" w:line="264" w:lineRule="auto"/>
        <w:ind w:left="1417" w:hanging="850"/>
        <w:jc w:val="both"/>
        <w:rPr>
          <w:rFonts w:ascii="Times New Roman" w:hAnsi="Times New Roman" w:cs="Times New Roman"/>
          <w:sz w:val="24"/>
          <w:szCs w:val="24"/>
        </w:rPr>
      </w:pPr>
      <w:r w:rsidRPr="00B83D85">
        <w:rPr>
          <w:rFonts w:ascii="Times New Roman" w:hAnsi="Times New Roman" w:cs="Times New Roman"/>
          <w:bCs/>
          <w:color w:val="000000"/>
          <w:sz w:val="24"/>
          <w:szCs w:val="24"/>
        </w:rPr>
        <w:lastRenderedPageBreak/>
        <w:t>Unieważnieniu postępowania podając uzasadnienie faktyczne i prawne</w:t>
      </w:r>
      <w:r w:rsidR="00F73E7F" w:rsidRPr="00B83D85">
        <w:rPr>
          <w:rFonts w:ascii="Times New Roman" w:hAnsi="Times New Roman" w:cs="Times New Roman"/>
          <w:bCs/>
          <w:color w:val="000000"/>
          <w:sz w:val="24"/>
          <w:szCs w:val="24"/>
        </w:rPr>
        <w:t>.</w:t>
      </w:r>
    </w:p>
    <w:p w14:paraId="4B95E233" w14:textId="77777777" w:rsidR="00D64526" w:rsidRPr="00B83D85" w:rsidRDefault="00581E0B" w:rsidP="00645C48">
      <w:pPr>
        <w:numPr>
          <w:ilvl w:val="1"/>
          <w:numId w:val="32"/>
        </w:numPr>
        <w:suppressAutoHyphens/>
        <w:spacing w:after="200" w:line="264" w:lineRule="auto"/>
        <w:ind w:left="567" w:hanging="567"/>
        <w:jc w:val="both"/>
        <w:rPr>
          <w:rFonts w:ascii="Times New Roman" w:hAnsi="Times New Roman"/>
          <w:sz w:val="24"/>
          <w:szCs w:val="24"/>
        </w:rPr>
      </w:pPr>
      <w:r w:rsidRPr="00B83D85">
        <w:rPr>
          <w:rFonts w:ascii="Times New Roman" w:hAnsi="Times New Roman"/>
          <w:sz w:val="24"/>
          <w:szCs w:val="24"/>
        </w:rPr>
        <w:t xml:space="preserve">Po wyborze najkorzystniejszej oferty Zamawiający zamieści informację, o której mowa w </w:t>
      </w:r>
      <w:r w:rsidRPr="00B83D85">
        <w:rPr>
          <w:rFonts w:ascii="Times New Roman" w:hAnsi="Times New Roman"/>
          <w:b/>
          <w:sz w:val="24"/>
          <w:szCs w:val="24"/>
        </w:rPr>
        <w:t xml:space="preserve">ppkt </w:t>
      </w:r>
      <w:r w:rsidR="00B77CDF" w:rsidRPr="00B83D85">
        <w:rPr>
          <w:rFonts w:ascii="Times New Roman" w:hAnsi="Times New Roman"/>
          <w:b/>
          <w:sz w:val="24"/>
          <w:szCs w:val="24"/>
        </w:rPr>
        <w:t>13.1.1.</w:t>
      </w:r>
      <w:r w:rsidR="00280460">
        <w:rPr>
          <w:rFonts w:ascii="Times New Roman" w:hAnsi="Times New Roman"/>
          <w:sz w:val="24"/>
          <w:szCs w:val="24"/>
        </w:rPr>
        <w:t xml:space="preserve">i </w:t>
      </w:r>
      <w:r w:rsidR="00280460" w:rsidRPr="00280460">
        <w:rPr>
          <w:rFonts w:ascii="Times New Roman" w:hAnsi="Times New Roman"/>
          <w:b/>
          <w:sz w:val="24"/>
          <w:szCs w:val="24"/>
        </w:rPr>
        <w:t>ppkt 13.1.4.</w:t>
      </w:r>
      <w:r w:rsidR="00B77CDF" w:rsidRPr="00B83D85">
        <w:rPr>
          <w:rFonts w:ascii="Times New Roman" w:hAnsi="Times New Roman"/>
          <w:sz w:val="24"/>
          <w:szCs w:val="24"/>
        </w:rPr>
        <w:t>na stronie internetowej.</w:t>
      </w:r>
    </w:p>
    <w:p w14:paraId="5013924C" w14:textId="77777777" w:rsidR="00581E0B" w:rsidRPr="00B83D85" w:rsidRDefault="00581E0B" w:rsidP="00645C48">
      <w:pPr>
        <w:numPr>
          <w:ilvl w:val="1"/>
          <w:numId w:val="32"/>
        </w:numPr>
        <w:suppressAutoHyphens/>
        <w:spacing w:after="200" w:line="264" w:lineRule="auto"/>
        <w:ind w:left="567" w:hanging="567"/>
        <w:jc w:val="both"/>
        <w:rPr>
          <w:rFonts w:ascii="Times New Roman" w:hAnsi="Times New Roman"/>
          <w:sz w:val="24"/>
          <w:szCs w:val="24"/>
        </w:rPr>
      </w:pPr>
      <w:r w:rsidRPr="00B83D85">
        <w:rPr>
          <w:rFonts w:ascii="Times New Roman" w:hAnsi="Times New Roman"/>
          <w:sz w:val="24"/>
          <w:szCs w:val="24"/>
        </w:rPr>
        <w:t xml:space="preserve">Zamawiający zawiadomi o terminie, po którego upływie umowa w sprawie zamówienia publicznego może być zawarta ze wskazaniem miejsca oraz formy podpisania umowy. </w:t>
      </w:r>
    </w:p>
    <w:p w14:paraId="19E04A4C" w14:textId="77777777" w:rsidR="00D64526" w:rsidRPr="00B83D85" w:rsidRDefault="00D64526" w:rsidP="00645C48">
      <w:pPr>
        <w:numPr>
          <w:ilvl w:val="1"/>
          <w:numId w:val="32"/>
        </w:numPr>
        <w:suppressAutoHyphens/>
        <w:spacing w:after="200" w:line="264" w:lineRule="auto"/>
        <w:ind w:left="567" w:hanging="567"/>
        <w:jc w:val="both"/>
        <w:rPr>
          <w:rFonts w:ascii="Times New Roman" w:hAnsi="Times New Roman"/>
          <w:sz w:val="24"/>
          <w:szCs w:val="24"/>
        </w:rPr>
      </w:pPr>
      <w:r w:rsidRPr="00B83D85">
        <w:rPr>
          <w:rFonts w:ascii="Times New Roman" w:hAnsi="Times New Roman"/>
          <w:sz w:val="24"/>
          <w:szCs w:val="24"/>
        </w:rPr>
        <w:t>Jeżeli Wykonawca, którego oferta</w:t>
      </w:r>
      <w:r w:rsidRPr="00B83D85">
        <w:rPr>
          <w:rFonts w:ascii="Times New Roman" w:hAnsi="Times New Roman"/>
          <w:sz w:val="24"/>
          <w:szCs w:val="24"/>
          <w:lang w:eastAsia="pl-PL"/>
        </w:rPr>
        <w:t xml:space="preserve"> zostani</w:t>
      </w:r>
      <w:r w:rsidR="00DC54CF" w:rsidRPr="00B83D85">
        <w:rPr>
          <w:rFonts w:ascii="Times New Roman" w:hAnsi="Times New Roman"/>
          <w:sz w:val="24"/>
          <w:szCs w:val="24"/>
          <w:lang w:eastAsia="pl-PL"/>
        </w:rPr>
        <w:t>e wybrana, będzie uchylał się od zawarcia umowy, Zamawiający</w:t>
      </w:r>
      <w:r w:rsidRPr="00B83D85">
        <w:rPr>
          <w:rFonts w:ascii="Times New Roman" w:hAnsi="Times New Roman"/>
          <w:sz w:val="24"/>
          <w:szCs w:val="24"/>
          <w:lang w:eastAsia="pl-PL"/>
        </w:rPr>
        <w:t xml:space="preserve"> może wybrać ofertę najkorzystniejszą spośród pozostałych ofert, bez ich ponownej oceny, chyba że zajdą przesłanki do unieważnienia postępowania</w:t>
      </w:r>
    </w:p>
    <w:p w14:paraId="4C8F1389" w14:textId="77777777" w:rsidR="00581E0B" w:rsidRPr="00B83D85" w:rsidRDefault="00581E0B" w:rsidP="00645C48">
      <w:pPr>
        <w:numPr>
          <w:ilvl w:val="1"/>
          <w:numId w:val="32"/>
        </w:numPr>
        <w:tabs>
          <w:tab w:val="left" w:pos="851"/>
        </w:tabs>
        <w:suppressAutoHyphens/>
        <w:spacing w:after="200" w:line="264" w:lineRule="auto"/>
        <w:ind w:left="567" w:hanging="567"/>
        <w:jc w:val="both"/>
        <w:rPr>
          <w:rFonts w:ascii="Times New Roman" w:hAnsi="Times New Roman"/>
          <w:sz w:val="24"/>
          <w:szCs w:val="24"/>
        </w:rPr>
      </w:pPr>
      <w:r w:rsidRPr="00B83D85">
        <w:rPr>
          <w:rFonts w:ascii="Times New Roman" w:hAnsi="Times New Roman"/>
          <w:sz w:val="24"/>
          <w:szCs w:val="24"/>
        </w:rPr>
        <w:t xml:space="preserve">Wykonawca przed podpisaniem umowy winien: </w:t>
      </w:r>
    </w:p>
    <w:p w14:paraId="27ED4504" w14:textId="77777777" w:rsidR="00581E0B" w:rsidRPr="00B83D85" w:rsidRDefault="00581E0B" w:rsidP="00645C48">
      <w:pPr>
        <w:numPr>
          <w:ilvl w:val="2"/>
          <w:numId w:val="12"/>
        </w:numPr>
        <w:tabs>
          <w:tab w:val="left" w:pos="426"/>
        </w:tabs>
        <w:suppressAutoHyphens/>
        <w:spacing w:after="200" w:line="264" w:lineRule="auto"/>
        <w:ind w:left="1418" w:hanging="851"/>
        <w:jc w:val="both"/>
        <w:rPr>
          <w:rFonts w:ascii="Times New Roman" w:hAnsi="Times New Roman"/>
          <w:sz w:val="24"/>
          <w:szCs w:val="24"/>
        </w:rPr>
      </w:pPr>
      <w:r w:rsidRPr="00B83D85">
        <w:rPr>
          <w:rFonts w:ascii="Times New Roman" w:hAnsi="Times New Roman"/>
          <w:sz w:val="24"/>
          <w:szCs w:val="24"/>
        </w:rPr>
        <w:t>Przedstawić Zamawiającemu dokument stwierdzający, iż osoba/osoby, które będą podpisywały umowę posiadają prawo do reprezentowania Wykonawcy, o ile wcześniej takiego dokumentu nie złożył</w:t>
      </w:r>
    </w:p>
    <w:p w14:paraId="547D608D" w14:textId="77777777" w:rsidR="00581E0B" w:rsidRPr="00B83D85" w:rsidRDefault="00581E0B" w:rsidP="00645C48">
      <w:pPr>
        <w:numPr>
          <w:ilvl w:val="2"/>
          <w:numId w:val="12"/>
        </w:numPr>
        <w:tabs>
          <w:tab w:val="left" w:pos="426"/>
        </w:tabs>
        <w:suppressAutoHyphens/>
        <w:spacing w:after="200" w:line="264" w:lineRule="auto"/>
        <w:ind w:left="1418" w:hanging="850"/>
        <w:jc w:val="both"/>
        <w:rPr>
          <w:rFonts w:ascii="Times New Roman" w:hAnsi="Times New Roman"/>
          <w:sz w:val="24"/>
          <w:szCs w:val="24"/>
        </w:rPr>
      </w:pPr>
      <w:r w:rsidRPr="00B83D85">
        <w:rPr>
          <w:rFonts w:ascii="Times New Roman" w:hAnsi="Times New Roman"/>
          <w:sz w:val="24"/>
          <w:szCs w:val="24"/>
        </w:rPr>
        <w:t>Umowę regulującą współpracę – w przypadku złożenia oferty przez Wykonawców wspólnie ubiegających się o zamówienie.</w:t>
      </w:r>
    </w:p>
    <w:p w14:paraId="68EDE09B" w14:textId="77777777" w:rsidR="00581E0B" w:rsidRPr="00B83D85" w:rsidRDefault="00581E0B" w:rsidP="00645C48">
      <w:pPr>
        <w:numPr>
          <w:ilvl w:val="2"/>
          <w:numId w:val="12"/>
        </w:numPr>
        <w:tabs>
          <w:tab w:val="left" w:pos="426"/>
        </w:tabs>
        <w:suppressAutoHyphens/>
        <w:spacing w:after="200" w:line="264" w:lineRule="auto"/>
        <w:ind w:left="1418" w:hanging="850"/>
        <w:jc w:val="both"/>
        <w:rPr>
          <w:rFonts w:ascii="Times New Roman" w:hAnsi="Times New Roman"/>
          <w:sz w:val="24"/>
          <w:szCs w:val="24"/>
        </w:rPr>
      </w:pPr>
      <w:r w:rsidRPr="00B83D85">
        <w:rPr>
          <w:rFonts w:ascii="Times New Roman" w:hAnsi="Times New Roman"/>
          <w:sz w:val="24"/>
          <w:szCs w:val="24"/>
        </w:rPr>
        <w:t xml:space="preserve">Przesłać drogą elektroniczną dane niezbędne do wpisania w preambule umowy. </w:t>
      </w:r>
    </w:p>
    <w:p w14:paraId="08CE7CEB" w14:textId="77777777" w:rsidR="00581E0B" w:rsidRPr="00B83D85" w:rsidRDefault="00581E0B" w:rsidP="00645C48">
      <w:pPr>
        <w:numPr>
          <w:ilvl w:val="2"/>
          <w:numId w:val="12"/>
        </w:numPr>
        <w:tabs>
          <w:tab w:val="left" w:pos="426"/>
        </w:tabs>
        <w:suppressAutoHyphens/>
        <w:spacing w:after="200" w:line="264" w:lineRule="auto"/>
        <w:ind w:left="1418" w:hanging="851"/>
        <w:jc w:val="both"/>
        <w:rPr>
          <w:rFonts w:ascii="Times New Roman" w:hAnsi="Times New Roman"/>
          <w:sz w:val="24"/>
          <w:szCs w:val="24"/>
        </w:rPr>
      </w:pPr>
      <w:r w:rsidRPr="00B83D85">
        <w:rPr>
          <w:rFonts w:ascii="Times New Roman" w:hAnsi="Times New Roman" w:cs="Times New Roman"/>
          <w:sz w:val="24"/>
          <w:szCs w:val="24"/>
        </w:rPr>
        <w:t>Przekazać Zamawiającemu informacje dotyczące osób podpisujących umowę oraz osób upoważnionych do kontaktów w ramach realizacji umowy.</w:t>
      </w:r>
    </w:p>
    <w:p w14:paraId="749AF858" w14:textId="77777777" w:rsidR="00AB4EFC" w:rsidRPr="00AB4EFC" w:rsidRDefault="00AB4EFC" w:rsidP="00AB4EFC">
      <w:pPr>
        <w:shd w:val="clear" w:color="auto" w:fill="BFBFBF"/>
        <w:suppressAutoHyphens/>
        <w:spacing w:before="400" w:after="300" w:line="264" w:lineRule="auto"/>
        <w:jc w:val="both"/>
        <w:rPr>
          <w:rFonts w:ascii="Times New Roman" w:hAnsi="Times New Roman"/>
        </w:rPr>
      </w:pPr>
      <w:r>
        <w:rPr>
          <w:rFonts w:ascii="Times New Roman" w:hAnsi="Times New Roman"/>
          <w:b/>
        </w:rPr>
        <w:t xml:space="preserve">14. </w:t>
      </w:r>
      <w:r w:rsidRPr="00AB4EFC">
        <w:rPr>
          <w:rFonts w:ascii="Times New Roman" w:hAnsi="Times New Roman"/>
          <w:b/>
        </w:rPr>
        <w:t>ISTOTNE DLA STRON POSTANOWIENIA, KTÓRE ZOSTANĄ WPROWADZONE DO TREŚCI ZAWIERANEJ UMOWY W SPRAWIE ZAMÓWIENIA PUBLICZNEGO</w:t>
      </w:r>
    </w:p>
    <w:p w14:paraId="783631EA" w14:textId="77777777" w:rsidR="00AB4EFC" w:rsidRPr="00CB6FBF" w:rsidRDefault="00AB4EFC" w:rsidP="00EC2224">
      <w:pPr>
        <w:tabs>
          <w:tab w:val="num" w:pos="0"/>
        </w:tabs>
        <w:suppressAutoHyphens/>
        <w:autoSpaceDE w:val="0"/>
        <w:spacing w:after="200" w:line="264" w:lineRule="auto"/>
        <w:ind w:left="567" w:hanging="567"/>
        <w:jc w:val="both"/>
        <w:rPr>
          <w:rFonts w:ascii="Times New Roman" w:hAnsi="Times New Roman"/>
          <w:sz w:val="24"/>
        </w:rPr>
      </w:pPr>
      <w:r w:rsidRPr="00CB6FBF">
        <w:rPr>
          <w:rFonts w:ascii="Times New Roman" w:hAnsi="Times New Roman"/>
          <w:b/>
          <w:sz w:val="24"/>
        </w:rPr>
        <w:t>14.1</w:t>
      </w:r>
      <w:r w:rsidR="00EC2224" w:rsidRPr="00CB6FBF">
        <w:rPr>
          <w:rFonts w:ascii="Times New Roman" w:hAnsi="Times New Roman"/>
          <w:sz w:val="24"/>
        </w:rPr>
        <w:t xml:space="preserve">. </w:t>
      </w:r>
      <w:r w:rsidRPr="00CB6FBF">
        <w:rPr>
          <w:rFonts w:ascii="Times New Roman" w:hAnsi="Times New Roman"/>
          <w:sz w:val="24"/>
        </w:rPr>
        <w:t xml:space="preserve">Z Wykonawcą, którego oferta została uznana jako oferta najkorzystniejsza w rozumieniu ustawy Pzp zostaną zawarte umowy zgodnie ze wzorem umowy – </w:t>
      </w:r>
      <w:r w:rsidRPr="00CB6FBF">
        <w:rPr>
          <w:rFonts w:ascii="Times New Roman" w:hAnsi="Times New Roman"/>
          <w:b/>
          <w:sz w:val="24"/>
        </w:rPr>
        <w:t>Załącznik nr 2do SIWZ</w:t>
      </w:r>
      <w:r w:rsidRPr="00CB6FBF">
        <w:rPr>
          <w:rFonts w:ascii="Times New Roman" w:hAnsi="Times New Roman"/>
          <w:sz w:val="24"/>
        </w:rPr>
        <w:t>.</w:t>
      </w:r>
    </w:p>
    <w:p w14:paraId="5225D837" w14:textId="77777777" w:rsidR="00AB4EFC" w:rsidRPr="00CB6FBF" w:rsidRDefault="00AB4EFC" w:rsidP="00645C48">
      <w:pPr>
        <w:pStyle w:val="Akapitzlist"/>
        <w:numPr>
          <w:ilvl w:val="1"/>
          <w:numId w:val="39"/>
        </w:numPr>
        <w:suppressAutoHyphens/>
        <w:autoSpaceDE w:val="0"/>
        <w:spacing w:after="200" w:line="264" w:lineRule="auto"/>
        <w:ind w:left="567" w:hanging="567"/>
        <w:contextualSpacing w:val="0"/>
        <w:jc w:val="both"/>
        <w:rPr>
          <w:rFonts w:ascii="Times New Roman" w:hAnsi="Times New Roman"/>
          <w:color w:val="000000"/>
          <w:sz w:val="24"/>
        </w:rPr>
      </w:pPr>
      <w:r w:rsidRPr="00CB6FBF">
        <w:rPr>
          <w:rFonts w:ascii="Times New Roman" w:hAnsi="Times New Roman"/>
          <w:sz w:val="24"/>
        </w:rPr>
        <w:t>Zamawiający przewiduje wprowadzanie zmian w zawartej umowie</w:t>
      </w:r>
      <w:r w:rsidRPr="00CB6FBF">
        <w:rPr>
          <w:rFonts w:ascii="Times New Roman" w:hAnsi="Times New Roman"/>
          <w:color w:val="000000"/>
          <w:sz w:val="24"/>
        </w:rPr>
        <w:t xml:space="preserve">, w zakresie: </w:t>
      </w:r>
    </w:p>
    <w:p w14:paraId="10E499B7" w14:textId="77777777" w:rsidR="00AB4EFC" w:rsidRPr="00CB6FBF" w:rsidRDefault="00AB4EFC" w:rsidP="00645C48">
      <w:pPr>
        <w:widowControl w:val="0"/>
        <w:numPr>
          <w:ilvl w:val="2"/>
          <w:numId w:val="39"/>
        </w:numPr>
        <w:suppressAutoHyphens/>
        <w:autoSpaceDN w:val="0"/>
        <w:spacing w:line="264" w:lineRule="auto"/>
        <w:ind w:left="1418" w:hanging="851"/>
        <w:jc w:val="both"/>
        <w:textAlignment w:val="baseline"/>
        <w:rPr>
          <w:rFonts w:ascii="Times New Roman" w:eastAsia="SimSun, 宋体" w:hAnsi="Times New Roman"/>
          <w:kern w:val="3"/>
          <w:sz w:val="24"/>
        </w:rPr>
      </w:pPr>
      <w:r w:rsidRPr="00CB6FBF">
        <w:rPr>
          <w:rFonts w:ascii="Times New Roman" w:eastAsia="SimSun, 宋体" w:hAnsi="Times New Roman"/>
          <w:kern w:val="3"/>
          <w:sz w:val="24"/>
        </w:rPr>
        <w:t>Zgodnie z treścią art. 144 ustawy Prawo zamówień publicznych Zamawiający dopuszcza wprowadzenie istotnych zmian w treści umowy, w zakresie:</w:t>
      </w:r>
    </w:p>
    <w:p w14:paraId="2CE9ABE4" w14:textId="77777777" w:rsidR="00AB4EFC" w:rsidRPr="00CB6FBF" w:rsidRDefault="00AB4EFC" w:rsidP="00645C48">
      <w:pPr>
        <w:widowControl w:val="0"/>
        <w:numPr>
          <w:ilvl w:val="0"/>
          <w:numId w:val="40"/>
        </w:numPr>
        <w:suppressAutoHyphens/>
        <w:autoSpaceDN w:val="0"/>
        <w:spacing w:line="264" w:lineRule="auto"/>
        <w:ind w:left="1985" w:hanging="567"/>
        <w:jc w:val="both"/>
        <w:textAlignment w:val="baseline"/>
        <w:rPr>
          <w:rFonts w:ascii="Times New Roman" w:eastAsia="SimSun, 宋体" w:hAnsi="Times New Roman"/>
          <w:kern w:val="3"/>
          <w:sz w:val="24"/>
        </w:rPr>
      </w:pPr>
      <w:r w:rsidRPr="00CB6FBF">
        <w:rPr>
          <w:rFonts w:ascii="Times New Roman" w:eastAsia="SimSun, 宋体" w:hAnsi="Times New Roman"/>
          <w:kern w:val="3"/>
          <w:sz w:val="24"/>
        </w:rPr>
        <w:t>zmiany ceny jednostkowej energii elektrycznej netto za 1 kWh wyłącznie w przypadku ustawowej zmiany opodatkowania energii elektrycznej podatkiem akcyzowym, o kwotę wynikającą ze zmiany tej stawki,</w:t>
      </w:r>
    </w:p>
    <w:p w14:paraId="1B741C54" w14:textId="77777777" w:rsidR="00AB4EFC" w:rsidRPr="00CB6FBF" w:rsidRDefault="00AB4EFC" w:rsidP="00645C48">
      <w:pPr>
        <w:widowControl w:val="0"/>
        <w:numPr>
          <w:ilvl w:val="0"/>
          <w:numId w:val="40"/>
        </w:numPr>
        <w:suppressAutoHyphens/>
        <w:autoSpaceDN w:val="0"/>
        <w:spacing w:line="264" w:lineRule="auto"/>
        <w:ind w:left="1985" w:hanging="567"/>
        <w:jc w:val="both"/>
        <w:textAlignment w:val="baseline"/>
        <w:rPr>
          <w:rFonts w:eastAsia="SimSun, 宋体" w:cs="Calibri"/>
          <w:kern w:val="3"/>
          <w:sz w:val="24"/>
        </w:rPr>
      </w:pPr>
      <w:r w:rsidRPr="00CB6FBF">
        <w:rPr>
          <w:rFonts w:ascii="Times New Roman" w:eastAsia="SimSun, 宋体" w:hAnsi="Times New Roman"/>
          <w:kern w:val="3"/>
          <w:sz w:val="24"/>
        </w:rPr>
        <w:t xml:space="preserve">zmiany ilości punktów poboru energii wskazanych w </w:t>
      </w:r>
      <w:r w:rsidRPr="00CB6FBF">
        <w:rPr>
          <w:rFonts w:ascii="Times New Roman" w:eastAsia="SimSun, 宋体" w:hAnsi="Times New Roman"/>
          <w:b/>
          <w:kern w:val="3"/>
          <w:sz w:val="24"/>
        </w:rPr>
        <w:t>Załączniku nr</w:t>
      </w:r>
      <w:r w:rsidRPr="000B182E">
        <w:rPr>
          <w:rFonts w:ascii="Times New Roman" w:eastAsia="SimSun, 宋体" w:hAnsi="Times New Roman"/>
          <w:b/>
          <w:kern w:val="3"/>
          <w:sz w:val="24"/>
        </w:rPr>
        <w:t xml:space="preserve"> 1 do umowy, </w:t>
      </w:r>
      <w:r w:rsidRPr="00CB6FBF">
        <w:rPr>
          <w:rFonts w:ascii="Times New Roman" w:eastAsia="SimSun, 宋体" w:hAnsi="Times New Roman"/>
          <w:kern w:val="3"/>
          <w:sz w:val="24"/>
        </w:rPr>
        <w:t>przy czym zmiana ilości punktów poboru energii elektrycznej wynikać może np. z likwidacji punktu poboru, podwójnego fakturowania</w:t>
      </w:r>
      <w:r w:rsidRPr="00CB6FBF">
        <w:rPr>
          <w:rFonts w:ascii="Times New Roman" w:eastAsia="SimSun, 宋体" w:hAnsi="Times New Roman"/>
          <w:kern w:val="3"/>
          <w:sz w:val="24"/>
        </w:rPr>
        <w:br/>
        <w:t xml:space="preserve">w szczególności w przypadku świadczenia usługi sprzedaży energii elektrycznej na danym ppe przez innego Sprzedawcę, budowy nowych punktów poboru, zmiany stanu prawnego punktu poboru, zmiany w zakresie odbiorcy/płatnika w szczególności przeniesienia praw i obowiązków związanych z obiektem przy którym znajduje się dane ppe, zaistnienia przeszkód prawnych i formalnych uniemożliwiających przeprowadzenie procedury zmiany sprzedawcy lub włączenia punktu </w:t>
      </w:r>
      <w:r w:rsidRPr="00CB6FBF">
        <w:rPr>
          <w:rFonts w:ascii="Times New Roman" w:eastAsia="SimSun, 宋体" w:hAnsi="Times New Roman"/>
          <w:kern w:val="3"/>
          <w:sz w:val="24"/>
        </w:rPr>
        <w:lastRenderedPageBreak/>
        <w:t>poboru przez Zamawiającego,</w:t>
      </w:r>
    </w:p>
    <w:p w14:paraId="506F7577" w14:textId="77777777" w:rsidR="00AB4EFC" w:rsidRPr="00CB6FBF" w:rsidRDefault="00AB4EFC" w:rsidP="00645C48">
      <w:pPr>
        <w:widowControl w:val="0"/>
        <w:numPr>
          <w:ilvl w:val="0"/>
          <w:numId w:val="40"/>
        </w:numPr>
        <w:suppressAutoHyphens/>
        <w:autoSpaceDN w:val="0"/>
        <w:spacing w:line="264" w:lineRule="auto"/>
        <w:ind w:left="1985" w:hanging="567"/>
        <w:jc w:val="both"/>
        <w:textAlignment w:val="baseline"/>
        <w:rPr>
          <w:rFonts w:eastAsia="SimSun, 宋体" w:cs="Calibri"/>
          <w:kern w:val="3"/>
          <w:sz w:val="24"/>
        </w:rPr>
      </w:pPr>
      <w:r w:rsidRPr="00CB6FBF">
        <w:rPr>
          <w:rFonts w:ascii="Times New Roman" w:eastAsia="SimSun, 宋体" w:hAnsi="Times New Roman"/>
          <w:kern w:val="3"/>
          <w:sz w:val="24"/>
        </w:rPr>
        <w:t>zmiany wynagrodzenia Wykonawcy wynikającej:</w:t>
      </w:r>
    </w:p>
    <w:p w14:paraId="5EFA43D9" w14:textId="77777777" w:rsidR="00AB4EFC" w:rsidRPr="00CB6FBF" w:rsidRDefault="00AB4EFC" w:rsidP="00645C48">
      <w:pPr>
        <w:numPr>
          <w:ilvl w:val="0"/>
          <w:numId w:val="40"/>
        </w:numPr>
        <w:suppressAutoHyphens/>
        <w:autoSpaceDN w:val="0"/>
        <w:spacing w:line="264" w:lineRule="auto"/>
        <w:ind w:left="1985" w:right="15" w:hanging="567"/>
        <w:jc w:val="both"/>
        <w:textAlignment w:val="baseline"/>
        <w:rPr>
          <w:rFonts w:ascii="Times New Roman" w:eastAsia="SimSun, 宋体" w:hAnsi="Times New Roman"/>
          <w:kern w:val="3"/>
          <w:sz w:val="24"/>
        </w:rPr>
      </w:pPr>
      <w:r w:rsidRPr="00CB6FBF">
        <w:rPr>
          <w:rFonts w:ascii="Times New Roman" w:eastAsia="SimSun, 宋体" w:hAnsi="Times New Roman"/>
          <w:kern w:val="3"/>
          <w:sz w:val="24"/>
        </w:rPr>
        <w:t>ze zmiany ceny jednostkowej za 1 kWh brutto wynikającej z ustawowej zmiany stawki podatku VAT lub ustawowej zmiany opodatkowania energii podatkiem akcyzowym,</w:t>
      </w:r>
    </w:p>
    <w:p w14:paraId="4209D212" w14:textId="77777777" w:rsidR="00AB4EFC" w:rsidRPr="00CB6FBF" w:rsidRDefault="00AB4EFC" w:rsidP="00645C48">
      <w:pPr>
        <w:widowControl w:val="0"/>
        <w:numPr>
          <w:ilvl w:val="0"/>
          <w:numId w:val="40"/>
        </w:numPr>
        <w:suppressAutoHyphens/>
        <w:autoSpaceDN w:val="0"/>
        <w:spacing w:line="264" w:lineRule="auto"/>
        <w:ind w:left="1985" w:right="-15" w:hanging="567"/>
        <w:jc w:val="both"/>
        <w:textAlignment w:val="baseline"/>
        <w:rPr>
          <w:rFonts w:ascii="Times New Roman" w:eastAsia="SimSun, 宋体" w:hAnsi="Times New Roman"/>
          <w:kern w:val="3"/>
          <w:sz w:val="24"/>
        </w:rPr>
      </w:pPr>
      <w:r w:rsidRPr="00CB6FBF">
        <w:rPr>
          <w:rFonts w:ascii="Times New Roman" w:eastAsia="SimSun, 宋体" w:hAnsi="Times New Roman"/>
          <w:kern w:val="3"/>
          <w:sz w:val="24"/>
        </w:rPr>
        <w:t>zmiany terminu rozpoczęcia dostaw energii elektrycznej do poszczególnych punktów poboru, jeżeli zmiana ta wynika z okoliczności niezależnych od Stron, w szczególności z przedłużającej się procedury zmiany sprzedawcy, przedłużającego się procesu rozwiązania dotychczasowych umów kompleksowych/sprzedaży,</w:t>
      </w:r>
    </w:p>
    <w:p w14:paraId="0DCCC825" w14:textId="77777777" w:rsidR="00AB4EFC" w:rsidRPr="00CB6FBF" w:rsidRDefault="00AB4EFC" w:rsidP="00645C48">
      <w:pPr>
        <w:widowControl w:val="0"/>
        <w:numPr>
          <w:ilvl w:val="0"/>
          <w:numId w:val="40"/>
        </w:numPr>
        <w:suppressAutoHyphens/>
        <w:autoSpaceDN w:val="0"/>
        <w:spacing w:line="264" w:lineRule="auto"/>
        <w:ind w:left="1985" w:right="-108" w:hanging="567"/>
        <w:jc w:val="both"/>
        <w:textAlignment w:val="baseline"/>
        <w:rPr>
          <w:rFonts w:eastAsia="SimSun, 宋体" w:cs="Calibri"/>
          <w:kern w:val="3"/>
          <w:sz w:val="24"/>
        </w:rPr>
      </w:pPr>
      <w:r w:rsidRPr="00CB6FBF">
        <w:rPr>
          <w:rFonts w:ascii="Times New Roman" w:eastAsia="SimSun, 宋体" w:hAnsi="Times New Roman"/>
          <w:bCs/>
          <w:kern w:val="3"/>
          <w:sz w:val="24"/>
        </w:rPr>
        <w:t>zmiany grup taryfowych,</w:t>
      </w:r>
    </w:p>
    <w:p w14:paraId="0426F17C" w14:textId="77777777" w:rsidR="00AB4EFC" w:rsidRPr="00CB6FBF" w:rsidRDefault="00AB4EFC" w:rsidP="00645C48">
      <w:pPr>
        <w:widowControl w:val="0"/>
        <w:numPr>
          <w:ilvl w:val="0"/>
          <w:numId w:val="40"/>
        </w:numPr>
        <w:suppressAutoHyphens/>
        <w:autoSpaceDN w:val="0"/>
        <w:spacing w:line="240" w:lineRule="exact"/>
        <w:ind w:left="1985" w:right="15" w:hanging="567"/>
        <w:jc w:val="both"/>
        <w:textAlignment w:val="baseline"/>
        <w:rPr>
          <w:rFonts w:eastAsia="SimSun, 宋体" w:cs="Calibri"/>
          <w:kern w:val="3"/>
          <w:sz w:val="24"/>
        </w:rPr>
      </w:pPr>
      <w:r w:rsidRPr="00CB6FBF">
        <w:rPr>
          <w:rFonts w:ascii="Times New Roman" w:eastAsia="SimSun, 宋体" w:hAnsi="Times New Roman"/>
          <w:bCs/>
          <w:kern w:val="3"/>
          <w:sz w:val="24"/>
        </w:rPr>
        <w:t>regulacji prawnych wprowadzonych w życie po dacie zawarcia umowy, wywołujących potrzebę zmiany umowy, wraz ze skutkami wprowadzenia takiej zmiany</w:t>
      </w:r>
      <w:r w:rsidRPr="00CB6FBF">
        <w:rPr>
          <w:rFonts w:ascii="Times New Roman" w:eastAsia="SimSun, 宋体" w:hAnsi="Times New Roman"/>
          <w:kern w:val="3"/>
          <w:sz w:val="24"/>
        </w:rPr>
        <w:t>.</w:t>
      </w:r>
    </w:p>
    <w:p w14:paraId="650AE4CE" w14:textId="77777777" w:rsidR="00AB4EFC" w:rsidRPr="00CB6FBF" w:rsidRDefault="00AB4EFC" w:rsidP="00645C48">
      <w:pPr>
        <w:widowControl w:val="0"/>
        <w:numPr>
          <w:ilvl w:val="0"/>
          <w:numId w:val="40"/>
        </w:numPr>
        <w:suppressAutoHyphens/>
        <w:autoSpaceDN w:val="0"/>
        <w:spacing w:line="240" w:lineRule="exact"/>
        <w:ind w:left="1985" w:right="-108" w:hanging="567"/>
        <w:jc w:val="both"/>
        <w:textAlignment w:val="baseline"/>
        <w:rPr>
          <w:rFonts w:eastAsia="SimSun, 宋体" w:cs="Calibri"/>
          <w:kern w:val="3"/>
          <w:sz w:val="24"/>
        </w:rPr>
      </w:pPr>
      <w:r w:rsidRPr="00CB6FBF">
        <w:rPr>
          <w:rFonts w:ascii="Times New Roman" w:eastAsia="SimSun, 宋体" w:hAnsi="Times New Roman"/>
          <w:kern w:val="3"/>
          <w:sz w:val="24"/>
        </w:rPr>
        <w:t>zmiany nr konta, na które Zamawiający winien przelewać wynagrodzenie Wykonawcy</w:t>
      </w:r>
    </w:p>
    <w:p w14:paraId="6DF8ACF7" w14:textId="77777777" w:rsidR="00AB4EFC" w:rsidRPr="00CB6FBF" w:rsidRDefault="00AB4EFC" w:rsidP="00645C48">
      <w:pPr>
        <w:widowControl w:val="0"/>
        <w:numPr>
          <w:ilvl w:val="0"/>
          <w:numId w:val="40"/>
        </w:numPr>
        <w:suppressAutoHyphens/>
        <w:autoSpaceDN w:val="0"/>
        <w:spacing w:line="240" w:lineRule="exact"/>
        <w:ind w:left="1985" w:right="-108" w:hanging="567"/>
        <w:jc w:val="both"/>
        <w:textAlignment w:val="baseline"/>
        <w:rPr>
          <w:rFonts w:eastAsia="SimSun, 宋体" w:cs="Calibri"/>
          <w:kern w:val="3"/>
          <w:sz w:val="24"/>
        </w:rPr>
      </w:pPr>
      <w:r w:rsidRPr="00CB6FBF">
        <w:rPr>
          <w:rFonts w:ascii="Times New Roman" w:hAnsi="Times New Roman"/>
          <w:bCs/>
          <w:kern w:val="3"/>
          <w:sz w:val="24"/>
        </w:rPr>
        <w:t>oznaczenia danych dotyczących Zamawiającego i/lub Wykonawcy.</w:t>
      </w:r>
    </w:p>
    <w:p w14:paraId="781082C7" w14:textId="77777777" w:rsidR="00AB4EFC" w:rsidRPr="00CB6FBF" w:rsidRDefault="00AB4EFC" w:rsidP="00645C48">
      <w:pPr>
        <w:widowControl w:val="0"/>
        <w:numPr>
          <w:ilvl w:val="2"/>
          <w:numId w:val="39"/>
        </w:numPr>
        <w:suppressAutoHyphens/>
        <w:autoSpaceDN w:val="0"/>
        <w:spacing w:line="22" w:lineRule="atLeast"/>
        <w:ind w:left="1418" w:hanging="851"/>
        <w:jc w:val="both"/>
        <w:textAlignment w:val="baseline"/>
        <w:rPr>
          <w:rFonts w:ascii="Times New Roman" w:hAnsi="Times New Roman"/>
          <w:kern w:val="3"/>
          <w:sz w:val="24"/>
        </w:rPr>
      </w:pPr>
      <w:r w:rsidRPr="00CB6FBF">
        <w:rPr>
          <w:rFonts w:ascii="Times New Roman" w:hAnsi="Times New Roman"/>
          <w:kern w:val="3"/>
          <w:sz w:val="24"/>
        </w:rPr>
        <w:t>Zgodnie z art. 142 ust. 5 ustawy Prawo zamówień publicznych Zamawiający dopuszcza wprowadzenie zmian w umowie dotyczących wynagrodzenia należnego Wykonawcy w przypadku zmiany:</w:t>
      </w:r>
    </w:p>
    <w:p w14:paraId="2C7600A8" w14:textId="77777777" w:rsidR="00AB4EFC" w:rsidRPr="00CB6FBF" w:rsidRDefault="00AB4EFC" w:rsidP="00645C48">
      <w:pPr>
        <w:widowControl w:val="0"/>
        <w:numPr>
          <w:ilvl w:val="0"/>
          <w:numId w:val="41"/>
        </w:numPr>
        <w:suppressAutoHyphens/>
        <w:autoSpaceDN w:val="0"/>
        <w:spacing w:line="22" w:lineRule="atLeast"/>
        <w:ind w:left="1985" w:right="-108" w:hanging="567"/>
        <w:jc w:val="both"/>
        <w:textAlignment w:val="baseline"/>
        <w:rPr>
          <w:rFonts w:ascii="Times New Roman" w:hAnsi="Times New Roman"/>
          <w:kern w:val="3"/>
          <w:sz w:val="24"/>
        </w:rPr>
      </w:pPr>
      <w:r w:rsidRPr="00CB6FBF">
        <w:rPr>
          <w:rFonts w:ascii="Times New Roman" w:hAnsi="Times New Roman"/>
          <w:kern w:val="3"/>
          <w:sz w:val="24"/>
        </w:rPr>
        <w:t>stawki podatku od towarów i usług,</w:t>
      </w:r>
    </w:p>
    <w:p w14:paraId="46040A51" w14:textId="77777777" w:rsidR="00AB4EFC" w:rsidRPr="00CB6FBF" w:rsidRDefault="00AB4EFC" w:rsidP="00645C48">
      <w:pPr>
        <w:widowControl w:val="0"/>
        <w:numPr>
          <w:ilvl w:val="0"/>
          <w:numId w:val="41"/>
        </w:numPr>
        <w:suppressAutoHyphens/>
        <w:autoSpaceDN w:val="0"/>
        <w:spacing w:line="22" w:lineRule="atLeast"/>
        <w:ind w:left="1985" w:right="15" w:hanging="567"/>
        <w:jc w:val="both"/>
        <w:textAlignment w:val="baseline"/>
        <w:rPr>
          <w:rFonts w:ascii="Times New Roman" w:hAnsi="Times New Roman"/>
          <w:kern w:val="3"/>
          <w:sz w:val="24"/>
        </w:rPr>
      </w:pPr>
      <w:r w:rsidRPr="00CB6FBF">
        <w:rPr>
          <w:rFonts w:ascii="Times New Roman" w:hAnsi="Times New Roman"/>
          <w:kern w:val="3"/>
          <w:sz w:val="24"/>
        </w:rPr>
        <w:t>wysokości minimalnego wynagrodzenia za pracę albo wysokości minimalnej stawki godzinowej, ustalonych na podstawie przepisów ustawy z dnia 10 października 2002 r. o minimalnym wynagrodzeniu za pracę,</w:t>
      </w:r>
    </w:p>
    <w:p w14:paraId="240CA4BD" w14:textId="77777777" w:rsidR="00AB4EFC" w:rsidRPr="00CB6FBF" w:rsidRDefault="00AB4EFC" w:rsidP="00645C48">
      <w:pPr>
        <w:widowControl w:val="0"/>
        <w:numPr>
          <w:ilvl w:val="0"/>
          <w:numId w:val="41"/>
        </w:numPr>
        <w:suppressAutoHyphens/>
        <w:autoSpaceDN w:val="0"/>
        <w:spacing w:line="22" w:lineRule="atLeast"/>
        <w:ind w:left="1985" w:right="15" w:hanging="567"/>
        <w:jc w:val="both"/>
        <w:textAlignment w:val="baseline"/>
        <w:rPr>
          <w:rFonts w:ascii="Times New Roman" w:hAnsi="Times New Roman"/>
          <w:kern w:val="3"/>
          <w:sz w:val="24"/>
        </w:rPr>
      </w:pPr>
      <w:r w:rsidRPr="00CB6FBF">
        <w:rPr>
          <w:rFonts w:ascii="Times New Roman" w:hAnsi="Times New Roman"/>
          <w:kern w:val="3"/>
          <w:sz w:val="24"/>
        </w:rPr>
        <w:t>zasad podleganiu ubezpieczeniom społecznym lub ubezpieczeniu zdrowotnemu lub wysokości stawki składki na ubezpieczenie społeczne lub zdrowotne.</w:t>
      </w:r>
    </w:p>
    <w:p w14:paraId="14189BF0" w14:textId="77777777" w:rsidR="00AB4EFC" w:rsidRPr="00CB6FBF" w:rsidRDefault="00AB4EFC" w:rsidP="00AB4EFC">
      <w:pPr>
        <w:widowControl w:val="0"/>
        <w:autoSpaceDN w:val="0"/>
        <w:spacing w:line="22" w:lineRule="atLeast"/>
        <w:ind w:left="1985" w:right="15"/>
        <w:jc w:val="both"/>
        <w:textAlignment w:val="baseline"/>
        <w:rPr>
          <w:rFonts w:ascii="Times New Roman" w:hAnsi="Times New Roman"/>
          <w:kern w:val="3"/>
          <w:sz w:val="24"/>
        </w:rPr>
      </w:pPr>
    </w:p>
    <w:p w14:paraId="0F22FF49" w14:textId="77777777" w:rsidR="00AB4EFC" w:rsidRPr="00CB6FBF" w:rsidRDefault="00AB4EFC" w:rsidP="00645C48">
      <w:pPr>
        <w:pStyle w:val="Akapitzlist"/>
        <w:numPr>
          <w:ilvl w:val="1"/>
          <w:numId w:val="39"/>
        </w:numPr>
        <w:suppressAutoHyphens/>
        <w:autoSpaceDE w:val="0"/>
        <w:spacing w:line="22" w:lineRule="atLeast"/>
        <w:ind w:left="567" w:hanging="567"/>
        <w:jc w:val="both"/>
        <w:rPr>
          <w:rFonts w:ascii="Times New Roman" w:hAnsi="Times New Roman"/>
          <w:bCs/>
          <w:sz w:val="24"/>
        </w:rPr>
      </w:pPr>
      <w:r w:rsidRPr="00CB6FBF">
        <w:rPr>
          <w:rFonts w:ascii="Times New Roman" w:hAnsi="Times New Roman"/>
          <w:color w:val="000000"/>
          <w:sz w:val="24"/>
        </w:rPr>
        <w:t>Inicjatorem dokonania istotnych zmian w umowie jest Zamawiający.</w:t>
      </w:r>
    </w:p>
    <w:p w14:paraId="4CA856BB" w14:textId="77777777" w:rsidR="00AB4EFC" w:rsidRPr="00CB6FBF" w:rsidRDefault="00AB4EFC" w:rsidP="00AB4EFC">
      <w:pPr>
        <w:pStyle w:val="Akapitzlist"/>
        <w:autoSpaceDE w:val="0"/>
        <w:spacing w:line="22" w:lineRule="atLeast"/>
        <w:ind w:left="567"/>
        <w:contextualSpacing w:val="0"/>
        <w:jc w:val="both"/>
        <w:rPr>
          <w:rFonts w:ascii="Times New Roman" w:hAnsi="Times New Roman"/>
          <w:bCs/>
          <w:sz w:val="24"/>
        </w:rPr>
      </w:pPr>
    </w:p>
    <w:p w14:paraId="71141B26" w14:textId="77777777" w:rsidR="00281A52" w:rsidRPr="00A77EDD" w:rsidRDefault="00EC2224" w:rsidP="00A77EDD">
      <w:pPr>
        <w:suppressAutoHyphens/>
        <w:autoSpaceDE w:val="0"/>
        <w:spacing w:after="200" w:line="264" w:lineRule="auto"/>
        <w:ind w:left="567" w:hanging="567"/>
        <w:jc w:val="both"/>
        <w:rPr>
          <w:rFonts w:ascii="Times New Roman" w:hAnsi="Times New Roman"/>
          <w:b/>
          <w:color w:val="000000"/>
          <w:sz w:val="24"/>
        </w:rPr>
      </w:pPr>
      <w:r w:rsidRPr="00CB6FBF">
        <w:rPr>
          <w:rFonts w:ascii="Times New Roman" w:hAnsi="Times New Roman"/>
          <w:b/>
          <w:bCs/>
          <w:sz w:val="24"/>
        </w:rPr>
        <w:t>14.4</w:t>
      </w:r>
      <w:r w:rsidRPr="00CB6FBF">
        <w:rPr>
          <w:rFonts w:ascii="Times New Roman" w:hAnsi="Times New Roman"/>
          <w:bCs/>
          <w:sz w:val="24"/>
        </w:rPr>
        <w:t>.</w:t>
      </w:r>
      <w:r w:rsidR="00AB4EFC" w:rsidRPr="00CB6FBF">
        <w:rPr>
          <w:rFonts w:ascii="Times New Roman" w:hAnsi="Times New Roman"/>
          <w:bCs/>
          <w:sz w:val="24"/>
        </w:rPr>
        <w:t xml:space="preserve">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2B626B21" w14:textId="77777777" w:rsidR="00E77E96" w:rsidRPr="00AB4EFC" w:rsidRDefault="00E77E96" w:rsidP="00645C48">
      <w:pPr>
        <w:pStyle w:val="Akapitzlist"/>
        <w:numPr>
          <w:ilvl w:val="0"/>
          <w:numId w:val="39"/>
        </w:numPr>
        <w:shd w:val="clear" w:color="auto" w:fill="BFBFBF" w:themeFill="background1" w:themeFillShade="BF"/>
        <w:autoSpaceDE w:val="0"/>
        <w:autoSpaceDN w:val="0"/>
        <w:adjustRightInd w:val="0"/>
        <w:spacing w:before="400" w:after="300" w:line="264" w:lineRule="auto"/>
        <w:jc w:val="both"/>
        <w:rPr>
          <w:rFonts w:ascii="Times New Roman" w:hAnsi="Times New Roman" w:cs="Times New Roman"/>
          <w:color w:val="000000"/>
          <w:sz w:val="24"/>
          <w:szCs w:val="24"/>
        </w:rPr>
      </w:pPr>
      <w:r w:rsidRPr="00AB4EFC">
        <w:rPr>
          <w:rFonts w:ascii="Times New Roman" w:hAnsi="Times New Roman" w:cs="Times New Roman"/>
          <w:b/>
          <w:color w:val="000000"/>
          <w:sz w:val="24"/>
          <w:szCs w:val="24"/>
        </w:rPr>
        <w:t>INFORMACJA DOTYCZĄCA SKŁADANIA OFERT CZĘŚCIOWYCH</w:t>
      </w:r>
    </w:p>
    <w:p w14:paraId="79B4A13C" w14:textId="77777777" w:rsidR="002A213B" w:rsidRPr="00F41F0E" w:rsidRDefault="002A213B" w:rsidP="00310A73">
      <w:pPr>
        <w:pStyle w:val="Akapitzlist"/>
        <w:autoSpaceDE w:val="0"/>
        <w:autoSpaceDN w:val="0"/>
        <w:adjustRightInd w:val="0"/>
        <w:spacing w:before="400" w:after="300" w:line="264" w:lineRule="auto"/>
        <w:ind w:left="567"/>
        <w:contextualSpacing w:val="0"/>
        <w:jc w:val="both"/>
        <w:rPr>
          <w:rFonts w:ascii="Times New Roman" w:hAnsi="Times New Roman" w:cs="Times New Roman"/>
          <w:color w:val="000000"/>
          <w:sz w:val="24"/>
          <w:szCs w:val="24"/>
        </w:rPr>
      </w:pPr>
      <w:r w:rsidRPr="00F41F0E">
        <w:rPr>
          <w:rFonts w:ascii="Times New Roman" w:hAnsi="Times New Roman" w:cs="Times New Roman"/>
          <w:color w:val="000000"/>
          <w:sz w:val="24"/>
          <w:szCs w:val="24"/>
        </w:rPr>
        <w:t>Zamawiający dopuszcza składanie ofert częściowych – na część 1 i/lub część 2.</w:t>
      </w:r>
    </w:p>
    <w:p w14:paraId="219A693E" w14:textId="77777777" w:rsidR="00E77E96" w:rsidRPr="00F41F0E" w:rsidRDefault="00E77E96" w:rsidP="00645C48">
      <w:pPr>
        <w:pStyle w:val="Akapitzlist"/>
        <w:numPr>
          <w:ilvl w:val="0"/>
          <w:numId w:val="39"/>
        </w:numPr>
        <w:shd w:val="clear" w:color="auto" w:fill="BFBFBF" w:themeFill="background1" w:themeFillShade="BF"/>
        <w:autoSpaceDE w:val="0"/>
        <w:autoSpaceDN w:val="0"/>
        <w:adjustRightInd w:val="0"/>
        <w:spacing w:before="400" w:after="300" w:line="264" w:lineRule="auto"/>
        <w:ind w:left="567" w:hanging="567"/>
        <w:contextualSpacing w:val="0"/>
        <w:jc w:val="both"/>
        <w:rPr>
          <w:rFonts w:ascii="Times New Roman" w:hAnsi="Times New Roman" w:cs="Times New Roman"/>
          <w:color w:val="000000"/>
          <w:sz w:val="24"/>
          <w:szCs w:val="24"/>
        </w:rPr>
      </w:pPr>
      <w:r w:rsidRPr="00F41F0E">
        <w:rPr>
          <w:rFonts w:ascii="Times New Roman" w:hAnsi="Times New Roman" w:cs="Times New Roman"/>
          <w:b/>
          <w:color w:val="000000"/>
          <w:sz w:val="24"/>
          <w:szCs w:val="24"/>
        </w:rPr>
        <w:t>INFORMACJA DOTYCZĄCA SKŁADANIA OFERT WARIANTOWYCH</w:t>
      </w:r>
    </w:p>
    <w:p w14:paraId="3BC43F79" w14:textId="77777777" w:rsidR="002A213B" w:rsidRPr="008F5B5C" w:rsidRDefault="002A213B" w:rsidP="0093221F">
      <w:pPr>
        <w:pStyle w:val="Akapitzlist"/>
        <w:autoSpaceDE w:val="0"/>
        <w:spacing w:before="400" w:after="300" w:line="264" w:lineRule="auto"/>
        <w:ind w:left="495"/>
        <w:contextualSpacing w:val="0"/>
        <w:jc w:val="both"/>
        <w:rPr>
          <w:rFonts w:ascii="Times New Roman" w:hAnsi="Times New Roman"/>
          <w:color w:val="000000"/>
          <w:sz w:val="24"/>
        </w:rPr>
      </w:pPr>
      <w:r w:rsidRPr="008F5B5C">
        <w:rPr>
          <w:rFonts w:ascii="Times New Roman" w:hAnsi="Times New Roman"/>
          <w:color w:val="000000"/>
          <w:sz w:val="24"/>
        </w:rPr>
        <w:t>Zamawiający nie dopuszcza składania ofert wariantowych.</w:t>
      </w:r>
    </w:p>
    <w:p w14:paraId="72C3D786" w14:textId="77777777" w:rsidR="008C1295" w:rsidRPr="00B83D85" w:rsidRDefault="00E77E96" w:rsidP="00645C48">
      <w:pPr>
        <w:pStyle w:val="Akapitzlist"/>
        <w:numPr>
          <w:ilvl w:val="0"/>
          <w:numId w:val="39"/>
        </w:numPr>
        <w:shd w:val="clear" w:color="auto" w:fill="BFBFBF" w:themeFill="background1" w:themeFillShade="BF"/>
        <w:autoSpaceDE w:val="0"/>
        <w:autoSpaceDN w:val="0"/>
        <w:adjustRightInd w:val="0"/>
        <w:spacing w:before="400" w:after="300" w:line="264" w:lineRule="auto"/>
        <w:ind w:left="567" w:hanging="567"/>
        <w:contextualSpacing w:val="0"/>
        <w:jc w:val="both"/>
        <w:rPr>
          <w:rFonts w:ascii="Times New Roman" w:hAnsi="Times New Roman" w:cs="Times New Roman"/>
          <w:color w:val="000000"/>
          <w:sz w:val="24"/>
          <w:szCs w:val="24"/>
        </w:rPr>
      </w:pPr>
      <w:r w:rsidRPr="00B83D85">
        <w:rPr>
          <w:rFonts w:ascii="Times New Roman" w:hAnsi="Times New Roman" w:cs="Times New Roman"/>
          <w:b/>
          <w:color w:val="000000"/>
          <w:sz w:val="24"/>
          <w:szCs w:val="24"/>
        </w:rPr>
        <w:t xml:space="preserve">INFORMACJA DOTYCZĄCA </w:t>
      </w:r>
      <w:r w:rsidR="00ED5ACC" w:rsidRPr="00B83D85">
        <w:rPr>
          <w:rFonts w:ascii="Times New Roman" w:hAnsi="Times New Roman" w:cs="Times New Roman"/>
          <w:b/>
          <w:color w:val="000000"/>
          <w:sz w:val="24"/>
          <w:szCs w:val="24"/>
        </w:rPr>
        <w:t>UDZIELENIA ZAMÓWIE</w:t>
      </w:r>
      <w:r w:rsidR="00AB4EFC">
        <w:rPr>
          <w:rFonts w:ascii="Times New Roman" w:hAnsi="Times New Roman" w:cs="Times New Roman"/>
          <w:b/>
          <w:color w:val="000000"/>
          <w:sz w:val="24"/>
          <w:szCs w:val="24"/>
        </w:rPr>
        <w:t>Ń DODATKOWYCH</w:t>
      </w:r>
    </w:p>
    <w:p w14:paraId="5E303653" w14:textId="77777777" w:rsidR="008C1295" w:rsidRPr="00B83D85" w:rsidRDefault="00ED5ACC" w:rsidP="00310A73">
      <w:pPr>
        <w:pStyle w:val="Akapitzlist"/>
        <w:autoSpaceDE w:val="0"/>
        <w:autoSpaceDN w:val="0"/>
        <w:adjustRightInd w:val="0"/>
        <w:spacing w:before="400" w:after="300" w:line="264" w:lineRule="auto"/>
        <w:ind w:left="567"/>
        <w:contextualSpacing w:val="0"/>
        <w:jc w:val="both"/>
        <w:rPr>
          <w:rFonts w:ascii="Times New Roman" w:hAnsi="Times New Roman" w:cs="Times New Roman"/>
          <w:color w:val="000000"/>
          <w:sz w:val="24"/>
          <w:szCs w:val="24"/>
        </w:rPr>
      </w:pPr>
      <w:r w:rsidRPr="00B83D85">
        <w:rPr>
          <w:rFonts w:ascii="Times New Roman" w:hAnsi="Times New Roman" w:cs="Times New Roman"/>
          <w:color w:val="000000"/>
          <w:sz w:val="24"/>
          <w:szCs w:val="24"/>
        </w:rPr>
        <w:lastRenderedPageBreak/>
        <w:t>Zamawiający nie p</w:t>
      </w:r>
      <w:r w:rsidR="00AB4EFC">
        <w:rPr>
          <w:rFonts w:ascii="Times New Roman" w:hAnsi="Times New Roman" w:cs="Times New Roman"/>
          <w:color w:val="000000"/>
          <w:sz w:val="24"/>
          <w:szCs w:val="24"/>
        </w:rPr>
        <w:t>rzewiduje udzielenia zamówienia, o którym mowa w art. 67 ust 1 pkt 7 ustawy PZP.</w:t>
      </w:r>
    </w:p>
    <w:p w14:paraId="7AA0F7B9" w14:textId="77777777" w:rsidR="008C1295" w:rsidRPr="00B83D85" w:rsidRDefault="008C1295" w:rsidP="00645C48">
      <w:pPr>
        <w:pStyle w:val="Akapitzlist"/>
        <w:numPr>
          <w:ilvl w:val="0"/>
          <w:numId w:val="39"/>
        </w:numPr>
        <w:shd w:val="clear" w:color="auto" w:fill="BFBFBF" w:themeFill="background1" w:themeFillShade="BF"/>
        <w:autoSpaceDE w:val="0"/>
        <w:autoSpaceDN w:val="0"/>
        <w:adjustRightInd w:val="0"/>
        <w:spacing w:before="400" w:after="300" w:line="264" w:lineRule="auto"/>
        <w:ind w:left="567" w:hanging="567"/>
        <w:contextualSpacing w:val="0"/>
        <w:jc w:val="both"/>
        <w:rPr>
          <w:rFonts w:ascii="Times New Roman" w:hAnsi="Times New Roman" w:cs="Times New Roman"/>
          <w:b/>
          <w:color w:val="000000"/>
          <w:sz w:val="24"/>
          <w:szCs w:val="24"/>
        </w:rPr>
      </w:pPr>
      <w:r w:rsidRPr="00B83D85">
        <w:rPr>
          <w:rFonts w:ascii="Times New Roman" w:hAnsi="Times New Roman" w:cs="Times New Roman"/>
          <w:b/>
          <w:color w:val="000000"/>
          <w:sz w:val="24"/>
          <w:szCs w:val="24"/>
        </w:rPr>
        <w:t>INFORMACJA DOTYCZĄCA ZABEZPIECZENIA NALEŻYTEGO WYKONANIA UMOWY</w:t>
      </w:r>
    </w:p>
    <w:p w14:paraId="0C4C71CA" w14:textId="77777777" w:rsidR="008C1295" w:rsidRPr="00B83D85" w:rsidRDefault="008C1295" w:rsidP="00310A73">
      <w:pPr>
        <w:pStyle w:val="Akapitzlist"/>
        <w:autoSpaceDE w:val="0"/>
        <w:autoSpaceDN w:val="0"/>
        <w:adjustRightInd w:val="0"/>
        <w:spacing w:before="400" w:after="300" w:line="264" w:lineRule="auto"/>
        <w:ind w:left="567"/>
        <w:contextualSpacing w:val="0"/>
        <w:jc w:val="both"/>
        <w:rPr>
          <w:rFonts w:ascii="Times New Roman" w:hAnsi="Times New Roman" w:cs="Times New Roman"/>
          <w:sz w:val="24"/>
          <w:szCs w:val="24"/>
        </w:rPr>
      </w:pPr>
      <w:r w:rsidRPr="00B83D85">
        <w:rPr>
          <w:rFonts w:ascii="Times New Roman" w:hAnsi="Times New Roman" w:cs="Times New Roman"/>
          <w:sz w:val="24"/>
          <w:szCs w:val="24"/>
        </w:rPr>
        <w:t xml:space="preserve">Zamawiający nie wymaga wniesienia zabezpieczenia należytego wykonania umowy. </w:t>
      </w:r>
    </w:p>
    <w:p w14:paraId="6BB61657" w14:textId="77777777" w:rsidR="00EC17AD" w:rsidRPr="00B83D85" w:rsidRDefault="00EC17AD" w:rsidP="00645C48">
      <w:pPr>
        <w:pStyle w:val="Akapitzlist"/>
        <w:numPr>
          <w:ilvl w:val="0"/>
          <w:numId w:val="39"/>
        </w:numPr>
        <w:shd w:val="clear" w:color="auto" w:fill="BFBFBF" w:themeFill="background1" w:themeFillShade="BF"/>
        <w:autoSpaceDE w:val="0"/>
        <w:autoSpaceDN w:val="0"/>
        <w:adjustRightInd w:val="0"/>
        <w:spacing w:before="400" w:after="300" w:line="264" w:lineRule="auto"/>
        <w:ind w:left="567" w:hanging="567"/>
        <w:contextualSpacing w:val="0"/>
        <w:jc w:val="both"/>
        <w:rPr>
          <w:rFonts w:ascii="Times New Roman" w:hAnsi="Times New Roman" w:cs="Times New Roman"/>
          <w:b/>
          <w:color w:val="000000"/>
          <w:sz w:val="24"/>
          <w:szCs w:val="24"/>
        </w:rPr>
      </w:pPr>
      <w:r w:rsidRPr="00B83D85">
        <w:rPr>
          <w:rFonts w:ascii="Times New Roman" w:hAnsi="Times New Roman" w:cs="Times New Roman"/>
          <w:b/>
          <w:color w:val="000000"/>
          <w:sz w:val="24"/>
          <w:szCs w:val="24"/>
        </w:rPr>
        <w:t xml:space="preserve">POUCZENIE O ŚRODKACH OCHRONY PRAWNEJ PRZYSŁUGUJĄCYCH WYKONAWCOM W TOKU POSTĘPOWANIA O UDZIELENIE ZAMÓWIA PUBLICZNEGO </w:t>
      </w:r>
    </w:p>
    <w:p w14:paraId="4383FE24" w14:textId="77777777" w:rsidR="00E66DE8" w:rsidRPr="00B83D85" w:rsidRDefault="00E66DE8" w:rsidP="004E351B">
      <w:pPr>
        <w:pStyle w:val="Akapitzlist"/>
        <w:numPr>
          <w:ilvl w:val="1"/>
          <w:numId w:val="6"/>
        </w:numPr>
        <w:tabs>
          <w:tab w:val="left" w:pos="709"/>
        </w:tabs>
        <w:spacing w:before="400" w:after="3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 xml:space="preserve">W toku postępowania o udzielenie zamówienia przysługują środki ochrony prawnej przewidziane w Dziale VI ustawy Pzp – odwołanie do </w:t>
      </w:r>
      <w:r w:rsidR="00AE6CD0" w:rsidRPr="00B83D85">
        <w:rPr>
          <w:rFonts w:ascii="Times New Roman" w:hAnsi="Times New Roman" w:cs="Times New Roman"/>
          <w:sz w:val="24"/>
          <w:szCs w:val="24"/>
        </w:rPr>
        <w:t xml:space="preserve">Prezesa </w:t>
      </w:r>
      <w:r w:rsidRPr="00B83D85">
        <w:rPr>
          <w:rFonts w:ascii="Times New Roman" w:hAnsi="Times New Roman" w:cs="Times New Roman"/>
          <w:sz w:val="24"/>
          <w:szCs w:val="24"/>
        </w:rPr>
        <w:t>Krajowej Izby Odwoławczej i skarga do sądu okręgowego wnoszone w sposób i w terminach określonych w Ustawie. Środki ochrony prawnej określone w ww. dziale VI przysługują Wykonawcom, a także innemu podmiotowi, jeżeli ma lub miał interes w uzyskaniu danego zamówienia oraz poniósł lub może ponieść sz</w:t>
      </w:r>
      <w:r w:rsidR="00012C63" w:rsidRPr="00B83D85">
        <w:rPr>
          <w:rFonts w:ascii="Times New Roman" w:hAnsi="Times New Roman" w:cs="Times New Roman"/>
          <w:sz w:val="24"/>
          <w:szCs w:val="24"/>
        </w:rPr>
        <w:t>kodę w wyniku naruszenia przez Z</w:t>
      </w:r>
      <w:r w:rsidRPr="00B83D85">
        <w:rPr>
          <w:rFonts w:ascii="Times New Roman" w:hAnsi="Times New Roman" w:cs="Times New Roman"/>
          <w:sz w:val="24"/>
          <w:szCs w:val="24"/>
        </w:rPr>
        <w:t>amawiającego przepisów Ustawy.</w:t>
      </w:r>
    </w:p>
    <w:p w14:paraId="39B992B4" w14:textId="77777777" w:rsidR="00F46CBC" w:rsidRPr="00B83D85" w:rsidRDefault="00F46CBC" w:rsidP="004E351B">
      <w:pPr>
        <w:pStyle w:val="Akapitzlist"/>
        <w:numPr>
          <w:ilvl w:val="1"/>
          <w:numId w:val="6"/>
        </w:numPr>
        <w:tabs>
          <w:tab w:val="left" w:pos="709"/>
        </w:tabs>
        <w:spacing w:before="400" w:after="3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 xml:space="preserve">Odwołanie wnosi się </w:t>
      </w:r>
      <w:r w:rsidRPr="00B83D85">
        <w:rPr>
          <w:rFonts w:ascii="Times New Roman" w:hAnsi="Times New Roman" w:cs="Times New Roman"/>
          <w:bCs/>
          <w:sz w:val="24"/>
          <w:szCs w:val="24"/>
        </w:rPr>
        <w:t>w terminie 10 dni od dnia prz</w:t>
      </w:r>
      <w:r w:rsidR="001929F9">
        <w:rPr>
          <w:rFonts w:ascii="Times New Roman" w:hAnsi="Times New Roman" w:cs="Times New Roman"/>
          <w:bCs/>
          <w:sz w:val="24"/>
          <w:szCs w:val="24"/>
        </w:rPr>
        <w:t>esłania informacji o czynności Z</w:t>
      </w:r>
      <w:r w:rsidRPr="00B83D85">
        <w:rPr>
          <w:rFonts w:ascii="Times New Roman" w:hAnsi="Times New Roman" w:cs="Times New Roman"/>
          <w:bCs/>
          <w:sz w:val="24"/>
          <w:szCs w:val="24"/>
        </w:rPr>
        <w:t xml:space="preserve">amawiającego stanowiącej podstawę jego wniesienia – jeżeli zostały przesłane w sposób określony w art. 180 ust. 5 </w:t>
      </w:r>
      <w:r w:rsidR="005F299E" w:rsidRPr="00B83D85">
        <w:rPr>
          <w:rFonts w:ascii="Times New Roman" w:hAnsi="Times New Roman" w:cs="Times New Roman"/>
          <w:bCs/>
          <w:sz w:val="24"/>
          <w:szCs w:val="24"/>
        </w:rPr>
        <w:t xml:space="preserve">ustawy Pzp </w:t>
      </w:r>
      <w:r w:rsidRPr="00B83D85">
        <w:rPr>
          <w:rFonts w:ascii="Times New Roman" w:hAnsi="Times New Roman" w:cs="Times New Roman"/>
          <w:bCs/>
          <w:sz w:val="24"/>
          <w:szCs w:val="24"/>
        </w:rPr>
        <w:t xml:space="preserve">zdanie drugie albo w terminie 15 dni – jeżeli zostały przesłane w inny sposób – w </w:t>
      </w:r>
      <w:r w:rsidR="00B8594A" w:rsidRPr="00B83D85">
        <w:rPr>
          <w:rFonts w:ascii="Times New Roman" w:hAnsi="Times New Roman" w:cs="Times New Roman"/>
          <w:bCs/>
          <w:sz w:val="24"/>
          <w:szCs w:val="24"/>
        </w:rPr>
        <w:t>przypadku,</w:t>
      </w:r>
      <w:r w:rsidRPr="00B83D85">
        <w:rPr>
          <w:rFonts w:ascii="Times New Roman" w:hAnsi="Times New Roman" w:cs="Times New Roman"/>
          <w:bCs/>
          <w:sz w:val="24"/>
          <w:szCs w:val="24"/>
        </w:rPr>
        <w:t xml:space="preserve"> gdy wartość zamówienia jest równa lub przekracza kwoty określone w przepisach wydanych na podstawie art. 11 ust. 8;</w:t>
      </w:r>
    </w:p>
    <w:p w14:paraId="1F3DE540" w14:textId="77777777" w:rsidR="00E66DE8" w:rsidRPr="00B83D85" w:rsidRDefault="00E66DE8" w:rsidP="004E351B">
      <w:pPr>
        <w:pStyle w:val="Akapitzlist"/>
        <w:numPr>
          <w:ilvl w:val="1"/>
          <w:numId w:val="6"/>
        </w:numPr>
        <w:spacing w:before="400" w:after="3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Odwołanie wobec treści ogłoszenia o zamówieniu, a także wobec postanowień specyfikacji istotnych warunków zamówienia, wnosi się w terminie 10 dni od dnia publikacji ogłoszenia w</w:t>
      </w:r>
      <w:r w:rsidR="00E615BC" w:rsidRPr="00B83D85">
        <w:rPr>
          <w:rFonts w:ascii="Times New Roman" w:hAnsi="Times New Roman" w:cs="Times New Roman"/>
          <w:sz w:val="24"/>
          <w:szCs w:val="24"/>
        </w:rPr>
        <w:t> </w:t>
      </w:r>
      <w:r w:rsidRPr="00B83D85">
        <w:rPr>
          <w:rFonts w:ascii="Times New Roman" w:hAnsi="Times New Roman" w:cs="Times New Roman"/>
          <w:sz w:val="24"/>
          <w:szCs w:val="24"/>
        </w:rPr>
        <w:t>Dzienniku Urzędowym Unii Europejskiej lub zamieszczenia specyfikacji istotnych warunków zamówienia na stronie internetowej.</w:t>
      </w:r>
    </w:p>
    <w:p w14:paraId="24908445" w14:textId="77777777" w:rsidR="00E66DE8" w:rsidRPr="00B83D85" w:rsidRDefault="00E66DE8" w:rsidP="004E351B">
      <w:pPr>
        <w:pStyle w:val="Akapitzlist"/>
        <w:numPr>
          <w:ilvl w:val="1"/>
          <w:numId w:val="6"/>
        </w:numPr>
        <w:spacing w:before="400" w:after="3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Odwołanie wobec czynności innych niż określone powyżej wnosi się w terminie 10 dni od dnia, w którym powzięto lub przy zachowaniu należytej staranności można było powziąć wiadomość o</w:t>
      </w:r>
      <w:r w:rsidR="00E615BC" w:rsidRPr="00B83D85">
        <w:rPr>
          <w:rFonts w:ascii="Times New Roman" w:hAnsi="Times New Roman" w:cs="Times New Roman"/>
          <w:sz w:val="24"/>
          <w:szCs w:val="24"/>
        </w:rPr>
        <w:t> </w:t>
      </w:r>
      <w:r w:rsidRPr="00B83D85">
        <w:rPr>
          <w:rFonts w:ascii="Times New Roman" w:hAnsi="Times New Roman" w:cs="Times New Roman"/>
          <w:sz w:val="24"/>
          <w:szCs w:val="24"/>
        </w:rPr>
        <w:t>okolicznościach stanowiących podstawę jego wniesienia.</w:t>
      </w:r>
    </w:p>
    <w:p w14:paraId="572F117F" w14:textId="77777777" w:rsidR="00E66DE8" w:rsidRPr="00B83D85" w:rsidRDefault="00012C63" w:rsidP="004E351B">
      <w:pPr>
        <w:pStyle w:val="Akapitzlist"/>
        <w:numPr>
          <w:ilvl w:val="1"/>
          <w:numId w:val="6"/>
        </w:numPr>
        <w:spacing w:before="400" w:after="3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Jeżeli Z</w:t>
      </w:r>
      <w:r w:rsidR="00A60F5F" w:rsidRPr="00B83D85">
        <w:rPr>
          <w:rFonts w:ascii="Times New Roman" w:hAnsi="Times New Roman" w:cs="Times New Roman"/>
          <w:sz w:val="24"/>
          <w:szCs w:val="24"/>
        </w:rPr>
        <w:t>amawiający nie przesłał W</w:t>
      </w:r>
      <w:r w:rsidR="00E66DE8" w:rsidRPr="00B83D85">
        <w:rPr>
          <w:rFonts w:ascii="Times New Roman" w:hAnsi="Times New Roman" w:cs="Times New Roman"/>
          <w:sz w:val="24"/>
          <w:szCs w:val="24"/>
        </w:rPr>
        <w:t>ykonawcy zawiadomienia o wyborze oferty najkorzystniejszej oferty odwołanie wnosi się nie później niż w terminie:</w:t>
      </w:r>
    </w:p>
    <w:p w14:paraId="43BF2B73" w14:textId="77777777" w:rsidR="00E66DE8" w:rsidRPr="00B83D85" w:rsidRDefault="00E66DE8" w:rsidP="004E351B">
      <w:pPr>
        <w:pStyle w:val="Akapitzlist"/>
        <w:numPr>
          <w:ilvl w:val="2"/>
          <w:numId w:val="6"/>
        </w:numPr>
        <w:spacing w:before="400" w:after="300" w:line="264" w:lineRule="auto"/>
        <w:ind w:left="1418" w:hanging="851"/>
        <w:contextualSpacing w:val="0"/>
        <w:jc w:val="both"/>
        <w:rPr>
          <w:rFonts w:ascii="Times New Roman" w:hAnsi="Times New Roman" w:cs="Times New Roman"/>
          <w:sz w:val="24"/>
          <w:szCs w:val="24"/>
        </w:rPr>
      </w:pPr>
      <w:r w:rsidRPr="00B83D85">
        <w:rPr>
          <w:rFonts w:ascii="Times New Roman" w:hAnsi="Times New Roman" w:cs="Times New Roman"/>
          <w:sz w:val="24"/>
          <w:szCs w:val="24"/>
        </w:rPr>
        <w:t>30 dni od dnia publikacji w Dzienniku Urzędowym Unii Europejskiej ogłoszenia o</w:t>
      </w:r>
      <w:r w:rsidR="00E615BC" w:rsidRPr="00B83D85">
        <w:rPr>
          <w:rFonts w:ascii="Times New Roman" w:hAnsi="Times New Roman" w:cs="Times New Roman"/>
          <w:sz w:val="24"/>
          <w:szCs w:val="24"/>
        </w:rPr>
        <w:t> </w:t>
      </w:r>
      <w:r w:rsidRPr="00B83D85">
        <w:rPr>
          <w:rFonts w:ascii="Times New Roman" w:hAnsi="Times New Roman" w:cs="Times New Roman"/>
          <w:sz w:val="24"/>
          <w:szCs w:val="24"/>
        </w:rPr>
        <w:t>udzieleniu zamówienia,</w:t>
      </w:r>
    </w:p>
    <w:p w14:paraId="17F2AD5A" w14:textId="77777777" w:rsidR="00F0567D" w:rsidRPr="00B83D85" w:rsidRDefault="00F0567D" w:rsidP="004E351B">
      <w:pPr>
        <w:pStyle w:val="Akapitzlist"/>
        <w:numPr>
          <w:ilvl w:val="2"/>
          <w:numId w:val="6"/>
        </w:numPr>
        <w:spacing w:line="264" w:lineRule="auto"/>
        <w:ind w:left="1418" w:hanging="851"/>
        <w:jc w:val="both"/>
        <w:rPr>
          <w:rFonts w:ascii="Times New Roman" w:hAnsi="Times New Roman" w:cs="Times New Roman"/>
          <w:sz w:val="24"/>
          <w:szCs w:val="24"/>
        </w:rPr>
      </w:pPr>
      <w:r w:rsidRPr="00B83D85">
        <w:rPr>
          <w:rFonts w:ascii="Times New Roman" w:hAnsi="Times New Roman" w:cs="Times New Roman"/>
          <w:sz w:val="24"/>
          <w:szCs w:val="24"/>
        </w:rPr>
        <w:t xml:space="preserve">6 miesięcy od dnia zawarcia umowy, jeżeli Zamawiający nie opublikował w Dzienniku Urzędowym Unii Europejskiej ogłoszenia o udzieleniu Zamówienia. </w:t>
      </w:r>
    </w:p>
    <w:p w14:paraId="53F10F9D" w14:textId="77777777" w:rsidR="00E77E96" w:rsidRPr="00B83D85" w:rsidRDefault="00E77E96" w:rsidP="00645C48">
      <w:pPr>
        <w:pStyle w:val="Akapitzlist"/>
        <w:numPr>
          <w:ilvl w:val="0"/>
          <w:numId w:val="39"/>
        </w:numPr>
        <w:shd w:val="clear" w:color="auto" w:fill="BFBFBF" w:themeFill="background1" w:themeFillShade="BF"/>
        <w:spacing w:before="400" w:after="300" w:line="264" w:lineRule="auto"/>
        <w:ind w:left="567" w:hanging="567"/>
        <w:contextualSpacing w:val="0"/>
        <w:jc w:val="both"/>
        <w:rPr>
          <w:rFonts w:ascii="Times New Roman" w:hAnsi="Times New Roman" w:cs="Times New Roman"/>
          <w:b/>
          <w:sz w:val="24"/>
          <w:szCs w:val="24"/>
        </w:rPr>
      </w:pPr>
      <w:r w:rsidRPr="00B83D85">
        <w:rPr>
          <w:rFonts w:ascii="Times New Roman" w:hAnsi="Times New Roman" w:cs="Times New Roman"/>
          <w:b/>
          <w:sz w:val="24"/>
          <w:szCs w:val="24"/>
        </w:rPr>
        <w:lastRenderedPageBreak/>
        <w:t xml:space="preserve">INFORMACJE DODATKOWE </w:t>
      </w:r>
    </w:p>
    <w:p w14:paraId="61F0E388" w14:textId="77777777" w:rsidR="001300EB" w:rsidRPr="00B83D85" w:rsidRDefault="001300EB" w:rsidP="004E351B">
      <w:pPr>
        <w:pStyle w:val="Akapitzlist"/>
        <w:numPr>
          <w:ilvl w:val="1"/>
          <w:numId w:val="7"/>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bCs/>
          <w:sz w:val="24"/>
          <w:szCs w:val="24"/>
        </w:rPr>
        <w:t>Zamawiający nie przewiduje zawarcia umowy ramowej.</w:t>
      </w:r>
    </w:p>
    <w:p w14:paraId="7155CF04" w14:textId="77777777" w:rsidR="001300EB" w:rsidRPr="00B83D85" w:rsidRDefault="00012C63" w:rsidP="004E351B">
      <w:pPr>
        <w:pStyle w:val="Akapitzlist"/>
        <w:numPr>
          <w:ilvl w:val="1"/>
          <w:numId w:val="7"/>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Rozliczenia między Z</w:t>
      </w:r>
      <w:r w:rsidR="001300EB" w:rsidRPr="00B83D85">
        <w:rPr>
          <w:rFonts w:ascii="Times New Roman" w:hAnsi="Times New Roman" w:cs="Times New Roman"/>
          <w:sz w:val="24"/>
          <w:szCs w:val="24"/>
        </w:rPr>
        <w:t xml:space="preserve">amawiającym i </w:t>
      </w:r>
      <w:r w:rsidRPr="00B83D85">
        <w:rPr>
          <w:rFonts w:ascii="Times New Roman" w:hAnsi="Times New Roman" w:cs="Times New Roman"/>
          <w:sz w:val="24"/>
          <w:szCs w:val="24"/>
        </w:rPr>
        <w:t>W</w:t>
      </w:r>
      <w:r w:rsidR="001300EB" w:rsidRPr="00B83D85">
        <w:rPr>
          <w:rFonts w:ascii="Times New Roman" w:hAnsi="Times New Roman" w:cs="Times New Roman"/>
          <w:sz w:val="24"/>
          <w:szCs w:val="24"/>
        </w:rPr>
        <w:t>ykonawcą będą prowadzone wyłącznie w złotych polskich (PLN).</w:t>
      </w:r>
    </w:p>
    <w:p w14:paraId="03F3BAE7" w14:textId="77777777" w:rsidR="00EC1E7C" w:rsidRPr="00B83D85" w:rsidRDefault="001300EB" w:rsidP="004E351B">
      <w:pPr>
        <w:pStyle w:val="Akapitzlist"/>
        <w:numPr>
          <w:ilvl w:val="1"/>
          <w:numId w:val="7"/>
        </w:numPr>
        <w:autoSpaceDE w:val="0"/>
        <w:autoSpaceDN w:val="0"/>
        <w:adjustRightInd w:val="0"/>
        <w:spacing w:after="200" w:line="264" w:lineRule="auto"/>
        <w:ind w:left="567" w:hanging="567"/>
        <w:contextualSpacing w:val="0"/>
        <w:jc w:val="both"/>
        <w:rPr>
          <w:rFonts w:ascii="Times New Roman" w:hAnsi="Times New Roman" w:cs="Times New Roman"/>
          <w:bCs/>
          <w:sz w:val="24"/>
          <w:szCs w:val="24"/>
        </w:rPr>
      </w:pPr>
      <w:r w:rsidRPr="00B83D85">
        <w:rPr>
          <w:rFonts w:ascii="Times New Roman" w:hAnsi="Times New Roman" w:cs="Times New Roman"/>
          <w:bCs/>
          <w:sz w:val="24"/>
          <w:szCs w:val="24"/>
        </w:rPr>
        <w:t>Zamawiający nie przewiduje zastosowania aukcji elektronicznej przy wyborze najkorzystniejszej oferty.</w:t>
      </w:r>
    </w:p>
    <w:p w14:paraId="3855D981" w14:textId="77777777" w:rsidR="00EC1E7C" w:rsidRPr="00B83D85" w:rsidRDefault="00EC1E7C" w:rsidP="004E351B">
      <w:pPr>
        <w:pStyle w:val="Akapitzlist"/>
        <w:numPr>
          <w:ilvl w:val="1"/>
          <w:numId w:val="7"/>
        </w:numPr>
        <w:autoSpaceDE w:val="0"/>
        <w:autoSpaceDN w:val="0"/>
        <w:adjustRightInd w:val="0"/>
        <w:spacing w:after="200" w:line="264" w:lineRule="auto"/>
        <w:ind w:left="567" w:hanging="567"/>
        <w:contextualSpacing w:val="0"/>
        <w:jc w:val="both"/>
        <w:rPr>
          <w:rFonts w:ascii="Times New Roman" w:hAnsi="Times New Roman" w:cs="Times New Roman"/>
          <w:bCs/>
          <w:sz w:val="24"/>
          <w:szCs w:val="24"/>
        </w:rPr>
      </w:pPr>
      <w:r w:rsidRPr="00B83D85">
        <w:rPr>
          <w:rFonts w:ascii="Times New Roman" w:hAnsi="Times New Roman" w:cs="Times New Roman"/>
          <w:sz w:val="24"/>
          <w:szCs w:val="24"/>
        </w:rPr>
        <w:t>Zamawiający nie przewiduje zwrotu Wykonawcom kosztów udziału w postępowaniu.</w:t>
      </w:r>
    </w:p>
    <w:p w14:paraId="5085FC6F" w14:textId="77777777" w:rsidR="00EC1E7C" w:rsidRPr="00B83D85" w:rsidRDefault="00EC1E7C" w:rsidP="004E351B">
      <w:pPr>
        <w:pStyle w:val="Akapitzlist"/>
        <w:numPr>
          <w:ilvl w:val="1"/>
          <w:numId w:val="7"/>
        </w:numPr>
        <w:autoSpaceDE w:val="0"/>
        <w:autoSpaceDN w:val="0"/>
        <w:adjustRightInd w:val="0"/>
        <w:spacing w:after="200" w:line="264" w:lineRule="auto"/>
        <w:ind w:left="567" w:hanging="567"/>
        <w:contextualSpacing w:val="0"/>
        <w:jc w:val="both"/>
        <w:rPr>
          <w:rFonts w:ascii="Times New Roman" w:hAnsi="Times New Roman" w:cs="Times New Roman"/>
          <w:bCs/>
          <w:sz w:val="24"/>
          <w:szCs w:val="24"/>
        </w:rPr>
      </w:pPr>
      <w:r w:rsidRPr="00B83D85">
        <w:rPr>
          <w:rFonts w:ascii="Times New Roman" w:hAnsi="Times New Roman" w:cs="Times New Roman"/>
          <w:sz w:val="24"/>
          <w:szCs w:val="24"/>
        </w:rPr>
        <w:t xml:space="preserve">Wykonawcom przysługuje roszczenie o zwrot uzasadnionych kosztów uczestnictwa w postępowaniu, w szczególności kosztów przygotowania oferty </w:t>
      </w:r>
      <w:r w:rsidR="005D7841" w:rsidRPr="00B83D85">
        <w:rPr>
          <w:rFonts w:ascii="Times New Roman" w:hAnsi="Times New Roman" w:cs="Times New Roman"/>
          <w:sz w:val="24"/>
          <w:szCs w:val="24"/>
        </w:rPr>
        <w:t>w przypadku złożenia oferty nie</w:t>
      </w:r>
      <w:r w:rsidRPr="00B83D85">
        <w:rPr>
          <w:rFonts w:ascii="Times New Roman" w:hAnsi="Times New Roman" w:cs="Times New Roman"/>
          <w:sz w:val="24"/>
          <w:szCs w:val="24"/>
        </w:rPr>
        <w:t>podlegającej odrzuceniu, złożonej w postępowaniu, które podlega unieważnieniu z przyczyn leżących po stronie Zamawiającego.</w:t>
      </w:r>
    </w:p>
    <w:p w14:paraId="3F320E9C" w14:textId="77777777" w:rsidR="005D7841" w:rsidRPr="00B83D85" w:rsidRDefault="005D7841" w:rsidP="00645C48">
      <w:pPr>
        <w:pStyle w:val="Akapitzlist"/>
        <w:numPr>
          <w:ilvl w:val="0"/>
          <w:numId w:val="39"/>
        </w:numPr>
        <w:shd w:val="clear" w:color="auto" w:fill="BFBFBF" w:themeFill="background1" w:themeFillShade="BF"/>
        <w:autoSpaceDE w:val="0"/>
        <w:autoSpaceDN w:val="0"/>
        <w:adjustRightInd w:val="0"/>
        <w:spacing w:before="400" w:after="300" w:line="264" w:lineRule="auto"/>
        <w:ind w:left="567" w:hanging="567"/>
        <w:contextualSpacing w:val="0"/>
        <w:jc w:val="both"/>
        <w:rPr>
          <w:rFonts w:ascii="Times New Roman" w:hAnsi="Times New Roman" w:cs="Times New Roman"/>
          <w:b/>
          <w:bCs/>
          <w:sz w:val="24"/>
          <w:szCs w:val="24"/>
        </w:rPr>
      </w:pPr>
      <w:r w:rsidRPr="00B83D85">
        <w:rPr>
          <w:rFonts w:ascii="Times New Roman" w:hAnsi="Times New Roman" w:cs="Times New Roman"/>
          <w:b/>
          <w:bCs/>
          <w:sz w:val="24"/>
          <w:szCs w:val="24"/>
        </w:rPr>
        <w:t>PODWYKONAWSTWO</w:t>
      </w:r>
    </w:p>
    <w:p w14:paraId="7E6739CE" w14:textId="77777777" w:rsidR="00EC1E7C" w:rsidRPr="00B83D85" w:rsidRDefault="00EC1E7C" w:rsidP="00310A73">
      <w:pPr>
        <w:pStyle w:val="Akapitzlist"/>
        <w:autoSpaceDE w:val="0"/>
        <w:autoSpaceDN w:val="0"/>
        <w:adjustRightInd w:val="0"/>
        <w:spacing w:line="264" w:lineRule="auto"/>
        <w:ind w:left="426"/>
        <w:jc w:val="both"/>
        <w:rPr>
          <w:rFonts w:ascii="Times New Roman" w:hAnsi="Times New Roman" w:cs="Times New Roman"/>
          <w:sz w:val="24"/>
          <w:szCs w:val="24"/>
        </w:rPr>
      </w:pPr>
    </w:p>
    <w:p w14:paraId="59218A72" w14:textId="77777777" w:rsidR="00686DE1" w:rsidRPr="00B83D85" w:rsidRDefault="00AB4EFC" w:rsidP="00722C7C">
      <w:pPr>
        <w:autoSpaceDE w:val="0"/>
        <w:autoSpaceDN w:val="0"/>
        <w:adjustRightInd w:val="0"/>
        <w:spacing w:line="264" w:lineRule="auto"/>
        <w:jc w:val="both"/>
        <w:rPr>
          <w:rFonts w:ascii="Times New Roman" w:hAnsi="Times New Roman" w:cs="Times New Roman"/>
          <w:sz w:val="24"/>
          <w:szCs w:val="24"/>
        </w:rPr>
      </w:pPr>
      <w:r w:rsidRPr="00AB4EFC">
        <w:rPr>
          <w:rFonts w:ascii="Times New Roman" w:hAnsi="Times New Roman" w:cs="Times New Roman"/>
          <w:sz w:val="24"/>
          <w:szCs w:val="24"/>
        </w:rPr>
        <w:t xml:space="preserve">W przypadku, gdy Wykonawca zamierza wykonać część niniejszego zamówienia przy udziale podwykonawców, zobowiązany jest do podania w składanej ofercie: nazwy firmy będącej podwykonawcą oraz zakres zamówienia jaki podwykonawcy zostanie powierzony.  </w:t>
      </w:r>
    </w:p>
    <w:p w14:paraId="76C925EE" w14:textId="77777777" w:rsidR="00686DE1" w:rsidRPr="00B83D85" w:rsidRDefault="00F83B06" w:rsidP="00722C7C">
      <w:pPr>
        <w:pStyle w:val="Akapitzlist"/>
        <w:shd w:val="clear" w:color="auto" w:fill="BFBFBF" w:themeFill="background1" w:themeFillShade="BF"/>
        <w:autoSpaceDE w:val="0"/>
        <w:autoSpaceDN w:val="0"/>
        <w:adjustRightInd w:val="0"/>
        <w:spacing w:before="400" w:after="300" w:line="264" w:lineRule="auto"/>
        <w:ind w:left="142" w:hanging="142"/>
        <w:contextualSpacing w:val="0"/>
        <w:jc w:val="both"/>
        <w:rPr>
          <w:rFonts w:ascii="Times New Roman" w:hAnsi="Times New Roman" w:cs="Times New Roman"/>
          <w:b/>
          <w:sz w:val="24"/>
          <w:szCs w:val="24"/>
        </w:rPr>
      </w:pPr>
      <w:r w:rsidRPr="00B83D85">
        <w:rPr>
          <w:rFonts w:ascii="Times New Roman" w:hAnsi="Times New Roman" w:cs="Times New Roman"/>
          <w:b/>
          <w:sz w:val="24"/>
          <w:szCs w:val="24"/>
        </w:rPr>
        <w:t>WYKAZ ZAŁĄCZNIKÓW</w:t>
      </w:r>
      <w:r w:rsidR="00686DE1" w:rsidRPr="00B83D85">
        <w:rPr>
          <w:rFonts w:ascii="Times New Roman" w:hAnsi="Times New Roman" w:cs="Times New Roman"/>
          <w:b/>
          <w:sz w:val="24"/>
          <w:szCs w:val="24"/>
        </w:rPr>
        <w:t xml:space="preserve"> DO SIWZ</w:t>
      </w:r>
    </w:p>
    <w:p w14:paraId="1DC11898" w14:textId="77777777" w:rsidR="0083052F" w:rsidRPr="002A51A6" w:rsidRDefault="0083052F" w:rsidP="0083052F">
      <w:pPr>
        <w:spacing w:line="264" w:lineRule="auto"/>
        <w:ind w:left="142" w:hanging="142"/>
        <w:jc w:val="both"/>
        <w:rPr>
          <w:rFonts w:ascii="Times New Roman" w:hAnsi="Times New Roman"/>
        </w:rPr>
      </w:pPr>
      <w:r w:rsidRPr="002A51A6">
        <w:rPr>
          <w:rFonts w:ascii="Times New Roman" w:hAnsi="Times New Roman"/>
        </w:rPr>
        <w:t xml:space="preserve">Załącznik nr 1A – Opis przedmiotu zamówienia- </w:t>
      </w:r>
      <w:r w:rsidR="00A65468" w:rsidRPr="002A51A6">
        <w:rPr>
          <w:rFonts w:ascii="Times New Roman" w:hAnsi="Times New Roman"/>
        </w:rPr>
        <w:t>grupy taryfowe C</w:t>
      </w:r>
      <w:r w:rsidR="002A51A6">
        <w:rPr>
          <w:rFonts w:ascii="Times New Roman" w:hAnsi="Times New Roman"/>
        </w:rPr>
        <w:t>XX</w:t>
      </w:r>
      <w:r w:rsidRPr="002A51A6">
        <w:rPr>
          <w:rFonts w:ascii="Times New Roman" w:hAnsi="Times New Roman"/>
        </w:rPr>
        <w:t>. Część I</w:t>
      </w:r>
    </w:p>
    <w:p w14:paraId="13D93FE3" w14:textId="77777777" w:rsidR="0083052F" w:rsidRPr="002A51A6" w:rsidRDefault="0083052F" w:rsidP="0083052F">
      <w:pPr>
        <w:spacing w:line="264" w:lineRule="auto"/>
        <w:ind w:left="142" w:hanging="142"/>
        <w:jc w:val="both"/>
        <w:rPr>
          <w:rFonts w:ascii="Times New Roman" w:hAnsi="Times New Roman"/>
        </w:rPr>
      </w:pPr>
      <w:r w:rsidRPr="002A51A6">
        <w:rPr>
          <w:rFonts w:ascii="Times New Roman" w:hAnsi="Times New Roman"/>
        </w:rPr>
        <w:t xml:space="preserve">Załącznik nr 1B – Opis przedmiotu zamówienia – </w:t>
      </w:r>
      <w:r w:rsidR="00A65468" w:rsidRPr="002A51A6">
        <w:rPr>
          <w:rFonts w:ascii="Times New Roman" w:hAnsi="Times New Roman"/>
        </w:rPr>
        <w:t>grupy taryfowe B</w:t>
      </w:r>
      <w:r w:rsidR="002A51A6">
        <w:rPr>
          <w:rFonts w:ascii="Times New Roman" w:hAnsi="Times New Roman"/>
        </w:rPr>
        <w:t>XX</w:t>
      </w:r>
      <w:r w:rsidRPr="002A51A6">
        <w:rPr>
          <w:rFonts w:ascii="Times New Roman" w:hAnsi="Times New Roman"/>
        </w:rPr>
        <w:t>. Część II</w:t>
      </w:r>
    </w:p>
    <w:p w14:paraId="10749194" w14:textId="77777777" w:rsidR="004703B3" w:rsidRPr="002A51A6" w:rsidRDefault="003E5843" w:rsidP="00722C7C">
      <w:pPr>
        <w:spacing w:line="264" w:lineRule="auto"/>
        <w:ind w:left="142" w:hanging="142"/>
        <w:jc w:val="both"/>
        <w:rPr>
          <w:rFonts w:ascii="Times New Roman" w:hAnsi="Times New Roman" w:cs="Times New Roman"/>
          <w:sz w:val="24"/>
          <w:szCs w:val="24"/>
        </w:rPr>
      </w:pPr>
      <w:r w:rsidRPr="002A51A6">
        <w:rPr>
          <w:rFonts w:ascii="Times New Roman" w:hAnsi="Times New Roman" w:cs="Times New Roman"/>
          <w:sz w:val="24"/>
          <w:szCs w:val="24"/>
        </w:rPr>
        <w:t xml:space="preserve">Załącznik nr 2 </w:t>
      </w:r>
      <w:r w:rsidR="0024200D" w:rsidRPr="002A51A6">
        <w:rPr>
          <w:rFonts w:ascii="Times New Roman" w:hAnsi="Times New Roman" w:cs="Times New Roman"/>
          <w:sz w:val="24"/>
          <w:szCs w:val="24"/>
        </w:rPr>
        <w:t>–</w:t>
      </w:r>
      <w:r w:rsidR="00AB4EFC" w:rsidRPr="002A51A6">
        <w:rPr>
          <w:rFonts w:ascii="Times New Roman" w:hAnsi="Times New Roman" w:cs="Times New Roman"/>
          <w:sz w:val="24"/>
          <w:szCs w:val="24"/>
        </w:rPr>
        <w:t xml:space="preserve">Wzór </w:t>
      </w:r>
      <w:r w:rsidR="004703B3" w:rsidRPr="002A51A6">
        <w:rPr>
          <w:rFonts w:ascii="Times New Roman" w:hAnsi="Times New Roman" w:cs="Times New Roman"/>
          <w:sz w:val="24"/>
          <w:szCs w:val="24"/>
        </w:rPr>
        <w:t>umowy</w:t>
      </w:r>
    </w:p>
    <w:p w14:paraId="63019163" w14:textId="77777777" w:rsidR="0083052F" w:rsidRPr="002A51A6" w:rsidRDefault="0083052F" w:rsidP="0083052F">
      <w:pPr>
        <w:spacing w:line="264" w:lineRule="auto"/>
        <w:ind w:left="142" w:hanging="142"/>
        <w:jc w:val="both"/>
        <w:rPr>
          <w:rFonts w:ascii="Times New Roman" w:hAnsi="Times New Roman"/>
        </w:rPr>
      </w:pPr>
      <w:r w:rsidRPr="002A51A6">
        <w:rPr>
          <w:rFonts w:ascii="Times New Roman" w:hAnsi="Times New Roman"/>
        </w:rPr>
        <w:t xml:space="preserve">Załącznik nr 3A - Formularz ofertowy – </w:t>
      </w:r>
      <w:r w:rsidR="004956CA">
        <w:rPr>
          <w:rFonts w:ascii="Times New Roman" w:hAnsi="Times New Roman"/>
        </w:rPr>
        <w:t>grupy taryfowe CXX</w:t>
      </w:r>
      <w:r w:rsidRPr="002A51A6">
        <w:rPr>
          <w:rFonts w:ascii="Times New Roman" w:hAnsi="Times New Roman"/>
        </w:rPr>
        <w:t>. Część I</w:t>
      </w:r>
    </w:p>
    <w:p w14:paraId="4E336CC3" w14:textId="77777777" w:rsidR="0083052F" w:rsidRDefault="0083052F" w:rsidP="0083052F">
      <w:pPr>
        <w:spacing w:line="264" w:lineRule="auto"/>
        <w:ind w:left="142" w:hanging="142"/>
        <w:jc w:val="both"/>
        <w:rPr>
          <w:rFonts w:ascii="Times New Roman" w:hAnsi="Times New Roman"/>
        </w:rPr>
      </w:pPr>
      <w:r w:rsidRPr="002A51A6">
        <w:rPr>
          <w:rFonts w:ascii="Times New Roman" w:hAnsi="Times New Roman"/>
        </w:rPr>
        <w:t>Załącznik nr 3B - Formu</w:t>
      </w:r>
      <w:r w:rsidR="00A65468" w:rsidRPr="002A51A6">
        <w:rPr>
          <w:rFonts w:ascii="Times New Roman" w:hAnsi="Times New Roman"/>
        </w:rPr>
        <w:t>larz ofertowy- grupy taryfowe B</w:t>
      </w:r>
      <w:r w:rsidR="004956CA">
        <w:rPr>
          <w:rFonts w:ascii="Times New Roman" w:hAnsi="Times New Roman"/>
        </w:rPr>
        <w:t>XX</w:t>
      </w:r>
      <w:r w:rsidRPr="002A51A6">
        <w:rPr>
          <w:rFonts w:ascii="Times New Roman" w:hAnsi="Times New Roman"/>
        </w:rPr>
        <w:t>. Część II</w:t>
      </w:r>
    </w:p>
    <w:p w14:paraId="25E060F7" w14:textId="77777777" w:rsidR="00C01D05" w:rsidRPr="00B83D85" w:rsidRDefault="004703B3" w:rsidP="00722C7C">
      <w:pPr>
        <w:spacing w:line="264" w:lineRule="auto"/>
        <w:ind w:left="142" w:hanging="142"/>
        <w:jc w:val="both"/>
        <w:rPr>
          <w:rFonts w:ascii="Times New Roman" w:hAnsi="Times New Roman" w:cs="Times New Roman"/>
          <w:sz w:val="24"/>
          <w:szCs w:val="24"/>
        </w:rPr>
      </w:pPr>
      <w:r>
        <w:rPr>
          <w:rFonts w:ascii="Times New Roman" w:hAnsi="Times New Roman" w:cs="Times New Roman"/>
          <w:sz w:val="24"/>
          <w:szCs w:val="24"/>
        </w:rPr>
        <w:t>Załącznik nr 4</w:t>
      </w:r>
      <w:r w:rsidR="00C01D05" w:rsidRPr="00B83D85">
        <w:rPr>
          <w:rFonts w:ascii="Times New Roman" w:hAnsi="Times New Roman" w:cs="Times New Roman"/>
          <w:sz w:val="24"/>
          <w:szCs w:val="24"/>
        </w:rPr>
        <w:t>– Formularz jednolitego europejskiego dokumentu zamówienia</w:t>
      </w:r>
    </w:p>
    <w:p w14:paraId="2BF49B54" w14:textId="77777777" w:rsidR="0035404F" w:rsidRPr="00B83D85" w:rsidRDefault="005D1A4D" w:rsidP="005D1A4D">
      <w:pPr>
        <w:spacing w:line="264" w:lineRule="auto"/>
        <w:rPr>
          <w:rFonts w:ascii="Times New Roman" w:hAnsi="Times New Roman" w:cs="Times New Roman"/>
          <w:sz w:val="24"/>
          <w:szCs w:val="24"/>
        </w:rPr>
      </w:pPr>
      <w:r>
        <w:rPr>
          <w:rFonts w:ascii="Times New Roman" w:hAnsi="Times New Roman" w:cs="Times New Roman"/>
          <w:sz w:val="24"/>
          <w:szCs w:val="24"/>
        </w:rPr>
        <w:t>Za</w:t>
      </w:r>
      <w:r w:rsidR="004703B3">
        <w:rPr>
          <w:rFonts w:ascii="Times New Roman" w:hAnsi="Times New Roman" w:cs="Times New Roman"/>
          <w:sz w:val="24"/>
          <w:szCs w:val="24"/>
        </w:rPr>
        <w:t>łącznik nr 5</w:t>
      </w:r>
      <w:r>
        <w:rPr>
          <w:rFonts w:ascii="Times New Roman" w:hAnsi="Times New Roman" w:cs="Times New Roman"/>
          <w:sz w:val="24"/>
          <w:szCs w:val="24"/>
        </w:rPr>
        <w:t xml:space="preserve"> - </w:t>
      </w:r>
      <w:r w:rsidR="0035404F" w:rsidRPr="00B83D85">
        <w:rPr>
          <w:rFonts w:ascii="Times New Roman" w:hAnsi="Times New Roman" w:cs="Times New Roman"/>
          <w:sz w:val="24"/>
          <w:szCs w:val="24"/>
        </w:rPr>
        <w:t>Oświadczenie o przynależności lub braku przynależności do grupy kapitałowej</w:t>
      </w:r>
    </w:p>
    <w:p w14:paraId="61F7B6D0" w14:textId="77777777" w:rsidR="003E5843" w:rsidRPr="00B83D85" w:rsidRDefault="003E5843" w:rsidP="00310A73">
      <w:pPr>
        <w:spacing w:line="264" w:lineRule="auto"/>
        <w:jc w:val="both"/>
        <w:rPr>
          <w:rFonts w:ascii="Times New Roman" w:hAnsi="Times New Roman" w:cs="Times New Roman"/>
          <w:sz w:val="24"/>
          <w:szCs w:val="24"/>
        </w:rPr>
      </w:pPr>
    </w:p>
    <w:sectPr w:rsidR="003E5843" w:rsidRPr="00B83D85" w:rsidSect="00A12656">
      <w:footerReference w:type="default" r:id="rId13"/>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4B17D9" w14:textId="77777777" w:rsidR="00544D20" w:rsidRDefault="00544D20" w:rsidP="00A12656">
      <w:r>
        <w:separator/>
      </w:r>
    </w:p>
  </w:endnote>
  <w:endnote w:type="continuationSeparator" w:id="0">
    <w:p w14:paraId="11A514B7" w14:textId="77777777" w:rsidR="00544D20" w:rsidRDefault="00544D20" w:rsidP="00A12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Yu Gothic"/>
    <w:panose1 w:val="00000000000000000000"/>
    <w:charset w:val="80"/>
    <w:family w:val="auto"/>
    <w:notTrueType/>
    <w:pitch w:val="default"/>
    <w:sig w:usb0="00000000" w:usb1="08070000" w:usb2="00000010" w:usb3="00000000" w:csb0="00020002"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font>
  <w:font w:name="Cambria">
    <w:panose1 w:val="02040503050406030204"/>
    <w:charset w:val="EE"/>
    <w:family w:val="roman"/>
    <w:pitch w:val="variable"/>
    <w:sig w:usb0="E00002FF" w:usb1="400004FF" w:usb2="0000000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altName w:val="Cambria"/>
    <w:panose1 w:val="02040503050203030202"/>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2FF" w:usb1="420024FF" w:usb2="00000000" w:usb3="00000000" w:csb0="0000019F" w:csb1="00000000"/>
  </w:font>
  <w:font w:name="SimSun, 宋体">
    <w:altName w:val="SimSu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811050873"/>
      <w:docPartObj>
        <w:docPartGallery w:val="Page Numbers (Bottom of Page)"/>
        <w:docPartUnique/>
      </w:docPartObj>
    </w:sdtPr>
    <w:sdtEndPr>
      <w:rPr>
        <w:rFonts w:ascii="Times New Roman" w:hAnsi="Times New Roman" w:cs="Times New Roman"/>
        <w:sz w:val="18"/>
      </w:rPr>
    </w:sdtEndPr>
    <w:sdtContent>
      <w:sdt>
        <w:sdtPr>
          <w:rPr>
            <w:rFonts w:ascii="Times New Roman" w:hAnsi="Times New Roman" w:cs="Times New Roman"/>
            <w:sz w:val="18"/>
            <w:szCs w:val="20"/>
          </w:rPr>
          <w:id w:val="860082579"/>
          <w:docPartObj>
            <w:docPartGallery w:val="Page Numbers (Top of Page)"/>
            <w:docPartUnique/>
          </w:docPartObj>
        </w:sdtPr>
        <w:sdtEndPr/>
        <w:sdtContent>
          <w:p w14:paraId="26098465" w14:textId="0C5B2219" w:rsidR="00E2773D" w:rsidRPr="008D5F8C" w:rsidRDefault="00E2773D">
            <w:pPr>
              <w:pStyle w:val="Stopka"/>
              <w:jc w:val="right"/>
              <w:rPr>
                <w:rFonts w:ascii="Times New Roman" w:hAnsi="Times New Roman" w:cs="Times New Roman"/>
                <w:sz w:val="18"/>
                <w:szCs w:val="20"/>
              </w:rPr>
            </w:pPr>
            <w:r w:rsidRPr="008D5F8C">
              <w:rPr>
                <w:rFonts w:ascii="Times New Roman" w:hAnsi="Times New Roman" w:cs="Times New Roman"/>
                <w:sz w:val="18"/>
                <w:szCs w:val="20"/>
              </w:rPr>
              <w:t xml:space="preserve">Strona </w:t>
            </w:r>
            <w:r w:rsidR="00DF0816" w:rsidRPr="008D5F8C">
              <w:rPr>
                <w:rFonts w:ascii="Times New Roman" w:hAnsi="Times New Roman" w:cs="Times New Roman"/>
                <w:bCs/>
                <w:sz w:val="18"/>
                <w:szCs w:val="20"/>
              </w:rPr>
              <w:fldChar w:fldCharType="begin"/>
            </w:r>
            <w:r w:rsidRPr="008D5F8C">
              <w:rPr>
                <w:rFonts w:ascii="Times New Roman" w:hAnsi="Times New Roman" w:cs="Times New Roman"/>
                <w:bCs/>
                <w:sz w:val="18"/>
                <w:szCs w:val="20"/>
              </w:rPr>
              <w:instrText>PAGE</w:instrText>
            </w:r>
            <w:r w:rsidR="00DF0816" w:rsidRPr="008D5F8C">
              <w:rPr>
                <w:rFonts w:ascii="Times New Roman" w:hAnsi="Times New Roman" w:cs="Times New Roman"/>
                <w:bCs/>
                <w:sz w:val="18"/>
                <w:szCs w:val="20"/>
              </w:rPr>
              <w:fldChar w:fldCharType="separate"/>
            </w:r>
            <w:r w:rsidR="001A3C63">
              <w:rPr>
                <w:rFonts w:ascii="Times New Roman" w:hAnsi="Times New Roman" w:cs="Times New Roman"/>
                <w:bCs/>
                <w:noProof/>
                <w:sz w:val="18"/>
                <w:szCs w:val="20"/>
              </w:rPr>
              <w:t>4</w:t>
            </w:r>
            <w:r w:rsidR="00DF0816" w:rsidRPr="008D5F8C">
              <w:rPr>
                <w:rFonts w:ascii="Times New Roman" w:hAnsi="Times New Roman" w:cs="Times New Roman"/>
                <w:bCs/>
                <w:sz w:val="18"/>
                <w:szCs w:val="20"/>
              </w:rPr>
              <w:fldChar w:fldCharType="end"/>
            </w:r>
            <w:r w:rsidRPr="008D5F8C">
              <w:rPr>
                <w:rFonts w:ascii="Times New Roman" w:hAnsi="Times New Roman" w:cs="Times New Roman"/>
                <w:sz w:val="18"/>
                <w:szCs w:val="20"/>
              </w:rPr>
              <w:t xml:space="preserve"> z </w:t>
            </w:r>
            <w:r w:rsidR="00DF0816" w:rsidRPr="008D5F8C">
              <w:rPr>
                <w:rFonts w:ascii="Times New Roman" w:hAnsi="Times New Roman" w:cs="Times New Roman"/>
                <w:bCs/>
                <w:sz w:val="18"/>
                <w:szCs w:val="20"/>
              </w:rPr>
              <w:fldChar w:fldCharType="begin"/>
            </w:r>
            <w:r w:rsidRPr="008D5F8C">
              <w:rPr>
                <w:rFonts w:ascii="Times New Roman" w:hAnsi="Times New Roman" w:cs="Times New Roman"/>
                <w:bCs/>
                <w:sz w:val="18"/>
                <w:szCs w:val="20"/>
              </w:rPr>
              <w:instrText>NUMPAGES</w:instrText>
            </w:r>
            <w:r w:rsidR="00DF0816" w:rsidRPr="008D5F8C">
              <w:rPr>
                <w:rFonts w:ascii="Times New Roman" w:hAnsi="Times New Roman" w:cs="Times New Roman"/>
                <w:bCs/>
                <w:sz w:val="18"/>
                <w:szCs w:val="20"/>
              </w:rPr>
              <w:fldChar w:fldCharType="separate"/>
            </w:r>
            <w:r w:rsidR="001A3C63">
              <w:rPr>
                <w:rFonts w:ascii="Times New Roman" w:hAnsi="Times New Roman" w:cs="Times New Roman"/>
                <w:bCs/>
                <w:noProof/>
                <w:sz w:val="18"/>
                <w:szCs w:val="20"/>
              </w:rPr>
              <w:t>27</w:t>
            </w:r>
            <w:r w:rsidR="00DF0816" w:rsidRPr="008D5F8C">
              <w:rPr>
                <w:rFonts w:ascii="Times New Roman" w:hAnsi="Times New Roman" w:cs="Times New Roman"/>
                <w:bCs/>
                <w:sz w:val="18"/>
                <w:szCs w:val="20"/>
              </w:rPr>
              <w:fldChar w:fldCharType="end"/>
            </w:r>
          </w:p>
        </w:sdtContent>
      </w:sdt>
    </w:sdtContent>
  </w:sdt>
  <w:p w14:paraId="5628ED9B" w14:textId="77777777" w:rsidR="00E2773D" w:rsidRDefault="00E277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BD10B6" w14:textId="77777777" w:rsidR="00544D20" w:rsidRDefault="00544D20" w:rsidP="00A12656">
      <w:r>
        <w:separator/>
      </w:r>
    </w:p>
  </w:footnote>
  <w:footnote w:type="continuationSeparator" w:id="0">
    <w:p w14:paraId="41355292" w14:textId="77777777" w:rsidR="00544D20" w:rsidRDefault="00544D20" w:rsidP="00A126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73E3EDE"/>
    <w:lvl w:ilvl="0">
      <w:start w:val="1"/>
      <w:numFmt w:val="decimal"/>
      <w:lvlText w:val="%1."/>
      <w:lvlJc w:val="left"/>
      <w:pPr>
        <w:tabs>
          <w:tab w:val="num" w:pos="0"/>
        </w:tabs>
        <w:ind w:left="720" w:hanging="360"/>
      </w:pPr>
      <w:rPr>
        <w:rFonts w:cs="Helvetica" w:hint="default"/>
      </w:rPr>
    </w:lvl>
    <w:lvl w:ilvl="1">
      <w:start w:val="1"/>
      <w:numFmt w:val="decimal"/>
      <w:lvlText w:val="%1.%2."/>
      <w:lvlJc w:val="left"/>
      <w:pPr>
        <w:tabs>
          <w:tab w:val="num" w:pos="0"/>
        </w:tabs>
        <w:ind w:left="1080" w:hanging="720"/>
      </w:pPr>
      <w:rPr>
        <w:rFonts w:ascii="Times New Roman" w:hAnsi="Times New Roman" w:cs="Times New Roman" w:hint="default"/>
        <w:b/>
        <w:sz w:val="24"/>
        <w:szCs w:val="24"/>
      </w:rPr>
    </w:lvl>
    <w:lvl w:ilvl="2">
      <w:start w:val="1"/>
      <w:numFmt w:val="decimal"/>
      <w:lvlText w:val="%1.%2.%3."/>
      <w:lvlJc w:val="left"/>
      <w:pPr>
        <w:tabs>
          <w:tab w:val="num" w:pos="66"/>
        </w:tabs>
        <w:ind w:left="1146" w:hanging="720"/>
      </w:pPr>
      <w:rPr>
        <w:rFonts w:ascii="Times New Roman" w:hAnsi="Times New Roman" w:cs="Times New Roman" w:hint="default"/>
        <w:b/>
        <w:spacing w:val="4"/>
        <w:sz w:val="18"/>
        <w:szCs w:val="22"/>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800" w:hanging="144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2160" w:hanging="1800"/>
      </w:pPr>
      <w:rPr>
        <w:rFonts w:hint="default"/>
      </w:rPr>
    </w:lvl>
    <w:lvl w:ilvl="7">
      <w:start w:val="1"/>
      <w:numFmt w:val="decimal"/>
      <w:lvlText w:val="%1.%2.%3.%4.%5.%6.%7.%8."/>
      <w:lvlJc w:val="left"/>
      <w:pPr>
        <w:tabs>
          <w:tab w:val="num" w:pos="0"/>
        </w:tabs>
        <w:ind w:left="2520" w:hanging="2160"/>
      </w:pPr>
      <w:rPr>
        <w:rFonts w:hint="default"/>
      </w:rPr>
    </w:lvl>
    <w:lvl w:ilvl="8">
      <w:start w:val="1"/>
      <w:numFmt w:val="decimal"/>
      <w:lvlText w:val="%1.%2.%3.%4.%5.%6.%7.%8.%9."/>
      <w:lvlJc w:val="left"/>
      <w:pPr>
        <w:tabs>
          <w:tab w:val="num" w:pos="0"/>
        </w:tabs>
        <w:ind w:left="2520" w:hanging="2160"/>
      </w:pPr>
      <w:rPr>
        <w:rFonts w:hint="default"/>
      </w:rPr>
    </w:lvl>
  </w:abstractNum>
  <w:abstractNum w:abstractNumId="1" w15:restartNumberingAfterBreak="0">
    <w:nsid w:val="00000008"/>
    <w:multiLevelType w:val="multilevel"/>
    <w:tmpl w:val="00000008"/>
    <w:name w:val="WW8Num7"/>
    <w:lvl w:ilvl="0">
      <w:start w:val="1"/>
      <w:numFmt w:val="decimal"/>
      <w:lvlText w:val="%1."/>
      <w:lvlJc w:val="left"/>
      <w:pPr>
        <w:tabs>
          <w:tab w:val="num" w:pos="0"/>
        </w:tabs>
        <w:ind w:left="780" w:hanging="42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9"/>
    <w:multiLevelType w:val="multilevel"/>
    <w:tmpl w:val="00000009"/>
    <w:name w:val="WW8Num9"/>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D"/>
    <w:multiLevelType w:val="multilevel"/>
    <w:tmpl w:val="0000000D"/>
    <w:name w:val="WW8Num12"/>
    <w:lvl w:ilvl="0">
      <w:start w:val="1"/>
      <w:numFmt w:val="lowerLetter"/>
      <w:lvlText w:val="%1)"/>
      <w:lvlJc w:val="left"/>
      <w:pPr>
        <w:tabs>
          <w:tab w:val="num" w:pos="0"/>
        </w:tabs>
        <w:ind w:left="720" w:hanging="360"/>
      </w:pPr>
      <w:rPr>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0"/>
    <w:multiLevelType w:val="multilevel"/>
    <w:tmpl w:val="00000010"/>
    <w:name w:val="WW8Num16"/>
    <w:lvl w:ilvl="0">
      <w:start w:val="1"/>
      <w:numFmt w:val="decimal"/>
      <w:lvlText w:val="%1."/>
      <w:lvlJc w:val="left"/>
      <w:pPr>
        <w:tabs>
          <w:tab w:val="num" w:pos="0"/>
        </w:tabs>
        <w:ind w:left="360" w:hanging="360"/>
      </w:pPr>
      <w:rPr>
        <w:rFonts w:hint="default"/>
      </w:rPr>
    </w:lvl>
    <w:lvl w:ilvl="1">
      <w:start w:val="1"/>
      <w:numFmt w:val="decimal"/>
      <w:lvlText w:val="%24.4."/>
      <w:lvlJc w:val="left"/>
      <w:pPr>
        <w:tabs>
          <w:tab w:val="num" w:pos="0"/>
        </w:tabs>
        <w:ind w:left="792" w:hanging="432"/>
      </w:pPr>
      <w:rPr>
        <w:rFonts w:ascii="Times New Roman" w:hAnsi="Times New Roman" w:cs="Times New Roman" w:hint="default"/>
        <w:b/>
      </w:rPr>
    </w:lvl>
    <w:lvl w:ilvl="2">
      <w:start w:val="1"/>
      <w:numFmt w:val="decimal"/>
      <w:lvlText w:val="%1.%2.%3."/>
      <w:lvlJc w:val="left"/>
      <w:pPr>
        <w:tabs>
          <w:tab w:val="num" w:pos="0"/>
        </w:tabs>
        <w:ind w:left="1224" w:hanging="504"/>
      </w:pPr>
      <w:rPr>
        <w:rFonts w:ascii="Times New Roman" w:hAnsi="Times New Roman" w:cs="Times New Roman" w:hint="default"/>
        <w:b/>
      </w:rPr>
    </w:lvl>
    <w:lvl w:ilvl="3">
      <w:start w:val="1"/>
      <w:numFmt w:val="decimal"/>
      <w:lvlText w:val="%1.%2.%3.%4."/>
      <w:lvlJc w:val="left"/>
      <w:pPr>
        <w:tabs>
          <w:tab w:val="num" w:pos="0"/>
        </w:tabs>
        <w:ind w:left="1728" w:hanging="648"/>
      </w:pPr>
      <w:rPr>
        <w:rFonts w:ascii="Times New Roman" w:hAnsi="Times New Roman" w:cs="Times New Roman" w:hint="default"/>
        <w:b/>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17"/>
    <w:multiLevelType w:val="multilevel"/>
    <w:tmpl w:val="00000017"/>
    <w:name w:val="WW8Num23"/>
    <w:lvl w:ilvl="0">
      <w:start w:val="1"/>
      <w:numFmt w:val="decimal"/>
      <w:lvlText w:val="%1"/>
      <w:lvlJc w:val="left"/>
      <w:pPr>
        <w:tabs>
          <w:tab w:val="num" w:pos="480"/>
        </w:tabs>
        <w:ind w:left="480" w:hanging="480"/>
      </w:pPr>
    </w:lvl>
    <w:lvl w:ilvl="1">
      <w:start w:val="1"/>
      <w:numFmt w:val="decimal"/>
      <w:lvlText w:val="%1.%2"/>
      <w:lvlJc w:val="left"/>
      <w:pPr>
        <w:tabs>
          <w:tab w:val="num" w:pos="480"/>
        </w:tabs>
        <w:ind w:left="480" w:hanging="48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00000018"/>
    <w:multiLevelType w:val="multilevel"/>
    <w:tmpl w:val="00000018"/>
    <w:name w:val="WW8Num24"/>
    <w:lvl w:ilvl="0">
      <w:start w:val="1"/>
      <w:numFmt w:val="decimal"/>
      <w:lvlText w:val="%1."/>
      <w:lvlJc w:val="left"/>
      <w:pPr>
        <w:tabs>
          <w:tab w:val="num" w:pos="0"/>
        </w:tabs>
        <w:ind w:left="360" w:hanging="360"/>
      </w:pPr>
      <w:rPr>
        <w:rFonts w:hint="default"/>
      </w:rPr>
    </w:lvl>
    <w:lvl w:ilvl="1">
      <w:start w:val="1"/>
      <w:numFmt w:val="none"/>
      <w:suff w:val="nothing"/>
      <w:lvlText w:val="14.5."/>
      <w:lvlJc w:val="left"/>
      <w:pPr>
        <w:tabs>
          <w:tab w:val="num" w:pos="0"/>
        </w:tabs>
        <w:ind w:left="792" w:hanging="432"/>
      </w:pPr>
      <w:rPr>
        <w:rFonts w:hint="default"/>
        <w:b/>
        <w:sz w:val="22"/>
      </w:rPr>
    </w:lvl>
    <w:lvl w:ilvl="2">
      <w:start w:val="1"/>
      <w:numFmt w:val="none"/>
      <w:suff w:val="nothing"/>
      <w:lvlText w:val="4.2.7."/>
      <w:lvlJc w:val="left"/>
      <w:pPr>
        <w:tabs>
          <w:tab w:val="num" w:pos="0"/>
        </w:tabs>
        <w:ind w:left="1224" w:hanging="504"/>
      </w:pPr>
      <w:rPr>
        <w:rFonts w:hint="default"/>
        <w:b/>
      </w:rPr>
    </w:lvl>
    <w:lvl w:ilvl="3">
      <w:start w:val="1"/>
      <w:numFmt w:val="decimal"/>
      <w:lvlText w:val="%4."/>
      <w:lvlJc w:val="left"/>
      <w:pPr>
        <w:tabs>
          <w:tab w:val="num" w:pos="0"/>
        </w:tabs>
        <w:ind w:left="1728" w:hanging="648"/>
      </w:pPr>
      <w:rPr>
        <w:rFonts w:hint="default"/>
      </w:rPr>
    </w:lvl>
    <w:lvl w:ilvl="4">
      <w:start w:val="1"/>
      <w:numFmt w:val="decimal"/>
      <w:lvlText w:val="%5..."/>
      <w:lvlJc w:val="left"/>
      <w:pPr>
        <w:tabs>
          <w:tab w:val="num" w:pos="0"/>
        </w:tabs>
        <w:ind w:left="2232" w:hanging="792"/>
      </w:pPr>
      <w:rPr>
        <w:rFonts w:hint="default"/>
      </w:rPr>
    </w:lvl>
    <w:lvl w:ilvl="5">
      <w:start w:val="1"/>
      <w:numFmt w:val="decimal"/>
      <w:lvlText w:val="%6...."/>
      <w:lvlJc w:val="left"/>
      <w:pPr>
        <w:tabs>
          <w:tab w:val="num" w:pos="0"/>
        </w:tabs>
        <w:ind w:left="2736" w:hanging="936"/>
      </w:pPr>
      <w:rPr>
        <w:rFonts w:hint="default"/>
      </w:rPr>
    </w:lvl>
    <w:lvl w:ilvl="6">
      <w:start w:val="1"/>
      <w:numFmt w:val="decimal"/>
      <w:lvlText w:val="%7..."/>
      <w:lvlJc w:val="left"/>
      <w:pPr>
        <w:tabs>
          <w:tab w:val="num" w:pos="0"/>
        </w:tabs>
        <w:ind w:left="3240" w:hanging="1080"/>
      </w:pPr>
      <w:rPr>
        <w:rFonts w:hint="default"/>
      </w:rPr>
    </w:lvl>
    <w:lvl w:ilvl="7">
      <w:start w:val="1"/>
      <w:numFmt w:val="decimal"/>
      <w:lvlText w:val="%7.%8..."/>
      <w:lvlJc w:val="left"/>
      <w:pPr>
        <w:tabs>
          <w:tab w:val="num" w:pos="0"/>
        </w:tabs>
        <w:ind w:left="3744" w:hanging="1224"/>
      </w:pPr>
      <w:rPr>
        <w:rFonts w:hint="default"/>
      </w:rPr>
    </w:lvl>
    <w:lvl w:ilvl="8">
      <w:start w:val="1"/>
      <w:numFmt w:val="decimal"/>
      <w:lvlText w:val="%6.%7.%8.%9...."/>
      <w:lvlJc w:val="left"/>
      <w:pPr>
        <w:tabs>
          <w:tab w:val="num" w:pos="0"/>
        </w:tabs>
        <w:ind w:left="4320" w:hanging="1440"/>
      </w:pPr>
      <w:rPr>
        <w:rFonts w:hint="default"/>
      </w:rPr>
    </w:lvl>
  </w:abstractNum>
  <w:abstractNum w:abstractNumId="7" w15:restartNumberingAfterBreak="0">
    <w:nsid w:val="0000001C"/>
    <w:multiLevelType w:val="singleLevel"/>
    <w:tmpl w:val="0000001C"/>
    <w:name w:val="WW8Num28"/>
    <w:lvl w:ilvl="0">
      <w:start w:val="1"/>
      <w:numFmt w:val="decimal"/>
      <w:lvlText w:val="%1)"/>
      <w:lvlJc w:val="left"/>
      <w:pPr>
        <w:tabs>
          <w:tab w:val="num" w:pos="1440"/>
        </w:tabs>
        <w:ind w:left="1440" w:hanging="360"/>
      </w:pPr>
    </w:lvl>
  </w:abstractNum>
  <w:abstractNum w:abstractNumId="8" w15:restartNumberingAfterBreak="0">
    <w:nsid w:val="0000001D"/>
    <w:multiLevelType w:val="multilevel"/>
    <w:tmpl w:val="C7BAB272"/>
    <w:name w:val="WW8Num29"/>
    <w:lvl w:ilvl="0">
      <w:start w:val="13"/>
      <w:numFmt w:val="decimal"/>
      <w:lvlText w:val="%1."/>
      <w:lvlJc w:val="left"/>
      <w:pPr>
        <w:tabs>
          <w:tab w:val="num" w:pos="0"/>
        </w:tabs>
        <w:ind w:left="480" w:hanging="480"/>
      </w:pPr>
      <w:rPr>
        <w:rFonts w:ascii="Times New Roman" w:hAnsi="Times New Roman" w:cs="Times New Roman" w:hint="default"/>
        <w:b/>
        <w:lang w:eastAsia="pl-PL"/>
      </w:rPr>
    </w:lvl>
    <w:lvl w:ilvl="1">
      <w:start w:val="1"/>
      <w:numFmt w:val="decimal"/>
      <w:lvlText w:val="%1.%2."/>
      <w:lvlJc w:val="left"/>
      <w:pPr>
        <w:tabs>
          <w:tab w:val="num" w:pos="0"/>
        </w:tabs>
        <w:ind w:left="900" w:hanging="480"/>
      </w:pPr>
      <w:rPr>
        <w:rFonts w:ascii="Times New Roman" w:hAnsi="Times New Roman" w:cs="Times New Roman" w:hint="default"/>
        <w:b/>
        <w:lang w:eastAsia="pl-PL"/>
      </w:rPr>
    </w:lvl>
    <w:lvl w:ilvl="2">
      <w:start w:val="1"/>
      <w:numFmt w:val="decimal"/>
      <w:lvlText w:val="%1.%2.%3."/>
      <w:lvlJc w:val="left"/>
      <w:pPr>
        <w:tabs>
          <w:tab w:val="num" w:pos="0"/>
        </w:tabs>
        <w:ind w:left="1560" w:hanging="720"/>
      </w:pPr>
      <w:rPr>
        <w:rFonts w:hint="default"/>
        <w:b/>
      </w:rPr>
    </w:lvl>
    <w:lvl w:ilvl="3">
      <w:start w:val="1"/>
      <w:numFmt w:val="decimal"/>
      <w:lvlText w:val="%1.%2.%3.%4."/>
      <w:lvlJc w:val="left"/>
      <w:pPr>
        <w:tabs>
          <w:tab w:val="num" w:pos="0"/>
        </w:tabs>
        <w:ind w:left="1980" w:hanging="720"/>
      </w:pPr>
      <w:rPr>
        <w:rFonts w:hint="default"/>
      </w:rPr>
    </w:lvl>
    <w:lvl w:ilvl="4">
      <w:start w:val="1"/>
      <w:numFmt w:val="decimal"/>
      <w:lvlText w:val="%1.%2.%3.%4.%5."/>
      <w:lvlJc w:val="left"/>
      <w:pPr>
        <w:tabs>
          <w:tab w:val="num" w:pos="0"/>
        </w:tabs>
        <w:ind w:left="2760" w:hanging="1080"/>
      </w:pPr>
      <w:rPr>
        <w:rFonts w:hint="default"/>
      </w:rPr>
    </w:lvl>
    <w:lvl w:ilvl="5">
      <w:start w:val="1"/>
      <w:numFmt w:val="decimal"/>
      <w:lvlText w:val="%1.%2.%3.%4.%5.%6."/>
      <w:lvlJc w:val="left"/>
      <w:pPr>
        <w:tabs>
          <w:tab w:val="num" w:pos="0"/>
        </w:tabs>
        <w:ind w:left="318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80" w:hanging="1440"/>
      </w:pPr>
      <w:rPr>
        <w:rFonts w:hint="default"/>
      </w:rPr>
    </w:lvl>
    <w:lvl w:ilvl="8">
      <w:start w:val="1"/>
      <w:numFmt w:val="decimal"/>
      <w:lvlText w:val="%1.%2.%3.%4.%5.%6.%7.%8.%9."/>
      <w:lvlJc w:val="left"/>
      <w:pPr>
        <w:tabs>
          <w:tab w:val="num" w:pos="0"/>
        </w:tabs>
        <w:ind w:left="5160" w:hanging="1800"/>
      </w:pPr>
      <w:rPr>
        <w:rFonts w:hint="default"/>
      </w:rPr>
    </w:lvl>
  </w:abstractNum>
  <w:abstractNum w:abstractNumId="9" w15:restartNumberingAfterBreak="0">
    <w:nsid w:val="019D04F3"/>
    <w:multiLevelType w:val="multilevel"/>
    <w:tmpl w:val="7F0A01E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4BF53FA"/>
    <w:multiLevelType w:val="multilevel"/>
    <w:tmpl w:val="D870CF7C"/>
    <w:styleLink w:val="Styl2"/>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sz w:val="22"/>
      </w:rPr>
    </w:lvl>
    <w:lvl w:ilvl="2">
      <w:start w:val="1"/>
      <w:numFmt w:val="none"/>
      <w:lvlRestart w:val="0"/>
      <w:lvlText w:val="4.2.7."/>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9413063"/>
    <w:multiLevelType w:val="multilevel"/>
    <w:tmpl w:val="2B9437AE"/>
    <w:lvl w:ilvl="0">
      <w:start w:val="11"/>
      <w:numFmt w:val="decimal"/>
      <w:lvlText w:val="%1"/>
      <w:lvlJc w:val="left"/>
      <w:pPr>
        <w:ind w:left="420" w:hanging="420"/>
      </w:pPr>
      <w:rPr>
        <w:rFonts w:hint="default"/>
      </w:rPr>
    </w:lvl>
    <w:lvl w:ilvl="1">
      <w:start w:val="4"/>
      <w:numFmt w:val="decimal"/>
      <w:lvlText w:val="%1.%2"/>
      <w:lvlJc w:val="left"/>
      <w:pPr>
        <w:ind w:left="987" w:hanging="4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092802"/>
    <w:multiLevelType w:val="multilevel"/>
    <w:tmpl w:val="DD0474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C845BC8"/>
    <w:multiLevelType w:val="multilevel"/>
    <w:tmpl w:val="AA3097E2"/>
    <w:lvl w:ilvl="0">
      <w:start w:val="65"/>
      <w:numFmt w:val="decimal"/>
      <w:lvlText w:val="%1"/>
      <w:lvlJc w:val="left"/>
      <w:pPr>
        <w:ind w:left="1140" w:hanging="1140"/>
      </w:pPr>
      <w:rPr>
        <w:rFonts w:hint="default"/>
      </w:rPr>
    </w:lvl>
    <w:lvl w:ilvl="1">
      <w:start w:val="30"/>
      <w:numFmt w:val="decimal"/>
      <w:lvlText w:val="%1.%2"/>
      <w:lvlJc w:val="left"/>
      <w:pPr>
        <w:ind w:left="1423" w:hanging="1140"/>
      </w:pPr>
      <w:rPr>
        <w:rFonts w:hint="default"/>
      </w:rPr>
    </w:lvl>
    <w:lvl w:ilvl="2">
      <w:numFmt w:val="decimalZero"/>
      <w:lvlText w:val="%1.%2.%3.0"/>
      <w:lvlJc w:val="left"/>
      <w:pPr>
        <w:ind w:left="1706" w:hanging="1140"/>
      </w:pPr>
      <w:rPr>
        <w:rFonts w:hint="default"/>
      </w:rPr>
    </w:lvl>
    <w:lvl w:ilvl="3">
      <w:start w:val="1"/>
      <w:numFmt w:val="decimalZero"/>
      <w:lvlText w:val="%1.%2.%3.%4"/>
      <w:lvlJc w:val="left"/>
      <w:pPr>
        <w:ind w:left="1989" w:hanging="1140"/>
      </w:pPr>
      <w:rPr>
        <w:rFonts w:hint="default"/>
      </w:rPr>
    </w:lvl>
    <w:lvl w:ilvl="4">
      <w:start w:val="1"/>
      <w:numFmt w:val="decimal"/>
      <w:lvlText w:val="%1.%2.%3.%4.%5"/>
      <w:lvlJc w:val="left"/>
      <w:pPr>
        <w:ind w:left="2272" w:hanging="1140"/>
      </w:pPr>
      <w:rPr>
        <w:rFonts w:hint="default"/>
      </w:rPr>
    </w:lvl>
    <w:lvl w:ilvl="5">
      <w:start w:val="1"/>
      <w:numFmt w:val="decimal"/>
      <w:lvlText w:val="%1.%2.%3.%4.%5.%6"/>
      <w:lvlJc w:val="left"/>
      <w:pPr>
        <w:ind w:left="2555" w:hanging="11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15:restartNumberingAfterBreak="0">
    <w:nsid w:val="0E6A290E"/>
    <w:multiLevelType w:val="multilevel"/>
    <w:tmpl w:val="6F7C5D4E"/>
    <w:lvl w:ilvl="0">
      <w:start w:val="1"/>
      <w:numFmt w:val="decimal"/>
      <w:lvlText w:val="%1."/>
      <w:lvlJc w:val="left"/>
      <w:pPr>
        <w:ind w:left="360" w:hanging="360"/>
      </w:pPr>
      <w:rPr>
        <w:rFonts w:hint="default"/>
      </w:rPr>
    </w:lvl>
    <w:lvl w:ilvl="1">
      <w:start w:val="1"/>
      <w:numFmt w:val="decimal"/>
      <w:lvlText w:val="20.%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F37531A"/>
    <w:multiLevelType w:val="multilevel"/>
    <w:tmpl w:val="F1D64590"/>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b/>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0F86328F"/>
    <w:multiLevelType w:val="multilevel"/>
    <w:tmpl w:val="6A7212B0"/>
    <w:lvl w:ilvl="0">
      <w:start w:val="1"/>
      <w:numFmt w:val="lowerLetter"/>
      <w:lvlText w:val="%1."/>
      <w:lvlJc w:val="left"/>
      <w:pPr>
        <w:ind w:left="1146"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145E2170"/>
    <w:multiLevelType w:val="hybridMultilevel"/>
    <w:tmpl w:val="0A466EB6"/>
    <w:lvl w:ilvl="0" w:tplc="04150001">
      <w:start w:val="1"/>
      <w:numFmt w:val="bullet"/>
      <w:lvlText w:val=""/>
      <w:lvlJc w:val="left"/>
      <w:pPr>
        <w:ind w:left="2716" w:hanging="360"/>
      </w:pPr>
      <w:rPr>
        <w:rFonts w:ascii="Symbol" w:hAnsi="Symbol" w:hint="default"/>
      </w:rPr>
    </w:lvl>
    <w:lvl w:ilvl="1" w:tplc="04150003" w:tentative="1">
      <w:start w:val="1"/>
      <w:numFmt w:val="bullet"/>
      <w:lvlText w:val="o"/>
      <w:lvlJc w:val="left"/>
      <w:pPr>
        <w:ind w:left="3436" w:hanging="360"/>
      </w:pPr>
      <w:rPr>
        <w:rFonts w:ascii="Courier New" w:hAnsi="Courier New" w:cs="Courier New" w:hint="default"/>
      </w:rPr>
    </w:lvl>
    <w:lvl w:ilvl="2" w:tplc="04150005" w:tentative="1">
      <w:start w:val="1"/>
      <w:numFmt w:val="bullet"/>
      <w:lvlText w:val=""/>
      <w:lvlJc w:val="left"/>
      <w:pPr>
        <w:ind w:left="4156" w:hanging="360"/>
      </w:pPr>
      <w:rPr>
        <w:rFonts w:ascii="Wingdings" w:hAnsi="Wingdings" w:hint="default"/>
      </w:rPr>
    </w:lvl>
    <w:lvl w:ilvl="3" w:tplc="04150001" w:tentative="1">
      <w:start w:val="1"/>
      <w:numFmt w:val="bullet"/>
      <w:lvlText w:val=""/>
      <w:lvlJc w:val="left"/>
      <w:pPr>
        <w:ind w:left="4876" w:hanging="360"/>
      </w:pPr>
      <w:rPr>
        <w:rFonts w:ascii="Symbol" w:hAnsi="Symbol" w:hint="default"/>
      </w:rPr>
    </w:lvl>
    <w:lvl w:ilvl="4" w:tplc="04150003" w:tentative="1">
      <w:start w:val="1"/>
      <w:numFmt w:val="bullet"/>
      <w:lvlText w:val="o"/>
      <w:lvlJc w:val="left"/>
      <w:pPr>
        <w:ind w:left="5596" w:hanging="360"/>
      </w:pPr>
      <w:rPr>
        <w:rFonts w:ascii="Courier New" w:hAnsi="Courier New" w:cs="Courier New" w:hint="default"/>
      </w:rPr>
    </w:lvl>
    <w:lvl w:ilvl="5" w:tplc="04150005" w:tentative="1">
      <w:start w:val="1"/>
      <w:numFmt w:val="bullet"/>
      <w:lvlText w:val=""/>
      <w:lvlJc w:val="left"/>
      <w:pPr>
        <w:ind w:left="6316" w:hanging="360"/>
      </w:pPr>
      <w:rPr>
        <w:rFonts w:ascii="Wingdings" w:hAnsi="Wingdings" w:hint="default"/>
      </w:rPr>
    </w:lvl>
    <w:lvl w:ilvl="6" w:tplc="04150001" w:tentative="1">
      <w:start w:val="1"/>
      <w:numFmt w:val="bullet"/>
      <w:lvlText w:val=""/>
      <w:lvlJc w:val="left"/>
      <w:pPr>
        <w:ind w:left="7036" w:hanging="360"/>
      </w:pPr>
      <w:rPr>
        <w:rFonts w:ascii="Symbol" w:hAnsi="Symbol" w:hint="default"/>
      </w:rPr>
    </w:lvl>
    <w:lvl w:ilvl="7" w:tplc="04150003" w:tentative="1">
      <w:start w:val="1"/>
      <w:numFmt w:val="bullet"/>
      <w:lvlText w:val="o"/>
      <w:lvlJc w:val="left"/>
      <w:pPr>
        <w:ind w:left="7756" w:hanging="360"/>
      </w:pPr>
      <w:rPr>
        <w:rFonts w:ascii="Courier New" w:hAnsi="Courier New" w:cs="Courier New" w:hint="default"/>
      </w:rPr>
    </w:lvl>
    <w:lvl w:ilvl="8" w:tplc="04150005" w:tentative="1">
      <w:start w:val="1"/>
      <w:numFmt w:val="bullet"/>
      <w:lvlText w:val=""/>
      <w:lvlJc w:val="left"/>
      <w:pPr>
        <w:ind w:left="8476" w:hanging="360"/>
      </w:pPr>
      <w:rPr>
        <w:rFonts w:ascii="Wingdings" w:hAnsi="Wingdings" w:hint="default"/>
      </w:rPr>
    </w:lvl>
  </w:abstractNum>
  <w:abstractNum w:abstractNumId="18" w15:restartNumberingAfterBreak="0">
    <w:nsid w:val="15D12189"/>
    <w:multiLevelType w:val="multilevel"/>
    <w:tmpl w:val="AB7A0900"/>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b/>
      </w:rPr>
    </w:lvl>
    <w:lvl w:ilvl="2">
      <w:start w:val="1"/>
      <w:numFmt w:val="decimal"/>
      <w:lvlText w:val="%1.%2.%3."/>
      <w:lvlJc w:val="left"/>
      <w:pPr>
        <w:ind w:left="1440" w:hanging="720"/>
      </w:pPr>
      <w:rPr>
        <w:rFonts w:hint="default"/>
      </w:rPr>
    </w:lvl>
    <w:lvl w:ilvl="3">
      <w:start w:val="1"/>
      <w:numFmt w:val="decimalZero"/>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1FD26108"/>
    <w:multiLevelType w:val="multilevel"/>
    <w:tmpl w:val="8668D574"/>
    <w:lvl w:ilvl="0">
      <w:start w:val="14"/>
      <w:numFmt w:val="decimal"/>
      <w:lvlText w:val="%1."/>
      <w:lvlJc w:val="left"/>
      <w:pPr>
        <w:ind w:left="495" w:hanging="495"/>
      </w:pPr>
      <w:rPr>
        <w:rFonts w:hint="default"/>
        <w:b/>
      </w:rPr>
    </w:lvl>
    <w:lvl w:ilvl="1">
      <w:start w:val="2"/>
      <w:numFmt w:val="decimal"/>
      <w:lvlText w:val="%1.%2."/>
      <w:lvlJc w:val="left"/>
      <w:pPr>
        <w:ind w:left="933" w:hanging="495"/>
      </w:pPr>
      <w:rPr>
        <w:rFonts w:hint="default"/>
        <w:b/>
        <w:sz w:val="24"/>
      </w:rPr>
    </w:lvl>
    <w:lvl w:ilvl="2">
      <w:start w:val="1"/>
      <w:numFmt w:val="decimal"/>
      <w:lvlText w:val="%1.%2.%3."/>
      <w:lvlJc w:val="left"/>
      <w:pPr>
        <w:ind w:left="1596" w:hanging="720"/>
      </w:pPr>
      <w:rPr>
        <w:rFonts w:hint="default"/>
        <w:b/>
        <w:sz w:val="24"/>
      </w:rPr>
    </w:lvl>
    <w:lvl w:ilvl="3">
      <w:start w:val="1"/>
      <w:numFmt w:val="decimal"/>
      <w:lvlText w:val="%1.%2.%3.%4."/>
      <w:lvlJc w:val="left"/>
      <w:pPr>
        <w:ind w:left="2034" w:hanging="720"/>
      </w:pPr>
      <w:rPr>
        <w:rFonts w:hint="default"/>
      </w:rPr>
    </w:lvl>
    <w:lvl w:ilvl="4">
      <w:start w:val="1"/>
      <w:numFmt w:val="decimal"/>
      <w:lvlText w:val="%1.%2.%3.%4.%5."/>
      <w:lvlJc w:val="left"/>
      <w:pPr>
        <w:ind w:left="2472" w:hanging="720"/>
      </w:pPr>
      <w:rPr>
        <w:rFonts w:hint="default"/>
      </w:rPr>
    </w:lvl>
    <w:lvl w:ilvl="5">
      <w:start w:val="1"/>
      <w:numFmt w:val="decimal"/>
      <w:lvlText w:val="%1.%2.%3.%4.%5.%6."/>
      <w:lvlJc w:val="left"/>
      <w:pPr>
        <w:ind w:left="3270" w:hanging="1080"/>
      </w:pPr>
      <w:rPr>
        <w:rFonts w:hint="default"/>
      </w:rPr>
    </w:lvl>
    <w:lvl w:ilvl="6">
      <w:start w:val="1"/>
      <w:numFmt w:val="decimal"/>
      <w:lvlText w:val="%1.%2.%3.%4.%5.%6.%7."/>
      <w:lvlJc w:val="left"/>
      <w:pPr>
        <w:ind w:left="3708" w:hanging="1080"/>
      </w:pPr>
      <w:rPr>
        <w:rFonts w:hint="default"/>
      </w:rPr>
    </w:lvl>
    <w:lvl w:ilvl="7">
      <w:start w:val="1"/>
      <w:numFmt w:val="decimal"/>
      <w:lvlText w:val="%1.%2.%3.%4.%5.%6.%7.%8."/>
      <w:lvlJc w:val="left"/>
      <w:pPr>
        <w:ind w:left="4146" w:hanging="1080"/>
      </w:pPr>
      <w:rPr>
        <w:rFonts w:hint="default"/>
      </w:rPr>
    </w:lvl>
    <w:lvl w:ilvl="8">
      <w:start w:val="1"/>
      <w:numFmt w:val="decimal"/>
      <w:lvlText w:val="%1.%2.%3.%4.%5.%6.%7.%8.%9."/>
      <w:lvlJc w:val="left"/>
      <w:pPr>
        <w:ind w:left="4944" w:hanging="1440"/>
      </w:pPr>
      <w:rPr>
        <w:rFonts w:hint="default"/>
      </w:rPr>
    </w:lvl>
  </w:abstractNum>
  <w:abstractNum w:abstractNumId="20" w15:restartNumberingAfterBreak="0">
    <w:nsid w:val="220C66DB"/>
    <w:multiLevelType w:val="multilevel"/>
    <w:tmpl w:val="30907A1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7BB66D6"/>
    <w:multiLevelType w:val="multilevel"/>
    <w:tmpl w:val="DC20500E"/>
    <w:lvl w:ilvl="0">
      <w:start w:val="1"/>
      <w:numFmt w:val="decimal"/>
      <w:lvlText w:val="%1."/>
      <w:lvlJc w:val="left"/>
      <w:pPr>
        <w:ind w:left="360" w:hanging="360"/>
      </w:pPr>
      <w:rPr>
        <w:rFonts w:hint="default"/>
      </w:rPr>
    </w:lvl>
    <w:lvl w:ilvl="1">
      <w:start w:val="1"/>
      <w:numFmt w:val="none"/>
      <w:lvlText w:val="4.9."/>
      <w:lvlJc w:val="left"/>
      <w:pPr>
        <w:ind w:left="792" w:hanging="432"/>
      </w:pPr>
      <w:rPr>
        <w:rFonts w:hint="default"/>
        <w:b/>
        <w:sz w:val="24"/>
      </w:rPr>
    </w:lvl>
    <w:lvl w:ilvl="2">
      <w:start w:val="1"/>
      <w:numFmt w:val="none"/>
      <w:lvlRestart w:val="0"/>
      <w:lvlText w:val="4.2.7."/>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82A162B"/>
    <w:multiLevelType w:val="multilevel"/>
    <w:tmpl w:val="CF2A124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3661F93"/>
    <w:multiLevelType w:val="multilevel"/>
    <w:tmpl w:val="AEC07188"/>
    <w:lvl w:ilvl="0">
      <w:start w:val="1"/>
      <w:numFmt w:val="decimal"/>
      <w:lvlText w:val="%1."/>
      <w:lvlJc w:val="left"/>
      <w:pPr>
        <w:ind w:left="360" w:hanging="360"/>
      </w:pPr>
      <w:rPr>
        <w:rFonts w:hint="default"/>
      </w:rPr>
    </w:lvl>
    <w:lvl w:ilvl="1">
      <w:start w:val="1"/>
      <w:numFmt w:val="none"/>
      <w:lvlText w:val="4.7."/>
      <w:lvlJc w:val="left"/>
      <w:pPr>
        <w:ind w:left="792" w:hanging="432"/>
      </w:pPr>
      <w:rPr>
        <w:rFonts w:hint="default"/>
        <w:b/>
        <w:sz w:val="24"/>
        <w:szCs w:val="24"/>
      </w:rPr>
    </w:lvl>
    <w:lvl w:ilvl="2">
      <w:start w:val="1"/>
      <w:numFmt w:val="none"/>
      <w:lvlRestart w:val="0"/>
      <w:lvlText w:val="4.2.7."/>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5525874"/>
    <w:multiLevelType w:val="multilevel"/>
    <w:tmpl w:val="69D8EC22"/>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b/>
      </w:rPr>
    </w:lvl>
    <w:lvl w:ilvl="2">
      <w:start w:val="1"/>
      <w:numFmt w:val="decimal"/>
      <w:lvlText w:val="%1.%2.%3."/>
      <w:lvlJc w:val="left"/>
      <w:pPr>
        <w:ind w:left="1996" w:hanging="720"/>
      </w:pPr>
      <w:rPr>
        <w:rFonts w:hint="default"/>
        <w:b/>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5" w15:restartNumberingAfterBreak="0">
    <w:nsid w:val="38001C31"/>
    <w:multiLevelType w:val="multilevel"/>
    <w:tmpl w:val="5182477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sz w:val="22"/>
      </w:rPr>
    </w:lvl>
    <w:lvl w:ilvl="2">
      <w:start w:val="1"/>
      <w:numFmt w:val="decimal"/>
      <w:lvlText w:val="4.4.%3."/>
      <w:lvlJc w:val="left"/>
      <w:pPr>
        <w:ind w:left="1224" w:hanging="504"/>
      </w:pPr>
      <w:rPr>
        <w:rFonts w:hint="default"/>
        <w:b/>
      </w:rPr>
    </w:lvl>
    <w:lvl w:ilvl="3">
      <w:start w:val="1"/>
      <w:numFmt w:val="decimal"/>
      <w:lvlText w:val="4.2.5.%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CAB2FDB"/>
    <w:multiLevelType w:val="multilevel"/>
    <w:tmpl w:val="C0C4C69A"/>
    <w:lvl w:ilvl="0">
      <w:start w:val="2"/>
      <w:numFmt w:val="decimal"/>
      <w:lvlText w:val="%1."/>
      <w:lvlJc w:val="left"/>
      <w:pPr>
        <w:ind w:left="1637" w:hanging="360"/>
      </w:pPr>
      <w:rPr>
        <w:rFonts w:hint="default"/>
        <w:b/>
        <w:color w:val="000000" w:themeColor="text1"/>
      </w:rPr>
    </w:lvl>
    <w:lvl w:ilvl="1">
      <w:start w:val="2"/>
      <w:numFmt w:val="decimal"/>
      <w:isLgl/>
      <w:lvlText w:val="%1.%2"/>
      <w:lvlJc w:val="left"/>
      <w:pPr>
        <w:ind w:left="1757" w:hanging="480"/>
      </w:pPr>
      <w:rPr>
        <w:rFonts w:hint="default"/>
      </w:rPr>
    </w:lvl>
    <w:lvl w:ilvl="2">
      <w:start w:val="1"/>
      <w:numFmt w:val="decimal"/>
      <w:isLgl/>
      <w:lvlText w:val="%1.%2.%3"/>
      <w:lvlJc w:val="left"/>
      <w:pPr>
        <w:ind w:left="1997" w:hanging="720"/>
      </w:pPr>
      <w:rPr>
        <w:rFonts w:hint="default"/>
        <w:b/>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2717" w:hanging="1440"/>
      </w:pPr>
      <w:rPr>
        <w:rFonts w:hint="default"/>
      </w:rPr>
    </w:lvl>
  </w:abstractNum>
  <w:abstractNum w:abstractNumId="27" w15:restartNumberingAfterBreak="0">
    <w:nsid w:val="3CCF09A5"/>
    <w:multiLevelType w:val="multilevel"/>
    <w:tmpl w:val="DDBADC34"/>
    <w:lvl w:ilvl="0">
      <w:start w:val="1"/>
      <w:numFmt w:val="decimal"/>
      <w:lvlText w:val="%1."/>
      <w:lvlJc w:val="left"/>
      <w:pPr>
        <w:ind w:left="720" w:hanging="360"/>
      </w:pPr>
      <w:rPr>
        <w:rFonts w:hint="default"/>
      </w:rPr>
    </w:lvl>
    <w:lvl w:ilvl="1">
      <w:start w:val="1"/>
      <w:numFmt w:val="decimal"/>
      <w:isLgl/>
      <w:lvlText w:val="%19.%2."/>
      <w:lvlJc w:val="left"/>
      <w:pPr>
        <w:ind w:left="1440" w:hanging="720"/>
      </w:pPr>
      <w:rPr>
        <w:rFonts w:hint="default"/>
        <w:b/>
      </w:rPr>
    </w:lvl>
    <w:lvl w:ilvl="2">
      <w:start w:val="1"/>
      <w:numFmt w:val="decimal"/>
      <w:isLgl/>
      <w:lvlText w:val="%19.%2.%3."/>
      <w:lvlJc w:val="left"/>
      <w:pPr>
        <w:ind w:left="1800" w:hanging="720"/>
      </w:pPr>
      <w:rPr>
        <w:rFonts w:hint="default"/>
        <w:b/>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8" w15:restartNumberingAfterBreak="0">
    <w:nsid w:val="3D54732D"/>
    <w:multiLevelType w:val="hybridMultilevel"/>
    <w:tmpl w:val="39F6E260"/>
    <w:lvl w:ilvl="0" w:tplc="1EA8749E">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9" w15:restartNumberingAfterBreak="0">
    <w:nsid w:val="3E3818F7"/>
    <w:multiLevelType w:val="multilevel"/>
    <w:tmpl w:val="A27C10A4"/>
    <w:lvl w:ilvl="0">
      <w:start w:val="1"/>
      <w:numFmt w:val="decimal"/>
      <w:lvlText w:val="%1"/>
      <w:lvlJc w:val="left"/>
      <w:pPr>
        <w:ind w:left="480" w:hanging="480"/>
      </w:pPr>
      <w:rPr>
        <w:rFonts w:hint="default"/>
      </w:rPr>
    </w:lvl>
    <w:lvl w:ilvl="1">
      <w:start w:val="7"/>
      <w:numFmt w:val="decimal"/>
      <w:lvlText w:val="%1.%2"/>
      <w:lvlJc w:val="left"/>
      <w:pPr>
        <w:ind w:left="480" w:hanging="480"/>
      </w:pPr>
      <w:rPr>
        <w:rFonts w:hint="default"/>
        <w:b/>
        <w:sz w:val="24"/>
        <w:szCs w:val="24"/>
      </w:rPr>
    </w:lvl>
    <w:lvl w:ilvl="2">
      <w:start w:val="1"/>
      <w:numFmt w:val="decimal"/>
      <w:lvlText w:val="%1.%2.%3"/>
      <w:lvlJc w:val="left"/>
      <w:pPr>
        <w:ind w:left="720" w:hanging="720"/>
      </w:pPr>
      <w:rPr>
        <w:rFonts w:hint="default"/>
        <w:b/>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04264CA"/>
    <w:multiLevelType w:val="multilevel"/>
    <w:tmpl w:val="47BA1BAC"/>
    <w:lvl w:ilvl="0">
      <w:start w:val="4"/>
      <w:numFmt w:val="decimal"/>
      <w:lvlText w:val="%1."/>
      <w:lvlJc w:val="left"/>
      <w:pPr>
        <w:ind w:left="645" w:hanging="645"/>
      </w:pPr>
      <w:rPr>
        <w:rFonts w:hint="default"/>
        <w:b/>
        <w:sz w:val="24"/>
        <w:szCs w:val="22"/>
      </w:rPr>
    </w:lvl>
    <w:lvl w:ilvl="1">
      <w:start w:val="10"/>
      <w:numFmt w:val="decimal"/>
      <w:lvlText w:val="%1.%2."/>
      <w:lvlJc w:val="left"/>
      <w:pPr>
        <w:ind w:left="1108" w:hanging="645"/>
      </w:pPr>
      <w:rPr>
        <w:rFonts w:hint="default"/>
        <w:b/>
        <w:sz w:val="24"/>
        <w:szCs w:val="22"/>
      </w:rPr>
    </w:lvl>
    <w:lvl w:ilvl="2">
      <w:start w:val="1"/>
      <w:numFmt w:val="decimal"/>
      <w:lvlText w:val="%1.%2.%3."/>
      <w:lvlJc w:val="left"/>
      <w:pPr>
        <w:ind w:left="7525" w:hanging="720"/>
      </w:pPr>
      <w:rPr>
        <w:rFonts w:hint="default"/>
        <w:b/>
        <w:color w:val="000000" w:themeColor="text1"/>
      </w:rPr>
    </w:lvl>
    <w:lvl w:ilvl="3">
      <w:start w:val="1"/>
      <w:numFmt w:val="decimalZero"/>
      <w:lvlText w:val="%1.%2.%3.%4."/>
      <w:lvlJc w:val="left"/>
      <w:pPr>
        <w:ind w:left="2109" w:hanging="72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395" w:hanging="108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4681" w:hanging="1440"/>
      </w:pPr>
      <w:rPr>
        <w:rFonts w:hint="default"/>
      </w:rPr>
    </w:lvl>
    <w:lvl w:ilvl="8">
      <w:start w:val="1"/>
      <w:numFmt w:val="decimal"/>
      <w:lvlText w:val="%1.%2.%3.%4.%5.%6.%7.%8.%9."/>
      <w:lvlJc w:val="left"/>
      <w:pPr>
        <w:ind w:left="5504" w:hanging="1800"/>
      </w:pPr>
      <w:rPr>
        <w:rFonts w:hint="default"/>
      </w:rPr>
    </w:lvl>
  </w:abstractNum>
  <w:abstractNum w:abstractNumId="31" w15:restartNumberingAfterBreak="0">
    <w:nsid w:val="42E7684F"/>
    <w:multiLevelType w:val="hybridMultilevel"/>
    <w:tmpl w:val="DDD241C2"/>
    <w:lvl w:ilvl="0" w:tplc="04150019">
      <w:start w:val="1"/>
      <w:numFmt w:val="lowerLetter"/>
      <w:lvlText w:val="%1."/>
      <w:lvlJc w:val="left"/>
      <w:pPr>
        <w:ind w:left="2280" w:hanging="360"/>
      </w:pPr>
    </w:lvl>
    <w:lvl w:ilvl="1" w:tplc="16320076">
      <w:start w:val="1"/>
      <w:numFmt w:val="lowerLetter"/>
      <w:lvlText w:val="%2."/>
      <w:lvlJc w:val="left"/>
      <w:pPr>
        <w:ind w:left="3000" w:hanging="360"/>
      </w:pPr>
      <w:rPr>
        <w:b/>
      </w:rPr>
    </w:lvl>
    <w:lvl w:ilvl="2" w:tplc="3E92C280">
      <w:start w:val="7"/>
      <w:numFmt w:val="upperRoman"/>
      <w:lvlText w:val="%3."/>
      <w:lvlJc w:val="left"/>
      <w:pPr>
        <w:ind w:left="4260" w:hanging="720"/>
      </w:pPr>
      <w:rPr>
        <w:rFonts w:hint="default"/>
      </w:r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32" w15:restartNumberingAfterBreak="0">
    <w:nsid w:val="495621A0"/>
    <w:multiLevelType w:val="hybridMultilevel"/>
    <w:tmpl w:val="363E5D72"/>
    <w:lvl w:ilvl="0" w:tplc="04150001">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33" w15:restartNumberingAfterBreak="0">
    <w:nsid w:val="51876309"/>
    <w:multiLevelType w:val="multilevel"/>
    <w:tmpl w:val="EEC81340"/>
    <w:lvl w:ilvl="0">
      <w:start w:val="1"/>
      <w:numFmt w:val="decimal"/>
      <w:lvlText w:val="%1."/>
      <w:lvlJc w:val="left"/>
      <w:pPr>
        <w:ind w:left="360" w:hanging="360"/>
      </w:pPr>
      <w:rPr>
        <w:rFonts w:hint="default"/>
        <w:b w:val="0"/>
      </w:rPr>
    </w:lvl>
    <w:lvl w:ilvl="1">
      <w:start w:val="1"/>
      <w:numFmt w:val="decimal"/>
      <w:lvlText w:val="%10.%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1D220CA"/>
    <w:multiLevelType w:val="hybridMultilevel"/>
    <w:tmpl w:val="89FCEF58"/>
    <w:lvl w:ilvl="0" w:tplc="B09E1A0E">
      <w:start w:val="1"/>
      <w:numFmt w:val="lowerLetter"/>
      <w:lvlText w:val="%1."/>
      <w:lvlJc w:val="lef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830118"/>
    <w:multiLevelType w:val="multilevel"/>
    <w:tmpl w:val="0EA8C84C"/>
    <w:lvl w:ilvl="0">
      <w:start w:val="1"/>
      <w:numFmt w:val="decimal"/>
      <w:lvlText w:val="%1."/>
      <w:lvlJc w:val="left"/>
      <w:pPr>
        <w:ind w:left="360" w:hanging="360"/>
      </w:pPr>
      <w:rPr>
        <w:rFonts w:hint="default"/>
      </w:rPr>
    </w:lvl>
    <w:lvl w:ilvl="1">
      <w:start w:val="1"/>
      <w:numFmt w:val="none"/>
      <w:lvlText w:val="9.21."/>
      <w:lvlJc w:val="left"/>
      <w:pPr>
        <w:ind w:left="792" w:hanging="432"/>
      </w:pPr>
      <w:rPr>
        <w:rFonts w:hint="default"/>
        <w:b/>
        <w:sz w:val="24"/>
      </w:rPr>
    </w:lvl>
    <w:lvl w:ilvl="2">
      <w:start w:val="1"/>
      <w:numFmt w:val="none"/>
      <w:lvlRestart w:val="0"/>
      <w:lvlText w:val="4.2.7."/>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6E26932"/>
    <w:multiLevelType w:val="hybridMultilevel"/>
    <w:tmpl w:val="C61E0F60"/>
    <w:lvl w:ilvl="0" w:tplc="04150001">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37" w15:restartNumberingAfterBreak="0">
    <w:nsid w:val="58323E41"/>
    <w:multiLevelType w:val="multilevel"/>
    <w:tmpl w:val="B3402546"/>
    <w:lvl w:ilvl="0">
      <w:start w:val="1"/>
      <w:numFmt w:val="decimal"/>
      <w:lvlText w:val="%1."/>
      <w:lvlJc w:val="left"/>
      <w:pPr>
        <w:ind w:left="360" w:hanging="360"/>
      </w:pPr>
      <w:rPr>
        <w:rFonts w:hint="default"/>
      </w:rPr>
    </w:lvl>
    <w:lvl w:ilvl="1">
      <w:start w:val="1"/>
      <w:numFmt w:val="none"/>
      <w:lvlText w:val="4.8."/>
      <w:lvlJc w:val="left"/>
      <w:pPr>
        <w:ind w:left="792" w:hanging="432"/>
      </w:pPr>
      <w:rPr>
        <w:rFonts w:hint="default"/>
        <w:b/>
        <w:sz w:val="24"/>
      </w:rPr>
    </w:lvl>
    <w:lvl w:ilvl="2">
      <w:start w:val="1"/>
      <w:numFmt w:val="none"/>
      <w:lvlRestart w:val="0"/>
      <w:lvlText w:val="4.2.7."/>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AB23578"/>
    <w:multiLevelType w:val="multilevel"/>
    <w:tmpl w:val="984C09D6"/>
    <w:lvl w:ilvl="0">
      <w:start w:val="1"/>
      <w:numFmt w:val="decimal"/>
      <w:lvlText w:val="%1."/>
      <w:lvlJc w:val="left"/>
      <w:pPr>
        <w:ind w:left="360" w:hanging="360"/>
      </w:pPr>
      <w:rPr>
        <w:rFonts w:hint="default"/>
      </w:rPr>
    </w:lvl>
    <w:lvl w:ilvl="1">
      <w:start w:val="1"/>
      <w:numFmt w:val="none"/>
      <w:lvlText w:val="4.6."/>
      <w:lvlJc w:val="left"/>
      <w:pPr>
        <w:ind w:left="792" w:hanging="432"/>
      </w:pPr>
      <w:rPr>
        <w:rFonts w:hint="default"/>
        <w:b/>
        <w:sz w:val="24"/>
        <w:szCs w:val="24"/>
      </w:rPr>
    </w:lvl>
    <w:lvl w:ilvl="2">
      <w:start w:val="1"/>
      <w:numFmt w:val="none"/>
      <w:lvlRestart w:val="0"/>
      <w:lvlText w:val="4.2.7."/>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B3D6E92"/>
    <w:multiLevelType w:val="multilevel"/>
    <w:tmpl w:val="9EBC2556"/>
    <w:lvl w:ilvl="0">
      <w:start w:val="4"/>
      <w:numFmt w:val="decimal"/>
      <w:lvlText w:val="%1."/>
      <w:lvlJc w:val="left"/>
      <w:pPr>
        <w:ind w:left="540" w:hanging="540"/>
      </w:pPr>
      <w:rPr>
        <w:rFonts w:eastAsia="TimesNewRoman" w:hint="default"/>
      </w:rPr>
    </w:lvl>
    <w:lvl w:ilvl="1">
      <w:start w:val="6"/>
      <w:numFmt w:val="decimal"/>
      <w:lvlText w:val="%1.%2."/>
      <w:lvlJc w:val="left"/>
      <w:pPr>
        <w:ind w:left="1532" w:hanging="540"/>
      </w:pPr>
      <w:rPr>
        <w:rFonts w:eastAsia="TimesNewRoman" w:hint="default"/>
      </w:rPr>
    </w:lvl>
    <w:lvl w:ilvl="2">
      <w:start w:val="1"/>
      <w:numFmt w:val="decimal"/>
      <w:lvlText w:val="%1.%2.%3."/>
      <w:lvlJc w:val="left"/>
      <w:pPr>
        <w:ind w:left="2704" w:hanging="720"/>
      </w:pPr>
      <w:rPr>
        <w:rFonts w:eastAsia="TimesNewRoman" w:hint="default"/>
        <w:b/>
      </w:rPr>
    </w:lvl>
    <w:lvl w:ilvl="3">
      <w:start w:val="1"/>
      <w:numFmt w:val="decimal"/>
      <w:lvlText w:val="%1.%2.%3.%4."/>
      <w:lvlJc w:val="left"/>
      <w:pPr>
        <w:ind w:left="3696" w:hanging="720"/>
      </w:pPr>
      <w:rPr>
        <w:rFonts w:eastAsia="TimesNewRoman" w:hint="default"/>
      </w:rPr>
    </w:lvl>
    <w:lvl w:ilvl="4">
      <w:start w:val="1"/>
      <w:numFmt w:val="decimal"/>
      <w:lvlText w:val="%1.%2.%3.%4.%5."/>
      <w:lvlJc w:val="left"/>
      <w:pPr>
        <w:ind w:left="5048" w:hanging="1080"/>
      </w:pPr>
      <w:rPr>
        <w:rFonts w:eastAsia="TimesNewRoman" w:hint="default"/>
      </w:rPr>
    </w:lvl>
    <w:lvl w:ilvl="5">
      <w:start w:val="1"/>
      <w:numFmt w:val="decimal"/>
      <w:lvlText w:val="%1.%2.%3.%4.%5.%6."/>
      <w:lvlJc w:val="left"/>
      <w:pPr>
        <w:ind w:left="6040" w:hanging="1080"/>
      </w:pPr>
      <w:rPr>
        <w:rFonts w:eastAsia="TimesNewRoman" w:hint="default"/>
      </w:rPr>
    </w:lvl>
    <w:lvl w:ilvl="6">
      <w:start w:val="1"/>
      <w:numFmt w:val="decimal"/>
      <w:lvlText w:val="%1.%2.%3.%4.%5.%6.%7."/>
      <w:lvlJc w:val="left"/>
      <w:pPr>
        <w:ind w:left="7392" w:hanging="1440"/>
      </w:pPr>
      <w:rPr>
        <w:rFonts w:eastAsia="TimesNewRoman" w:hint="default"/>
      </w:rPr>
    </w:lvl>
    <w:lvl w:ilvl="7">
      <w:start w:val="1"/>
      <w:numFmt w:val="decimal"/>
      <w:lvlText w:val="%1.%2.%3.%4.%5.%6.%7.%8."/>
      <w:lvlJc w:val="left"/>
      <w:pPr>
        <w:ind w:left="8384" w:hanging="1440"/>
      </w:pPr>
      <w:rPr>
        <w:rFonts w:eastAsia="TimesNewRoman" w:hint="default"/>
      </w:rPr>
    </w:lvl>
    <w:lvl w:ilvl="8">
      <w:start w:val="1"/>
      <w:numFmt w:val="decimal"/>
      <w:lvlText w:val="%1.%2.%3.%4.%5.%6.%7.%8.%9."/>
      <w:lvlJc w:val="left"/>
      <w:pPr>
        <w:ind w:left="9736" w:hanging="1800"/>
      </w:pPr>
      <w:rPr>
        <w:rFonts w:eastAsia="TimesNewRoman" w:hint="default"/>
      </w:rPr>
    </w:lvl>
  </w:abstractNum>
  <w:abstractNum w:abstractNumId="40" w15:restartNumberingAfterBreak="0">
    <w:nsid w:val="5B6C09B2"/>
    <w:multiLevelType w:val="hybridMultilevel"/>
    <w:tmpl w:val="4E4C48FA"/>
    <w:lvl w:ilvl="0" w:tplc="901C0CD6">
      <w:start w:val="1"/>
      <w:numFmt w:val="lowerLetter"/>
      <w:lvlText w:val="%1.a"/>
      <w:lvlJc w:val="left"/>
      <w:pPr>
        <w:ind w:left="2356"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A3542A"/>
    <w:multiLevelType w:val="multilevel"/>
    <w:tmpl w:val="E30247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5.%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D9D1AFA"/>
    <w:multiLevelType w:val="multilevel"/>
    <w:tmpl w:val="42B8E854"/>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E357261"/>
    <w:multiLevelType w:val="multilevel"/>
    <w:tmpl w:val="7676019A"/>
    <w:lvl w:ilvl="0">
      <w:start w:val="9"/>
      <w:numFmt w:val="decimal"/>
      <w:lvlText w:val="%1."/>
      <w:lvlJc w:val="left"/>
      <w:pPr>
        <w:ind w:left="645" w:hanging="645"/>
      </w:pPr>
      <w:rPr>
        <w:rFonts w:hint="default"/>
        <w:color w:val="000000"/>
      </w:rPr>
    </w:lvl>
    <w:lvl w:ilvl="1">
      <w:start w:val="20"/>
      <w:numFmt w:val="decimal"/>
      <w:lvlText w:val="%1.%2."/>
      <w:lvlJc w:val="left"/>
      <w:pPr>
        <w:ind w:left="1285" w:hanging="645"/>
      </w:pPr>
      <w:rPr>
        <w:rFonts w:hint="default"/>
        <w:color w:val="000000"/>
      </w:rPr>
    </w:lvl>
    <w:lvl w:ilvl="2">
      <w:start w:val="1"/>
      <w:numFmt w:val="decimal"/>
      <w:lvlText w:val="%1.%2.%3."/>
      <w:lvlJc w:val="left"/>
      <w:pPr>
        <w:ind w:left="2000" w:hanging="720"/>
      </w:pPr>
      <w:rPr>
        <w:rFonts w:hint="default"/>
        <w:b/>
        <w:color w:val="000000"/>
      </w:rPr>
    </w:lvl>
    <w:lvl w:ilvl="3">
      <w:start w:val="1"/>
      <w:numFmt w:val="decimal"/>
      <w:lvlText w:val="%1.%2.%3.%4."/>
      <w:lvlJc w:val="left"/>
      <w:pPr>
        <w:ind w:left="2640" w:hanging="720"/>
      </w:pPr>
      <w:rPr>
        <w:rFonts w:hint="default"/>
        <w:color w:val="000000"/>
      </w:rPr>
    </w:lvl>
    <w:lvl w:ilvl="4">
      <w:start w:val="1"/>
      <w:numFmt w:val="decimal"/>
      <w:lvlText w:val="%1.%2.%3.%4.%5."/>
      <w:lvlJc w:val="left"/>
      <w:pPr>
        <w:ind w:left="3640" w:hanging="1080"/>
      </w:pPr>
      <w:rPr>
        <w:rFonts w:hint="default"/>
        <w:color w:val="000000"/>
      </w:rPr>
    </w:lvl>
    <w:lvl w:ilvl="5">
      <w:start w:val="1"/>
      <w:numFmt w:val="decimal"/>
      <w:lvlText w:val="%1.%2.%3.%4.%5.%6."/>
      <w:lvlJc w:val="left"/>
      <w:pPr>
        <w:ind w:left="4280" w:hanging="1080"/>
      </w:pPr>
      <w:rPr>
        <w:rFonts w:hint="default"/>
        <w:color w:val="000000"/>
      </w:rPr>
    </w:lvl>
    <w:lvl w:ilvl="6">
      <w:start w:val="1"/>
      <w:numFmt w:val="decimal"/>
      <w:lvlText w:val="%1.%2.%3.%4.%5.%6.%7."/>
      <w:lvlJc w:val="left"/>
      <w:pPr>
        <w:ind w:left="5280" w:hanging="1440"/>
      </w:pPr>
      <w:rPr>
        <w:rFonts w:hint="default"/>
        <w:color w:val="000000"/>
      </w:rPr>
    </w:lvl>
    <w:lvl w:ilvl="7">
      <w:start w:val="1"/>
      <w:numFmt w:val="decimal"/>
      <w:lvlText w:val="%1.%2.%3.%4.%5.%6.%7.%8."/>
      <w:lvlJc w:val="left"/>
      <w:pPr>
        <w:ind w:left="5920" w:hanging="1440"/>
      </w:pPr>
      <w:rPr>
        <w:rFonts w:hint="default"/>
        <w:color w:val="000000"/>
      </w:rPr>
    </w:lvl>
    <w:lvl w:ilvl="8">
      <w:start w:val="1"/>
      <w:numFmt w:val="decimal"/>
      <w:lvlText w:val="%1.%2.%3.%4.%5.%6.%7.%8.%9."/>
      <w:lvlJc w:val="left"/>
      <w:pPr>
        <w:ind w:left="6920" w:hanging="1800"/>
      </w:pPr>
      <w:rPr>
        <w:rFonts w:hint="default"/>
        <w:color w:val="000000"/>
      </w:rPr>
    </w:lvl>
  </w:abstractNum>
  <w:abstractNum w:abstractNumId="44" w15:restartNumberingAfterBreak="0">
    <w:nsid w:val="601C5606"/>
    <w:multiLevelType w:val="multilevel"/>
    <w:tmpl w:val="D33062F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rPr>
    </w:lvl>
    <w:lvl w:ilvl="2">
      <w:start w:val="1"/>
      <w:numFmt w:val="decimal"/>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19D7EE3"/>
    <w:multiLevelType w:val="hybridMultilevel"/>
    <w:tmpl w:val="271A980C"/>
    <w:name w:val="WW8Num17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6" w15:restartNumberingAfterBreak="0">
    <w:nsid w:val="62BC00E5"/>
    <w:multiLevelType w:val="multilevel"/>
    <w:tmpl w:val="837CA814"/>
    <w:lvl w:ilvl="0">
      <w:start w:val="1"/>
      <w:numFmt w:val="decimal"/>
      <w:lvlText w:val="%1."/>
      <w:lvlJc w:val="left"/>
      <w:pPr>
        <w:ind w:left="360" w:hanging="360"/>
      </w:pPr>
      <w:rPr>
        <w:rFonts w:hint="default"/>
      </w:rPr>
    </w:lvl>
    <w:lvl w:ilvl="1">
      <w:start w:val="1"/>
      <w:numFmt w:val="none"/>
      <w:lvlText w:val="4.5."/>
      <w:lvlJc w:val="left"/>
      <w:pPr>
        <w:ind w:left="792" w:hanging="432"/>
      </w:pPr>
      <w:rPr>
        <w:rFonts w:hint="default"/>
        <w:b/>
        <w:sz w:val="24"/>
      </w:rPr>
    </w:lvl>
    <w:lvl w:ilvl="2">
      <w:start w:val="1"/>
      <w:numFmt w:val="none"/>
      <w:lvlRestart w:val="0"/>
      <w:lvlText w:val="4.2.7."/>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631A2C9D"/>
    <w:multiLevelType w:val="multilevel"/>
    <w:tmpl w:val="7F80CFEC"/>
    <w:lvl w:ilvl="0">
      <w:start w:val="1"/>
      <w:numFmt w:val="decimal"/>
      <w:lvlText w:val="%1."/>
      <w:lvlJc w:val="left"/>
      <w:pPr>
        <w:ind w:left="360" w:hanging="360"/>
      </w:pPr>
      <w:rPr>
        <w:rFonts w:hint="default"/>
      </w:rPr>
    </w:lvl>
    <w:lvl w:ilvl="1">
      <w:start w:val="1"/>
      <w:numFmt w:val="none"/>
      <w:lvlText w:val="9.20."/>
      <w:lvlJc w:val="left"/>
      <w:pPr>
        <w:ind w:left="792" w:hanging="432"/>
      </w:pPr>
      <w:rPr>
        <w:rFonts w:hint="default"/>
        <w:b/>
        <w:sz w:val="24"/>
      </w:rPr>
    </w:lvl>
    <w:lvl w:ilvl="2">
      <w:start w:val="1"/>
      <w:numFmt w:val="none"/>
      <w:lvlRestart w:val="0"/>
      <w:lvlText w:val="4.2.7."/>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3365395"/>
    <w:multiLevelType w:val="hybridMultilevel"/>
    <w:tmpl w:val="A07ADD66"/>
    <w:lvl w:ilvl="0" w:tplc="04150001">
      <w:start w:val="1"/>
      <w:numFmt w:val="bullet"/>
      <w:lvlText w:val=""/>
      <w:lvlJc w:val="left"/>
      <w:pPr>
        <w:ind w:left="2055" w:hanging="360"/>
      </w:pPr>
      <w:rPr>
        <w:rFonts w:ascii="Symbol" w:hAnsi="Symbol" w:hint="default"/>
      </w:rPr>
    </w:lvl>
    <w:lvl w:ilvl="1" w:tplc="04150003" w:tentative="1">
      <w:start w:val="1"/>
      <w:numFmt w:val="bullet"/>
      <w:lvlText w:val="o"/>
      <w:lvlJc w:val="left"/>
      <w:pPr>
        <w:ind w:left="2775" w:hanging="360"/>
      </w:pPr>
      <w:rPr>
        <w:rFonts w:ascii="Courier New" w:hAnsi="Courier New" w:cs="Courier New" w:hint="default"/>
      </w:rPr>
    </w:lvl>
    <w:lvl w:ilvl="2" w:tplc="04150005" w:tentative="1">
      <w:start w:val="1"/>
      <w:numFmt w:val="bullet"/>
      <w:lvlText w:val=""/>
      <w:lvlJc w:val="left"/>
      <w:pPr>
        <w:ind w:left="3495" w:hanging="360"/>
      </w:pPr>
      <w:rPr>
        <w:rFonts w:ascii="Wingdings" w:hAnsi="Wingdings" w:hint="default"/>
      </w:rPr>
    </w:lvl>
    <w:lvl w:ilvl="3" w:tplc="04150001" w:tentative="1">
      <w:start w:val="1"/>
      <w:numFmt w:val="bullet"/>
      <w:lvlText w:val=""/>
      <w:lvlJc w:val="left"/>
      <w:pPr>
        <w:ind w:left="4215" w:hanging="360"/>
      </w:pPr>
      <w:rPr>
        <w:rFonts w:ascii="Symbol" w:hAnsi="Symbol" w:hint="default"/>
      </w:rPr>
    </w:lvl>
    <w:lvl w:ilvl="4" w:tplc="04150003" w:tentative="1">
      <w:start w:val="1"/>
      <w:numFmt w:val="bullet"/>
      <w:lvlText w:val="o"/>
      <w:lvlJc w:val="left"/>
      <w:pPr>
        <w:ind w:left="4935" w:hanging="360"/>
      </w:pPr>
      <w:rPr>
        <w:rFonts w:ascii="Courier New" w:hAnsi="Courier New" w:cs="Courier New" w:hint="default"/>
      </w:rPr>
    </w:lvl>
    <w:lvl w:ilvl="5" w:tplc="04150005" w:tentative="1">
      <w:start w:val="1"/>
      <w:numFmt w:val="bullet"/>
      <w:lvlText w:val=""/>
      <w:lvlJc w:val="left"/>
      <w:pPr>
        <w:ind w:left="5655" w:hanging="360"/>
      </w:pPr>
      <w:rPr>
        <w:rFonts w:ascii="Wingdings" w:hAnsi="Wingdings" w:hint="default"/>
      </w:rPr>
    </w:lvl>
    <w:lvl w:ilvl="6" w:tplc="04150001" w:tentative="1">
      <w:start w:val="1"/>
      <w:numFmt w:val="bullet"/>
      <w:lvlText w:val=""/>
      <w:lvlJc w:val="left"/>
      <w:pPr>
        <w:ind w:left="6375" w:hanging="360"/>
      </w:pPr>
      <w:rPr>
        <w:rFonts w:ascii="Symbol" w:hAnsi="Symbol" w:hint="default"/>
      </w:rPr>
    </w:lvl>
    <w:lvl w:ilvl="7" w:tplc="04150003" w:tentative="1">
      <w:start w:val="1"/>
      <w:numFmt w:val="bullet"/>
      <w:lvlText w:val="o"/>
      <w:lvlJc w:val="left"/>
      <w:pPr>
        <w:ind w:left="7095" w:hanging="360"/>
      </w:pPr>
      <w:rPr>
        <w:rFonts w:ascii="Courier New" w:hAnsi="Courier New" w:cs="Courier New" w:hint="default"/>
      </w:rPr>
    </w:lvl>
    <w:lvl w:ilvl="8" w:tplc="04150005" w:tentative="1">
      <w:start w:val="1"/>
      <w:numFmt w:val="bullet"/>
      <w:lvlText w:val=""/>
      <w:lvlJc w:val="left"/>
      <w:pPr>
        <w:ind w:left="7815" w:hanging="360"/>
      </w:pPr>
      <w:rPr>
        <w:rFonts w:ascii="Wingdings" w:hAnsi="Wingdings" w:hint="default"/>
      </w:rPr>
    </w:lvl>
  </w:abstractNum>
  <w:abstractNum w:abstractNumId="49" w15:restartNumberingAfterBreak="0">
    <w:nsid w:val="63A85D02"/>
    <w:multiLevelType w:val="multilevel"/>
    <w:tmpl w:val="3996A178"/>
    <w:lvl w:ilvl="0">
      <w:start w:val="12"/>
      <w:numFmt w:val="decimal"/>
      <w:lvlText w:val="%1."/>
      <w:lvlJc w:val="left"/>
      <w:pPr>
        <w:ind w:left="480" w:hanging="480"/>
      </w:pPr>
      <w:rPr>
        <w:rFonts w:hint="default"/>
      </w:rPr>
    </w:lvl>
    <w:lvl w:ilvl="1">
      <w:start w:val="4"/>
      <w:numFmt w:val="decimal"/>
      <w:lvlText w:val="%1.%2."/>
      <w:lvlJc w:val="left"/>
      <w:pPr>
        <w:ind w:left="5868" w:hanging="480"/>
      </w:pPr>
      <w:rPr>
        <w:rFonts w:hint="default"/>
        <w:b/>
      </w:rPr>
    </w:lvl>
    <w:lvl w:ilvl="2">
      <w:start w:val="1"/>
      <w:numFmt w:val="decimalZero"/>
      <w:lvlText w:val="%1.%2.%3."/>
      <w:lvlJc w:val="left"/>
      <w:pPr>
        <w:ind w:left="11496" w:hanging="720"/>
      </w:pPr>
      <w:rPr>
        <w:rFonts w:hint="default"/>
      </w:rPr>
    </w:lvl>
    <w:lvl w:ilvl="3">
      <w:start w:val="1"/>
      <w:numFmt w:val="decimalZero"/>
      <w:lvlText w:val="%1.%2.%3.%4."/>
      <w:lvlJc w:val="left"/>
      <w:pPr>
        <w:ind w:left="16884" w:hanging="720"/>
      </w:pPr>
      <w:rPr>
        <w:rFonts w:hint="default"/>
      </w:rPr>
    </w:lvl>
    <w:lvl w:ilvl="4">
      <w:start w:val="1"/>
      <w:numFmt w:val="decimal"/>
      <w:lvlText w:val="%1.%2.%3.%4.%5."/>
      <w:lvlJc w:val="left"/>
      <w:pPr>
        <w:ind w:left="22632" w:hanging="1080"/>
      </w:pPr>
      <w:rPr>
        <w:rFonts w:hint="default"/>
      </w:rPr>
    </w:lvl>
    <w:lvl w:ilvl="5">
      <w:start w:val="1"/>
      <w:numFmt w:val="decimal"/>
      <w:lvlText w:val="%1.%2.%3.%4.%5.%6."/>
      <w:lvlJc w:val="left"/>
      <w:pPr>
        <w:ind w:left="28020" w:hanging="1080"/>
      </w:pPr>
      <w:rPr>
        <w:rFonts w:hint="default"/>
      </w:rPr>
    </w:lvl>
    <w:lvl w:ilvl="6">
      <w:start w:val="1"/>
      <w:numFmt w:val="decimal"/>
      <w:lvlText w:val="%1.%2.%3.%4.%5.%6.%7."/>
      <w:lvlJc w:val="left"/>
      <w:pPr>
        <w:ind w:left="-31768" w:hanging="1440"/>
      </w:pPr>
      <w:rPr>
        <w:rFonts w:hint="default"/>
      </w:rPr>
    </w:lvl>
    <w:lvl w:ilvl="7">
      <w:start w:val="1"/>
      <w:numFmt w:val="decimal"/>
      <w:lvlText w:val="%1.%2.%3.%4.%5.%6.%7.%8."/>
      <w:lvlJc w:val="left"/>
      <w:pPr>
        <w:ind w:left="-26380" w:hanging="1440"/>
      </w:pPr>
      <w:rPr>
        <w:rFonts w:hint="default"/>
      </w:rPr>
    </w:lvl>
    <w:lvl w:ilvl="8">
      <w:start w:val="1"/>
      <w:numFmt w:val="decimal"/>
      <w:lvlText w:val="%1.%2.%3.%4.%5.%6.%7.%8.%9."/>
      <w:lvlJc w:val="left"/>
      <w:pPr>
        <w:ind w:left="-20632" w:hanging="1800"/>
      </w:pPr>
      <w:rPr>
        <w:rFonts w:hint="default"/>
      </w:rPr>
    </w:lvl>
  </w:abstractNum>
  <w:abstractNum w:abstractNumId="50" w15:restartNumberingAfterBreak="0">
    <w:nsid w:val="65400F9F"/>
    <w:multiLevelType w:val="multilevel"/>
    <w:tmpl w:val="A8BCC16C"/>
    <w:lvl w:ilvl="0">
      <w:start w:val="8"/>
      <w:numFmt w:val="decimal"/>
      <w:lvlText w:val="%1."/>
      <w:lvlJc w:val="left"/>
      <w:pPr>
        <w:ind w:left="360" w:hanging="360"/>
      </w:pPr>
      <w:rPr>
        <w:rFonts w:hint="default"/>
        <w:b/>
        <w:color w:val="000000" w:themeColor="text1"/>
      </w:rPr>
    </w:lvl>
    <w:lvl w:ilvl="1">
      <w:start w:val="1"/>
      <w:numFmt w:val="decimal"/>
      <w:lvlText w:val="%1.%2."/>
      <w:lvlJc w:val="left"/>
      <w:pPr>
        <w:ind w:left="927" w:hanging="360"/>
      </w:pPr>
      <w:rPr>
        <w:rFonts w:hint="default"/>
        <w:b/>
        <w:color w:val="000000" w:themeColor="text1"/>
      </w:rPr>
    </w:lvl>
    <w:lvl w:ilvl="2">
      <w:start w:val="1"/>
      <w:numFmt w:val="decimal"/>
      <w:lvlText w:val="%1.%2.%3."/>
      <w:lvlJc w:val="left"/>
      <w:pPr>
        <w:ind w:left="1854" w:hanging="720"/>
      </w:pPr>
      <w:rPr>
        <w:rFonts w:hint="default"/>
        <w:b/>
        <w:i w:val="0"/>
        <w:color w:val="000000" w:themeColor="text1"/>
      </w:rPr>
    </w:lvl>
    <w:lvl w:ilvl="3">
      <w:start w:val="1"/>
      <w:numFmt w:val="decimalZero"/>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1" w15:restartNumberingAfterBreak="0">
    <w:nsid w:val="68387444"/>
    <w:multiLevelType w:val="multilevel"/>
    <w:tmpl w:val="5C8CD700"/>
    <w:lvl w:ilvl="0">
      <w:start w:val="13"/>
      <w:numFmt w:val="decimal"/>
      <w:lvlText w:val="%1."/>
      <w:lvlJc w:val="left"/>
      <w:pPr>
        <w:ind w:left="4025" w:hanging="480"/>
      </w:pPr>
      <w:rPr>
        <w:rFonts w:hint="default"/>
        <w:b/>
      </w:rPr>
    </w:lvl>
    <w:lvl w:ilvl="1">
      <w:start w:val="1"/>
      <w:numFmt w:val="decimal"/>
      <w:lvlText w:val="%1.%2."/>
      <w:lvlJc w:val="left"/>
      <w:pPr>
        <w:ind w:left="900" w:hanging="480"/>
      </w:pPr>
      <w:rPr>
        <w:rFonts w:hint="default"/>
        <w:b/>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52" w15:restartNumberingAfterBreak="0">
    <w:nsid w:val="6A16141F"/>
    <w:multiLevelType w:val="multilevel"/>
    <w:tmpl w:val="FA9CE5B4"/>
    <w:lvl w:ilvl="0">
      <w:start w:val="1"/>
      <w:numFmt w:val="decimal"/>
      <w:lvlText w:val="%1."/>
      <w:lvlJc w:val="left"/>
      <w:pPr>
        <w:ind w:left="360" w:hanging="360"/>
      </w:pPr>
      <w:rPr>
        <w:rFonts w:hint="default"/>
      </w:rPr>
    </w:lvl>
    <w:lvl w:ilvl="1">
      <w:start w:val="1"/>
      <w:numFmt w:val="decimal"/>
      <w:lvlText w:val="%12.%2."/>
      <w:lvlJc w:val="left"/>
      <w:pPr>
        <w:ind w:left="5820"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6C34567C"/>
    <w:multiLevelType w:val="multilevel"/>
    <w:tmpl w:val="34FC379A"/>
    <w:styleLink w:val="Styl1"/>
    <w:lvl w:ilvl="0">
      <w:start w:val="1"/>
      <w:numFmt w:val="decimal"/>
      <w:lvlText w:val="%1."/>
      <w:lvlJc w:val="left"/>
      <w:pPr>
        <w:ind w:left="720" w:hanging="360"/>
      </w:pPr>
      <w:rPr>
        <w:rFonts w:hint="default"/>
        <w:b w:val="0"/>
      </w:rPr>
    </w:lvl>
    <w:lvl w:ilvl="1">
      <w:start w:val="2"/>
      <w:numFmt w:val="decimal"/>
      <w:isLgl/>
      <w:lvlText w:val="%1.2."/>
      <w:lvlJc w:val="left"/>
      <w:pPr>
        <w:ind w:left="927"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54" w15:restartNumberingAfterBreak="0">
    <w:nsid w:val="6C472D16"/>
    <w:multiLevelType w:val="multilevel"/>
    <w:tmpl w:val="29CCE8BA"/>
    <w:lvl w:ilvl="0">
      <w:start w:val="9"/>
      <w:numFmt w:val="decimal"/>
      <w:lvlText w:val="%1."/>
      <w:lvlJc w:val="left"/>
      <w:pPr>
        <w:ind w:left="645" w:hanging="645"/>
      </w:pPr>
      <w:rPr>
        <w:rFonts w:hint="default"/>
        <w:b/>
        <w:color w:val="000000"/>
      </w:rPr>
    </w:lvl>
    <w:lvl w:ilvl="1">
      <w:start w:val="21"/>
      <w:numFmt w:val="decimal"/>
      <w:lvlText w:val="%1.%2."/>
      <w:lvlJc w:val="left"/>
      <w:pPr>
        <w:ind w:left="645" w:hanging="645"/>
      </w:pPr>
      <w:rPr>
        <w:rFonts w:hint="default"/>
        <w:color w:val="000000"/>
      </w:rPr>
    </w:lvl>
    <w:lvl w:ilvl="2">
      <w:start w:val="1"/>
      <w:numFmt w:val="decimal"/>
      <w:lvlText w:val="%1.%2.%3."/>
      <w:lvlJc w:val="left"/>
      <w:pPr>
        <w:ind w:left="2000" w:hanging="720"/>
      </w:pPr>
      <w:rPr>
        <w:rFonts w:hint="default"/>
        <w:b/>
        <w:color w:val="000000"/>
      </w:rPr>
    </w:lvl>
    <w:lvl w:ilvl="3">
      <w:start w:val="1"/>
      <w:numFmt w:val="decimal"/>
      <w:lvlText w:val="%1.%2.%3.%4."/>
      <w:lvlJc w:val="left"/>
      <w:pPr>
        <w:ind w:left="2640" w:hanging="720"/>
      </w:pPr>
      <w:rPr>
        <w:rFonts w:hint="default"/>
        <w:color w:val="000000"/>
      </w:rPr>
    </w:lvl>
    <w:lvl w:ilvl="4">
      <w:start w:val="1"/>
      <w:numFmt w:val="decimal"/>
      <w:lvlText w:val="%1.%2.%3.%4.%5."/>
      <w:lvlJc w:val="left"/>
      <w:pPr>
        <w:ind w:left="3640" w:hanging="1080"/>
      </w:pPr>
      <w:rPr>
        <w:rFonts w:hint="default"/>
        <w:color w:val="000000"/>
      </w:rPr>
    </w:lvl>
    <w:lvl w:ilvl="5">
      <w:start w:val="1"/>
      <w:numFmt w:val="decimal"/>
      <w:lvlText w:val="%1.%2.%3.%4.%5.%6."/>
      <w:lvlJc w:val="left"/>
      <w:pPr>
        <w:ind w:left="4280" w:hanging="1080"/>
      </w:pPr>
      <w:rPr>
        <w:rFonts w:hint="default"/>
        <w:color w:val="000000"/>
      </w:rPr>
    </w:lvl>
    <w:lvl w:ilvl="6">
      <w:start w:val="1"/>
      <w:numFmt w:val="decimal"/>
      <w:lvlText w:val="%1.%2.%3.%4.%5.%6.%7."/>
      <w:lvlJc w:val="left"/>
      <w:pPr>
        <w:ind w:left="5280" w:hanging="1440"/>
      </w:pPr>
      <w:rPr>
        <w:rFonts w:hint="default"/>
        <w:color w:val="000000"/>
      </w:rPr>
    </w:lvl>
    <w:lvl w:ilvl="7">
      <w:start w:val="1"/>
      <w:numFmt w:val="decimal"/>
      <w:lvlText w:val="%1.%2.%3.%4.%5.%6.%7.%8."/>
      <w:lvlJc w:val="left"/>
      <w:pPr>
        <w:ind w:left="5920" w:hanging="1440"/>
      </w:pPr>
      <w:rPr>
        <w:rFonts w:hint="default"/>
        <w:color w:val="000000"/>
      </w:rPr>
    </w:lvl>
    <w:lvl w:ilvl="8">
      <w:start w:val="1"/>
      <w:numFmt w:val="decimal"/>
      <w:lvlText w:val="%1.%2.%3.%4.%5.%6.%7.%8.%9."/>
      <w:lvlJc w:val="left"/>
      <w:pPr>
        <w:ind w:left="6920" w:hanging="1800"/>
      </w:pPr>
      <w:rPr>
        <w:rFonts w:hint="default"/>
        <w:color w:val="000000"/>
      </w:rPr>
    </w:lvl>
  </w:abstractNum>
  <w:abstractNum w:abstractNumId="55" w15:restartNumberingAfterBreak="0">
    <w:nsid w:val="70390107"/>
    <w:multiLevelType w:val="multilevel"/>
    <w:tmpl w:val="594C1D90"/>
    <w:lvl w:ilvl="0">
      <w:start w:val="7"/>
      <w:numFmt w:val="decimal"/>
      <w:lvlText w:val="%1."/>
      <w:lvlJc w:val="left"/>
      <w:pPr>
        <w:ind w:left="540" w:hanging="540"/>
      </w:pPr>
      <w:rPr>
        <w:rFonts w:hint="default"/>
        <w:b/>
      </w:rPr>
    </w:lvl>
    <w:lvl w:ilvl="1">
      <w:start w:val="1"/>
      <w:numFmt w:val="decimal"/>
      <w:lvlText w:val="%1.%2."/>
      <w:lvlJc w:val="left"/>
      <w:pPr>
        <w:ind w:left="753" w:hanging="540"/>
      </w:pPr>
      <w:rPr>
        <w:rFonts w:hint="default"/>
        <w:b/>
        <w:sz w:val="24"/>
        <w:szCs w:val="22"/>
      </w:rPr>
    </w:lvl>
    <w:lvl w:ilvl="2">
      <w:start w:val="1"/>
      <w:numFmt w:val="decimal"/>
      <w:lvlText w:val="%1.%2.%3."/>
      <w:lvlJc w:val="left"/>
      <w:pPr>
        <w:ind w:left="1146" w:hanging="720"/>
      </w:pPr>
      <w:rPr>
        <w:rFonts w:hint="default"/>
        <w:b/>
        <w:sz w:val="24"/>
        <w:szCs w:val="22"/>
      </w:rPr>
    </w:lvl>
    <w:lvl w:ilvl="3">
      <w:start w:val="1"/>
      <w:numFmt w:val="decimalZero"/>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56" w15:restartNumberingAfterBreak="0">
    <w:nsid w:val="77D5684B"/>
    <w:multiLevelType w:val="multilevel"/>
    <w:tmpl w:val="FB243414"/>
    <w:lvl w:ilvl="0">
      <w:start w:val="1"/>
      <w:numFmt w:val="decimal"/>
      <w:lvlText w:val="%1."/>
      <w:lvlJc w:val="left"/>
      <w:pPr>
        <w:ind w:left="360" w:hanging="360"/>
      </w:pPr>
      <w:rPr>
        <w:rFonts w:hint="default"/>
      </w:rPr>
    </w:lvl>
    <w:lvl w:ilvl="1">
      <w:start w:val="1"/>
      <w:numFmt w:val="decimal"/>
      <w:lvlText w:val="%1.%2."/>
      <w:lvlJc w:val="left"/>
      <w:pPr>
        <w:ind w:left="6812" w:hanging="432"/>
      </w:pPr>
      <w:rPr>
        <w:rFonts w:hint="default"/>
        <w:b/>
        <w:sz w:val="24"/>
        <w:szCs w:val="24"/>
      </w:rPr>
    </w:lvl>
    <w:lvl w:ilvl="2">
      <w:start w:val="1"/>
      <w:numFmt w:val="decimal"/>
      <w:lvlText w:val="%1.7.%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9910953"/>
    <w:multiLevelType w:val="hybridMultilevel"/>
    <w:tmpl w:val="A934B9A0"/>
    <w:lvl w:ilvl="0" w:tplc="04150001">
      <w:start w:val="1"/>
      <w:numFmt w:val="bullet"/>
      <w:lvlText w:val=""/>
      <w:lvlJc w:val="left"/>
      <w:pPr>
        <w:ind w:left="1945" w:hanging="360"/>
      </w:pPr>
      <w:rPr>
        <w:rFonts w:ascii="Symbol" w:hAnsi="Symbol" w:hint="default"/>
      </w:rPr>
    </w:lvl>
    <w:lvl w:ilvl="1" w:tplc="04150003" w:tentative="1">
      <w:start w:val="1"/>
      <w:numFmt w:val="bullet"/>
      <w:lvlText w:val="o"/>
      <w:lvlJc w:val="left"/>
      <w:pPr>
        <w:ind w:left="2665" w:hanging="360"/>
      </w:pPr>
      <w:rPr>
        <w:rFonts w:ascii="Courier New" w:hAnsi="Courier New" w:cs="Courier New" w:hint="default"/>
      </w:rPr>
    </w:lvl>
    <w:lvl w:ilvl="2" w:tplc="04150005" w:tentative="1">
      <w:start w:val="1"/>
      <w:numFmt w:val="bullet"/>
      <w:lvlText w:val=""/>
      <w:lvlJc w:val="left"/>
      <w:pPr>
        <w:ind w:left="3385" w:hanging="360"/>
      </w:pPr>
      <w:rPr>
        <w:rFonts w:ascii="Wingdings" w:hAnsi="Wingdings" w:hint="default"/>
      </w:rPr>
    </w:lvl>
    <w:lvl w:ilvl="3" w:tplc="04150001" w:tentative="1">
      <w:start w:val="1"/>
      <w:numFmt w:val="bullet"/>
      <w:lvlText w:val=""/>
      <w:lvlJc w:val="left"/>
      <w:pPr>
        <w:ind w:left="4105" w:hanging="360"/>
      </w:pPr>
      <w:rPr>
        <w:rFonts w:ascii="Symbol" w:hAnsi="Symbol" w:hint="default"/>
      </w:rPr>
    </w:lvl>
    <w:lvl w:ilvl="4" w:tplc="04150003" w:tentative="1">
      <w:start w:val="1"/>
      <w:numFmt w:val="bullet"/>
      <w:lvlText w:val="o"/>
      <w:lvlJc w:val="left"/>
      <w:pPr>
        <w:ind w:left="4825" w:hanging="360"/>
      </w:pPr>
      <w:rPr>
        <w:rFonts w:ascii="Courier New" w:hAnsi="Courier New" w:cs="Courier New" w:hint="default"/>
      </w:rPr>
    </w:lvl>
    <w:lvl w:ilvl="5" w:tplc="04150005" w:tentative="1">
      <w:start w:val="1"/>
      <w:numFmt w:val="bullet"/>
      <w:lvlText w:val=""/>
      <w:lvlJc w:val="left"/>
      <w:pPr>
        <w:ind w:left="5545" w:hanging="360"/>
      </w:pPr>
      <w:rPr>
        <w:rFonts w:ascii="Wingdings" w:hAnsi="Wingdings" w:hint="default"/>
      </w:rPr>
    </w:lvl>
    <w:lvl w:ilvl="6" w:tplc="04150001" w:tentative="1">
      <w:start w:val="1"/>
      <w:numFmt w:val="bullet"/>
      <w:lvlText w:val=""/>
      <w:lvlJc w:val="left"/>
      <w:pPr>
        <w:ind w:left="6265" w:hanging="360"/>
      </w:pPr>
      <w:rPr>
        <w:rFonts w:ascii="Symbol" w:hAnsi="Symbol" w:hint="default"/>
      </w:rPr>
    </w:lvl>
    <w:lvl w:ilvl="7" w:tplc="04150003" w:tentative="1">
      <w:start w:val="1"/>
      <w:numFmt w:val="bullet"/>
      <w:lvlText w:val="o"/>
      <w:lvlJc w:val="left"/>
      <w:pPr>
        <w:ind w:left="6985" w:hanging="360"/>
      </w:pPr>
      <w:rPr>
        <w:rFonts w:ascii="Courier New" w:hAnsi="Courier New" w:cs="Courier New" w:hint="default"/>
      </w:rPr>
    </w:lvl>
    <w:lvl w:ilvl="8" w:tplc="04150005" w:tentative="1">
      <w:start w:val="1"/>
      <w:numFmt w:val="bullet"/>
      <w:lvlText w:val=""/>
      <w:lvlJc w:val="left"/>
      <w:pPr>
        <w:ind w:left="7705" w:hanging="360"/>
      </w:pPr>
      <w:rPr>
        <w:rFonts w:ascii="Wingdings" w:hAnsi="Wingdings" w:hint="default"/>
      </w:rPr>
    </w:lvl>
  </w:abstractNum>
  <w:abstractNum w:abstractNumId="58" w15:restartNumberingAfterBreak="0">
    <w:nsid w:val="7A3D4693"/>
    <w:multiLevelType w:val="hybridMultilevel"/>
    <w:tmpl w:val="598CE164"/>
    <w:lvl w:ilvl="0" w:tplc="4CAE40C0">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268C25AA">
      <w:start w:val="1"/>
      <w:numFmt w:val="lowerLetter"/>
      <w:lvlText w:val="%3."/>
      <w:lvlJc w:val="left"/>
      <w:pPr>
        <w:ind w:left="2444" w:hanging="180"/>
      </w:pPr>
      <w:rPr>
        <w:b/>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7A560554"/>
    <w:multiLevelType w:val="multilevel"/>
    <w:tmpl w:val="6442A098"/>
    <w:lvl w:ilvl="0">
      <w:start w:val="1"/>
      <w:numFmt w:val="decimal"/>
      <w:lvlText w:val="%1."/>
      <w:lvlJc w:val="left"/>
      <w:pPr>
        <w:ind w:left="360" w:hanging="360"/>
      </w:pPr>
      <w:rPr>
        <w:rFonts w:hint="default"/>
      </w:rPr>
    </w:lvl>
    <w:lvl w:ilvl="1">
      <w:start w:val="1"/>
      <w:numFmt w:val="none"/>
      <w:lvlText w:val="4.10."/>
      <w:lvlJc w:val="left"/>
      <w:pPr>
        <w:ind w:left="792" w:hanging="432"/>
      </w:pPr>
      <w:rPr>
        <w:rFonts w:hint="default"/>
        <w:b/>
        <w:sz w:val="24"/>
      </w:rPr>
    </w:lvl>
    <w:lvl w:ilvl="2">
      <w:start w:val="1"/>
      <w:numFmt w:val="none"/>
      <w:lvlRestart w:val="0"/>
      <w:lvlText w:val="4.2.7."/>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4"/>
  </w:num>
  <w:num w:numId="2">
    <w:abstractNumId w:val="25"/>
  </w:num>
  <w:num w:numId="3">
    <w:abstractNumId w:val="20"/>
  </w:num>
  <w:num w:numId="4">
    <w:abstractNumId w:val="52"/>
  </w:num>
  <w:num w:numId="5">
    <w:abstractNumId w:val="42"/>
  </w:num>
  <w:num w:numId="6">
    <w:abstractNumId w:val="27"/>
  </w:num>
  <w:num w:numId="7">
    <w:abstractNumId w:val="14"/>
  </w:num>
  <w:num w:numId="8">
    <w:abstractNumId w:val="33"/>
  </w:num>
  <w:num w:numId="9">
    <w:abstractNumId w:val="53"/>
  </w:num>
  <w:num w:numId="10">
    <w:abstractNumId w:val="56"/>
  </w:num>
  <w:num w:numId="11">
    <w:abstractNumId w:val="26"/>
  </w:num>
  <w:num w:numId="12">
    <w:abstractNumId w:val="41"/>
  </w:num>
  <w:num w:numId="13">
    <w:abstractNumId w:val="12"/>
  </w:num>
  <w:num w:numId="14">
    <w:abstractNumId w:val="58"/>
  </w:num>
  <w:num w:numId="15">
    <w:abstractNumId w:val="10"/>
  </w:num>
  <w:num w:numId="16">
    <w:abstractNumId w:val="59"/>
  </w:num>
  <w:num w:numId="17">
    <w:abstractNumId w:val="46"/>
  </w:num>
  <w:num w:numId="18">
    <w:abstractNumId w:val="38"/>
  </w:num>
  <w:num w:numId="19">
    <w:abstractNumId w:val="23"/>
  </w:num>
  <w:num w:numId="20">
    <w:abstractNumId w:val="37"/>
  </w:num>
  <w:num w:numId="21">
    <w:abstractNumId w:val="21"/>
  </w:num>
  <w:num w:numId="22">
    <w:abstractNumId w:val="35"/>
  </w:num>
  <w:num w:numId="23">
    <w:abstractNumId w:val="47"/>
  </w:num>
  <w:num w:numId="24">
    <w:abstractNumId w:val="28"/>
  </w:num>
  <w:num w:numId="25">
    <w:abstractNumId w:val="24"/>
  </w:num>
  <w:num w:numId="26">
    <w:abstractNumId w:val="18"/>
  </w:num>
  <w:num w:numId="27">
    <w:abstractNumId w:val="30"/>
  </w:num>
  <w:num w:numId="28">
    <w:abstractNumId w:val="50"/>
  </w:num>
  <w:num w:numId="29">
    <w:abstractNumId w:val="43"/>
  </w:num>
  <w:num w:numId="30">
    <w:abstractNumId w:val="31"/>
  </w:num>
  <w:num w:numId="31">
    <w:abstractNumId w:val="54"/>
  </w:num>
  <w:num w:numId="32">
    <w:abstractNumId w:val="51"/>
  </w:num>
  <w:num w:numId="33">
    <w:abstractNumId w:val="22"/>
  </w:num>
  <w:num w:numId="34">
    <w:abstractNumId w:val="39"/>
  </w:num>
  <w:num w:numId="35">
    <w:abstractNumId w:val="9"/>
  </w:num>
  <w:num w:numId="36">
    <w:abstractNumId w:val="11"/>
  </w:num>
  <w:num w:numId="37">
    <w:abstractNumId w:val="15"/>
  </w:num>
  <w:num w:numId="38">
    <w:abstractNumId w:val="13"/>
  </w:num>
  <w:num w:numId="39">
    <w:abstractNumId w:val="19"/>
  </w:num>
  <w:num w:numId="40">
    <w:abstractNumId w:val="34"/>
  </w:num>
  <w:num w:numId="41">
    <w:abstractNumId w:val="16"/>
  </w:num>
  <w:num w:numId="42">
    <w:abstractNumId w:val="55"/>
  </w:num>
  <w:num w:numId="43">
    <w:abstractNumId w:val="49"/>
  </w:num>
  <w:num w:numId="44">
    <w:abstractNumId w:val="0"/>
  </w:num>
  <w:num w:numId="45">
    <w:abstractNumId w:val="45"/>
  </w:num>
  <w:num w:numId="46">
    <w:abstractNumId w:val="29"/>
  </w:num>
  <w:num w:numId="47">
    <w:abstractNumId w:val="40"/>
  </w:num>
  <w:num w:numId="48">
    <w:abstractNumId w:val="32"/>
  </w:num>
  <w:num w:numId="49">
    <w:abstractNumId w:val="36"/>
  </w:num>
  <w:num w:numId="50">
    <w:abstractNumId w:val="48"/>
  </w:num>
  <w:num w:numId="51">
    <w:abstractNumId w:val="17"/>
  </w:num>
  <w:num w:numId="52">
    <w:abstractNumId w:val="5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656"/>
    <w:rsid w:val="00001BC1"/>
    <w:rsid w:val="000021DB"/>
    <w:rsid w:val="00003D6A"/>
    <w:rsid w:val="00003E1A"/>
    <w:rsid w:val="00007F7D"/>
    <w:rsid w:val="00011450"/>
    <w:rsid w:val="00012C63"/>
    <w:rsid w:val="000135AE"/>
    <w:rsid w:val="00015A58"/>
    <w:rsid w:val="00016AA1"/>
    <w:rsid w:val="00022E68"/>
    <w:rsid w:val="00027CEF"/>
    <w:rsid w:val="00033737"/>
    <w:rsid w:val="00036646"/>
    <w:rsid w:val="0004315B"/>
    <w:rsid w:val="000451D1"/>
    <w:rsid w:val="00047121"/>
    <w:rsid w:val="00052119"/>
    <w:rsid w:val="00052AB9"/>
    <w:rsid w:val="000554B5"/>
    <w:rsid w:val="0005551C"/>
    <w:rsid w:val="00055896"/>
    <w:rsid w:val="00055AF9"/>
    <w:rsid w:val="00057DF8"/>
    <w:rsid w:val="0006113B"/>
    <w:rsid w:val="000658B1"/>
    <w:rsid w:val="00065B4E"/>
    <w:rsid w:val="00070B8C"/>
    <w:rsid w:val="00071DC5"/>
    <w:rsid w:val="00072125"/>
    <w:rsid w:val="00074C34"/>
    <w:rsid w:val="00076FFE"/>
    <w:rsid w:val="00077340"/>
    <w:rsid w:val="000777DE"/>
    <w:rsid w:val="00080289"/>
    <w:rsid w:val="0008348F"/>
    <w:rsid w:val="00084614"/>
    <w:rsid w:val="00085141"/>
    <w:rsid w:val="000853C9"/>
    <w:rsid w:val="00085EB2"/>
    <w:rsid w:val="000875EA"/>
    <w:rsid w:val="0009150E"/>
    <w:rsid w:val="00091D3C"/>
    <w:rsid w:val="000931EE"/>
    <w:rsid w:val="0009497B"/>
    <w:rsid w:val="00096D61"/>
    <w:rsid w:val="000A0BA2"/>
    <w:rsid w:val="000A10DF"/>
    <w:rsid w:val="000A3D0C"/>
    <w:rsid w:val="000A464F"/>
    <w:rsid w:val="000A656C"/>
    <w:rsid w:val="000B0E2E"/>
    <w:rsid w:val="000B182E"/>
    <w:rsid w:val="000B2650"/>
    <w:rsid w:val="000B28D5"/>
    <w:rsid w:val="000C152C"/>
    <w:rsid w:val="000C16A4"/>
    <w:rsid w:val="000C579E"/>
    <w:rsid w:val="000C726A"/>
    <w:rsid w:val="000D0883"/>
    <w:rsid w:val="000D0E2D"/>
    <w:rsid w:val="000D6E3F"/>
    <w:rsid w:val="000E0B4C"/>
    <w:rsid w:val="000E25EB"/>
    <w:rsid w:val="000E2780"/>
    <w:rsid w:val="000E51A9"/>
    <w:rsid w:val="000E7E88"/>
    <w:rsid w:val="000F1AD9"/>
    <w:rsid w:val="000F6809"/>
    <w:rsid w:val="00100F4F"/>
    <w:rsid w:val="0010375D"/>
    <w:rsid w:val="00104AF4"/>
    <w:rsid w:val="00105BD8"/>
    <w:rsid w:val="00107292"/>
    <w:rsid w:val="00110FE5"/>
    <w:rsid w:val="00116145"/>
    <w:rsid w:val="00116667"/>
    <w:rsid w:val="00120D61"/>
    <w:rsid w:val="0012117E"/>
    <w:rsid w:val="001211ED"/>
    <w:rsid w:val="00121708"/>
    <w:rsid w:val="00121EF3"/>
    <w:rsid w:val="001242F6"/>
    <w:rsid w:val="00124667"/>
    <w:rsid w:val="00126CFC"/>
    <w:rsid w:val="00127AC4"/>
    <w:rsid w:val="001300EB"/>
    <w:rsid w:val="00130422"/>
    <w:rsid w:val="001333EB"/>
    <w:rsid w:val="001349F8"/>
    <w:rsid w:val="00142681"/>
    <w:rsid w:val="00142F09"/>
    <w:rsid w:val="00143EE0"/>
    <w:rsid w:val="00145F9D"/>
    <w:rsid w:val="00150DDE"/>
    <w:rsid w:val="00151ABE"/>
    <w:rsid w:val="0015494B"/>
    <w:rsid w:val="00155265"/>
    <w:rsid w:val="001567B2"/>
    <w:rsid w:val="00160441"/>
    <w:rsid w:val="00160A9F"/>
    <w:rsid w:val="00161337"/>
    <w:rsid w:val="001640DF"/>
    <w:rsid w:val="00166A8A"/>
    <w:rsid w:val="0017270F"/>
    <w:rsid w:val="00173182"/>
    <w:rsid w:val="00173CB5"/>
    <w:rsid w:val="00174953"/>
    <w:rsid w:val="00177CFB"/>
    <w:rsid w:val="00180882"/>
    <w:rsid w:val="001818E0"/>
    <w:rsid w:val="00181923"/>
    <w:rsid w:val="001828B7"/>
    <w:rsid w:val="00182F69"/>
    <w:rsid w:val="00184275"/>
    <w:rsid w:val="001845A8"/>
    <w:rsid w:val="001864D6"/>
    <w:rsid w:val="001877E2"/>
    <w:rsid w:val="001929F9"/>
    <w:rsid w:val="00194AAB"/>
    <w:rsid w:val="00194BBE"/>
    <w:rsid w:val="00196994"/>
    <w:rsid w:val="001A0297"/>
    <w:rsid w:val="001A22AD"/>
    <w:rsid w:val="001A3C63"/>
    <w:rsid w:val="001A6A81"/>
    <w:rsid w:val="001A75F8"/>
    <w:rsid w:val="001B1817"/>
    <w:rsid w:val="001B3511"/>
    <w:rsid w:val="001B371D"/>
    <w:rsid w:val="001B4E7B"/>
    <w:rsid w:val="001C0EF8"/>
    <w:rsid w:val="001C4F29"/>
    <w:rsid w:val="001C654C"/>
    <w:rsid w:val="001C747F"/>
    <w:rsid w:val="001C7608"/>
    <w:rsid w:val="001C7A5D"/>
    <w:rsid w:val="001D2BD6"/>
    <w:rsid w:val="001D695E"/>
    <w:rsid w:val="001E3CD6"/>
    <w:rsid w:val="001E3EC0"/>
    <w:rsid w:val="001F07E2"/>
    <w:rsid w:val="001F0897"/>
    <w:rsid w:val="001F1A47"/>
    <w:rsid w:val="001F441C"/>
    <w:rsid w:val="001F5751"/>
    <w:rsid w:val="00201B67"/>
    <w:rsid w:val="002030B5"/>
    <w:rsid w:val="0020404E"/>
    <w:rsid w:val="00204123"/>
    <w:rsid w:val="00206A76"/>
    <w:rsid w:val="00207781"/>
    <w:rsid w:val="002077C4"/>
    <w:rsid w:val="002079D6"/>
    <w:rsid w:val="00211313"/>
    <w:rsid w:val="00214995"/>
    <w:rsid w:val="00215668"/>
    <w:rsid w:val="0022133C"/>
    <w:rsid w:val="0022164E"/>
    <w:rsid w:val="00221E98"/>
    <w:rsid w:val="002227BE"/>
    <w:rsid w:val="00222975"/>
    <w:rsid w:val="00224063"/>
    <w:rsid w:val="00224370"/>
    <w:rsid w:val="00224AE5"/>
    <w:rsid w:val="00224D96"/>
    <w:rsid w:val="00225D13"/>
    <w:rsid w:val="002309A0"/>
    <w:rsid w:val="002361BF"/>
    <w:rsid w:val="00236FD9"/>
    <w:rsid w:val="00237508"/>
    <w:rsid w:val="002408A7"/>
    <w:rsid w:val="0024200D"/>
    <w:rsid w:val="00244583"/>
    <w:rsid w:val="00244A13"/>
    <w:rsid w:val="002468E7"/>
    <w:rsid w:val="00255D5F"/>
    <w:rsid w:val="00255E72"/>
    <w:rsid w:val="002562AA"/>
    <w:rsid w:val="00256F28"/>
    <w:rsid w:val="00257443"/>
    <w:rsid w:val="00257734"/>
    <w:rsid w:val="0026002E"/>
    <w:rsid w:val="0026101A"/>
    <w:rsid w:val="00264291"/>
    <w:rsid w:val="002649E3"/>
    <w:rsid w:val="00274279"/>
    <w:rsid w:val="00280460"/>
    <w:rsid w:val="00281A52"/>
    <w:rsid w:val="00282A62"/>
    <w:rsid w:val="00285532"/>
    <w:rsid w:val="00285832"/>
    <w:rsid w:val="00287C78"/>
    <w:rsid w:val="00290EC1"/>
    <w:rsid w:val="00291053"/>
    <w:rsid w:val="00291464"/>
    <w:rsid w:val="00292581"/>
    <w:rsid w:val="00294178"/>
    <w:rsid w:val="0029466E"/>
    <w:rsid w:val="002949E4"/>
    <w:rsid w:val="00295987"/>
    <w:rsid w:val="0029746F"/>
    <w:rsid w:val="002A213B"/>
    <w:rsid w:val="002A2CFF"/>
    <w:rsid w:val="002A51A6"/>
    <w:rsid w:val="002B129B"/>
    <w:rsid w:val="002B2161"/>
    <w:rsid w:val="002B4A57"/>
    <w:rsid w:val="002B4CEC"/>
    <w:rsid w:val="002B4FB6"/>
    <w:rsid w:val="002C001F"/>
    <w:rsid w:val="002C0C53"/>
    <w:rsid w:val="002C17B9"/>
    <w:rsid w:val="002C1DEA"/>
    <w:rsid w:val="002C26AB"/>
    <w:rsid w:val="002D20C8"/>
    <w:rsid w:val="002D3017"/>
    <w:rsid w:val="002E1C92"/>
    <w:rsid w:val="002E34C9"/>
    <w:rsid w:val="002E3F43"/>
    <w:rsid w:val="002E425D"/>
    <w:rsid w:val="002E46E0"/>
    <w:rsid w:val="002E4758"/>
    <w:rsid w:val="002E582D"/>
    <w:rsid w:val="002E60F7"/>
    <w:rsid w:val="002E62F9"/>
    <w:rsid w:val="002E6910"/>
    <w:rsid w:val="002E7CE7"/>
    <w:rsid w:val="002F19AA"/>
    <w:rsid w:val="002F6730"/>
    <w:rsid w:val="003009CA"/>
    <w:rsid w:val="00303C83"/>
    <w:rsid w:val="00304CFB"/>
    <w:rsid w:val="00304D0F"/>
    <w:rsid w:val="00310A73"/>
    <w:rsid w:val="003117C0"/>
    <w:rsid w:val="00311FF2"/>
    <w:rsid w:val="00315960"/>
    <w:rsid w:val="003176E9"/>
    <w:rsid w:val="00323670"/>
    <w:rsid w:val="00323775"/>
    <w:rsid w:val="00325D4C"/>
    <w:rsid w:val="00326367"/>
    <w:rsid w:val="00326AC7"/>
    <w:rsid w:val="00331D93"/>
    <w:rsid w:val="003334F5"/>
    <w:rsid w:val="00345944"/>
    <w:rsid w:val="003500C9"/>
    <w:rsid w:val="0035404F"/>
    <w:rsid w:val="00355826"/>
    <w:rsid w:val="00357EBB"/>
    <w:rsid w:val="00357FED"/>
    <w:rsid w:val="003612C8"/>
    <w:rsid w:val="00363518"/>
    <w:rsid w:val="00364F39"/>
    <w:rsid w:val="0037484B"/>
    <w:rsid w:val="003755C7"/>
    <w:rsid w:val="00380BA6"/>
    <w:rsid w:val="00384037"/>
    <w:rsid w:val="003848EC"/>
    <w:rsid w:val="00387117"/>
    <w:rsid w:val="00390B35"/>
    <w:rsid w:val="003A27A4"/>
    <w:rsid w:val="003A4D96"/>
    <w:rsid w:val="003A7ACC"/>
    <w:rsid w:val="003A7EF1"/>
    <w:rsid w:val="003B3009"/>
    <w:rsid w:val="003B3391"/>
    <w:rsid w:val="003B7446"/>
    <w:rsid w:val="003B7936"/>
    <w:rsid w:val="003C2E56"/>
    <w:rsid w:val="003C3620"/>
    <w:rsid w:val="003D030D"/>
    <w:rsid w:val="003D10A2"/>
    <w:rsid w:val="003D1908"/>
    <w:rsid w:val="003D21C7"/>
    <w:rsid w:val="003D2B58"/>
    <w:rsid w:val="003D412D"/>
    <w:rsid w:val="003D540F"/>
    <w:rsid w:val="003D5F58"/>
    <w:rsid w:val="003D786B"/>
    <w:rsid w:val="003E091C"/>
    <w:rsid w:val="003E474F"/>
    <w:rsid w:val="003E5843"/>
    <w:rsid w:val="003E58B5"/>
    <w:rsid w:val="003E6795"/>
    <w:rsid w:val="003E7352"/>
    <w:rsid w:val="003E78A7"/>
    <w:rsid w:val="003E7BB8"/>
    <w:rsid w:val="003F2214"/>
    <w:rsid w:val="003F372F"/>
    <w:rsid w:val="003F638C"/>
    <w:rsid w:val="00400AF4"/>
    <w:rsid w:val="004054F6"/>
    <w:rsid w:val="00406A74"/>
    <w:rsid w:val="00410824"/>
    <w:rsid w:val="0041167C"/>
    <w:rsid w:val="004166AA"/>
    <w:rsid w:val="00417DF0"/>
    <w:rsid w:val="00420064"/>
    <w:rsid w:val="0042010F"/>
    <w:rsid w:val="00420A02"/>
    <w:rsid w:val="00420C91"/>
    <w:rsid w:val="00420D24"/>
    <w:rsid w:val="004219F6"/>
    <w:rsid w:val="004257E3"/>
    <w:rsid w:val="00431815"/>
    <w:rsid w:val="0043322C"/>
    <w:rsid w:val="004336B9"/>
    <w:rsid w:val="00433DD6"/>
    <w:rsid w:val="00435845"/>
    <w:rsid w:val="004364A6"/>
    <w:rsid w:val="00440685"/>
    <w:rsid w:val="00441347"/>
    <w:rsid w:val="00444D84"/>
    <w:rsid w:val="00445E47"/>
    <w:rsid w:val="00451987"/>
    <w:rsid w:val="0045663E"/>
    <w:rsid w:val="00460F6A"/>
    <w:rsid w:val="00463D2D"/>
    <w:rsid w:val="004651AB"/>
    <w:rsid w:val="0046604E"/>
    <w:rsid w:val="004703B3"/>
    <w:rsid w:val="004714A0"/>
    <w:rsid w:val="00475FB2"/>
    <w:rsid w:val="004815CD"/>
    <w:rsid w:val="00482288"/>
    <w:rsid w:val="00485354"/>
    <w:rsid w:val="00486EA4"/>
    <w:rsid w:val="004901E0"/>
    <w:rsid w:val="004956CA"/>
    <w:rsid w:val="00495CCB"/>
    <w:rsid w:val="00495FCE"/>
    <w:rsid w:val="0049685E"/>
    <w:rsid w:val="004A37D8"/>
    <w:rsid w:val="004A5038"/>
    <w:rsid w:val="004A5D7B"/>
    <w:rsid w:val="004A76B6"/>
    <w:rsid w:val="004B1C89"/>
    <w:rsid w:val="004B27B9"/>
    <w:rsid w:val="004B58A8"/>
    <w:rsid w:val="004B6867"/>
    <w:rsid w:val="004C0693"/>
    <w:rsid w:val="004C2DE9"/>
    <w:rsid w:val="004D01CC"/>
    <w:rsid w:val="004D0EF3"/>
    <w:rsid w:val="004D23E0"/>
    <w:rsid w:val="004D673D"/>
    <w:rsid w:val="004D676F"/>
    <w:rsid w:val="004E351B"/>
    <w:rsid w:val="004E36E3"/>
    <w:rsid w:val="004E4954"/>
    <w:rsid w:val="004E5358"/>
    <w:rsid w:val="004E56ED"/>
    <w:rsid w:val="004E690B"/>
    <w:rsid w:val="004E7417"/>
    <w:rsid w:val="004F0C1A"/>
    <w:rsid w:val="004F1102"/>
    <w:rsid w:val="004F4BAE"/>
    <w:rsid w:val="004F5ED0"/>
    <w:rsid w:val="00503A4D"/>
    <w:rsid w:val="0050518C"/>
    <w:rsid w:val="00505AEF"/>
    <w:rsid w:val="00506F72"/>
    <w:rsid w:val="005073E6"/>
    <w:rsid w:val="00512170"/>
    <w:rsid w:val="005141D6"/>
    <w:rsid w:val="00516404"/>
    <w:rsid w:val="00517AC1"/>
    <w:rsid w:val="00520F01"/>
    <w:rsid w:val="00522D32"/>
    <w:rsid w:val="00524744"/>
    <w:rsid w:val="00525527"/>
    <w:rsid w:val="00527494"/>
    <w:rsid w:val="00530FE4"/>
    <w:rsid w:val="005314E6"/>
    <w:rsid w:val="00534332"/>
    <w:rsid w:val="00534B6A"/>
    <w:rsid w:val="0054198F"/>
    <w:rsid w:val="0054219D"/>
    <w:rsid w:val="00544D20"/>
    <w:rsid w:val="00551CDB"/>
    <w:rsid w:val="00553B75"/>
    <w:rsid w:val="00554E71"/>
    <w:rsid w:val="005565F7"/>
    <w:rsid w:val="0055742B"/>
    <w:rsid w:val="00557CE0"/>
    <w:rsid w:val="005617DB"/>
    <w:rsid w:val="00561CB5"/>
    <w:rsid w:val="0056614A"/>
    <w:rsid w:val="00570324"/>
    <w:rsid w:val="00571BB0"/>
    <w:rsid w:val="0057381A"/>
    <w:rsid w:val="005755C4"/>
    <w:rsid w:val="00581051"/>
    <w:rsid w:val="00581E0B"/>
    <w:rsid w:val="00582400"/>
    <w:rsid w:val="0058255A"/>
    <w:rsid w:val="00582A37"/>
    <w:rsid w:val="00585EF1"/>
    <w:rsid w:val="00591B7F"/>
    <w:rsid w:val="0059405D"/>
    <w:rsid w:val="005A036C"/>
    <w:rsid w:val="005A049C"/>
    <w:rsid w:val="005A18B6"/>
    <w:rsid w:val="005A18F9"/>
    <w:rsid w:val="005A6EDC"/>
    <w:rsid w:val="005A7BE2"/>
    <w:rsid w:val="005B25EE"/>
    <w:rsid w:val="005B3F66"/>
    <w:rsid w:val="005B5E70"/>
    <w:rsid w:val="005C0156"/>
    <w:rsid w:val="005C199F"/>
    <w:rsid w:val="005C1EB4"/>
    <w:rsid w:val="005C260A"/>
    <w:rsid w:val="005C3ADE"/>
    <w:rsid w:val="005C607A"/>
    <w:rsid w:val="005C669F"/>
    <w:rsid w:val="005C6F51"/>
    <w:rsid w:val="005D11E2"/>
    <w:rsid w:val="005D15AD"/>
    <w:rsid w:val="005D1A4D"/>
    <w:rsid w:val="005D3D9B"/>
    <w:rsid w:val="005D4AE4"/>
    <w:rsid w:val="005D4B04"/>
    <w:rsid w:val="005D7841"/>
    <w:rsid w:val="005E094C"/>
    <w:rsid w:val="005E38DA"/>
    <w:rsid w:val="005E6B92"/>
    <w:rsid w:val="005E6BB9"/>
    <w:rsid w:val="005E7492"/>
    <w:rsid w:val="005F122A"/>
    <w:rsid w:val="005F12F2"/>
    <w:rsid w:val="005F299E"/>
    <w:rsid w:val="005F2BC9"/>
    <w:rsid w:val="005F3ECE"/>
    <w:rsid w:val="005F3FEC"/>
    <w:rsid w:val="005F418F"/>
    <w:rsid w:val="005F4BCB"/>
    <w:rsid w:val="005F6800"/>
    <w:rsid w:val="00605D9A"/>
    <w:rsid w:val="00611C09"/>
    <w:rsid w:val="0061200B"/>
    <w:rsid w:val="0061389E"/>
    <w:rsid w:val="0061400D"/>
    <w:rsid w:val="006160C6"/>
    <w:rsid w:val="00616179"/>
    <w:rsid w:val="00617A0B"/>
    <w:rsid w:val="00617B87"/>
    <w:rsid w:val="006228C2"/>
    <w:rsid w:val="00622AD1"/>
    <w:rsid w:val="00623975"/>
    <w:rsid w:val="006241C6"/>
    <w:rsid w:val="0062627D"/>
    <w:rsid w:val="00626B58"/>
    <w:rsid w:val="00626CA8"/>
    <w:rsid w:val="00627BEE"/>
    <w:rsid w:val="006323A1"/>
    <w:rsid w:val="00640DDC"/>
    <w:rsid w:val="0064517B"/>
    <w:rsid w:val="00645C48"/>
    <w:rsid w:val="006500BA"/>
    <w:rsid w:val="006555A5"/>
    <w:rsid w:val="0065747A"/>
    <w:rsid w:val="00660058"/>
    <w:rsid w:val="0066036F"/>
    <w:rsid w:val="00665736"/>
    <w:rsid w:val="0066595C"/>
    <w:rsid w:val="00665FB5"/>
    <w:rsid w:val="00667464"/>
    <w:rsid w:val="00671587"/>
    <w:rsid w:val="00671B72"/>
    <w:rsid w:val="00672449"/>
    <w:rsid w:val="00674783"/>
    <w:rsid w:val="00677B07"/>
    <w:rsid w:val="00680C19"/>
    <w:rsid w:val="00683EEF"/>
    <w:rsid w:val="006843EF"/>
    <w:rsid w:val="006847EC"/>
    <w:rsid w:val="00686DE1"/>
    <w:rsid w:val="00687F02"/>
    <w:rsid w:val="00692510"/>
    <w:rsid w:val="006953F6"/>
    <w:rsid w:val="006965AE"/>
    <w:rsid w:val="006969DC"/>
    <w:rsid w:val="00696BE0"/>
    <w:rsid w:val="006A389E"/>
    <w:rsid w:val="006A73A1"/>
    <w:rsid w:val="006B0528"/>
    <w:rsid w:val="006B0529"/>
    <w:rsid w:val="006B1B1F"/>
    <w:rsid w:val="006B2AFF"/>
    <w:rsid w:val="006B5862"/>
    <w:rsid w:val="006C0662"/>
    <w:rsid w:val="006C172D"/>
    <w:rsid w:val="006C228C"/>
    <w:rsid w:val="006C2D95"/>
    <w:rsid w:val="006C30A6"/>
    <w:rsid w:val="006D3A21"/>
    <w:rsid w:val="006D6582"/>
    <w:rsid w:val="006D6D66"/>
    <w:rsid w:val="006E14CB"/>
    <w:rsid w:val="006E5708"/>
    <w:rsid w:val="006E64D8"/>
    <w:rsid w:val="006E6E3A"/>
    <w:rsid w:val="006F1FA8"/>
    <w:rsid w:val="006F2EC4"/>
    <w:rsid w:val="006F450D"/>
    <w:rsid w:val="006F4CFB"/>
    <w:rsid w:val="006F5EFE"/>
    <w:rsid w:val="0070228D"/>
    <w:rsid w:val="00705C01"/>
    <w:rsid w:val="0071243A"/>
    <w:rsid w:val="007126DA"/>
    <w:rsid w:val="00712792"/>
    <w:rsid w:val="007130CE"/>
    <w:rsid w:val="007146CF"/>
    <w:rsid w:val="007164A9"/>
    <w:rsid w:val="00717270"/>
    <w:rsid w:val="0072146B"/>
    <w:rsid w:val="00721A3D"/>
    <w:rsid w:val="00721B2A"/>
    <w:rsid w:val="00722C7C"/>
    <w:rsid w:val="0072491F"/>
    <w:rsid w:val="00724DB5"/>
    <w:rsid w:val="007256CC"/>
    <w:rsid w:val="007277E7"/>
    <w:rsid w:val="00730158"/>
    <w:rsid w:val="00730606"/>
    <w:rsid w:val="00732354"/>
    <w:rsid w:val="00733668"/>
    <w:rsid w:val="00733764"/>
    <w:rsid w:val="00736995"/>
    <w:rsid w:val="00736C08"/>
    <w:rsid w:val="00737067"/>
    <w:rsid w:val="00741831"/>
    <w:rsid w:val="00743133"/>
    <w:rsid w:val="00743578"/>
    <w:rsid w:val="00743F55"/>
    <w:rsid w:val="00746EF0"/>
    <w:rsid w:val="00747EE2"/>
    <w:rsid w:val="0075040C"/>
    <w:rsid w:val="00751BE9"/>
    <w:rsid w:val="00752379"/>
    <w:rsid w:val="007523D4"/>
    <w:rsid w:val="00755041"/>
    <w:rsid w:val="007613C1"/>
    <w:rsid w:val="007621DC"/>
    <w:rsid w:val="007648FA"/>
    <w:rsid w:val="00765BF3"/>
    <w:rsid w:val="00767229"/>
    <w:rsid w:val="00771094"/>
    <w:rsid w:val="00773088"/>
    <w:rsid w:val="007755EE"/>
    <w:rsid w:val="00775FFC"/>
    <w:rsid w:val="00776C4B"/>
    <w:rsid w:val="00777811"/>
    <w:rsid w:val="00781374"/>
    <w:rsid w:val="007815C0"/>
    <w:rsid w:val="00784EFC"/>
    <w:rsid w:val="00785E3B"/>
    <w:rsid w:val="00786163"/>
    <w:rsid w:val="0078665B"/>
    <w:rsid w:val="0079064C"/>
    <w:rsid w:val="007943A9"/>
    <w:rsid w:val="00794D6D"/>
    <w:rsid w:val="0079618E"/>
    <w:rsid w:val="007A2483"/>
    <w:rsid w:val="007A3A84"/>
    <w:rsid w:val="007A5A90"/>
    <w:rsid w:val="007B1018"/>
    <w:rsid w:val="007B3549"/>
    <w:rsid w:val="007B3894"/>
    <w:rsid w:val="007C05CD"/>
    <w:rsid w:val="007C071B"/>
    <w:rsid w:val="007C11BD"/>
    <w:rsid w:val="007C36DF"/>
    <w:rsid w:val="007C44A3"/>
    <w:rsid w:val="007C4E4B"/>
    <w:rsid w:val="007C6B4D"/>
    <w:rsid w:val="007C752E"/>
    <w:rsid w:val="007C7BAE"/>
    <w:rsid w:val="007D0100"/>
    <w:rsid w:val="007D532A"/>
    <w:rsid w:val="007E0375"/>
    <w:rsid w:val="007E12CE"/>
    <w:rsid w:val="007E1AB2"/>
    <w:rsid w:val="007E61E8"/>
    <w:rsid w:val="007F08DA"/>
    <w:rsid w:val="007F2AB7"/>
    <w:rsid w:val="007F2D44"/>
    <w:rsid w:val="007F3FFE"/>
    <w:rsid w:val="007F4268"/>
    <w:rsid w:val="007F5D52"/>
    <w:rsid w:val="007F7395"/>
    <w:rsid w:val="0080018B"/>
    <w:rsid w:val="008013A3"/>
    <w:rsid w:val="008038EA"/>
    <w:rsid w:val="008039BC"/>
    <w:rsid w:val="00805B15"/>
    <w:rsid w:val="00805B37"/>
    <w:rsid w:val="00806D79"/>
    <w:rsid w:val="00807CFC"/>
    <w:rsid w:val="00807E32"/>
    <w:rsid w:val="00816D6B"/>
    <w:rsid w:val="00817BF0"/>
    <w:rsid w:val="008211F0"/>
    <w:rsid w:val="00822DC4"/>
    <w:rsid w:val="00824FE5"/>
    <w:rsid w:val="00826264"/>
    <w:rsid w:val="0083004D"/>
    <w:rsid w:val="0083052F"/>
    <w:rsid w:val="00831409"/>
    <w:rsid w:val="00834B98"/>
    <w:rsid w:val="00837357"/>
    <w:rsid w:val="0083736C"/>
    <w:rsid w:val="00841094"/>
    <w:rsid w:val="008416CD"/>
    <w:rsid w:val="00844AEF"/>
    <w:rsid w:val="00846D3A"/>
    <w:rsid w:val="00847037"/>
    <w:rsid w:val="00847961"/>
    <w:rsid w:val="0085023B"/>
    <w:rsid w:val="00851CF5"/>
    <w:rsid w:val="00851D2B"/>
    <w:rsid w:val="00852BBF"/>
    <w:rsid w:val="008539E3"/>
    <w:rsid w:val="00857209"/>
    <w:rsid w:val="008605B5"/>
    <w:rsid w:val="00861E4C"/>
    <w:rsid w:val="00872606"/>
    <w:rsid w:val="00875D50"/>
    <w:rsid w:val="00880865"/>
    <w:rsid w:val="008814B8"/>
    <w:rsid w:val="008833BB"/>
    <w:rsid w:val="00883B04"/>
    <w:rsid w:val="00887D75"/>
    <w:rsid w:val="00891555"/>
    <w:rsid w:val="00892016"/>
    <w:rsid w:val="00892BDC"/>
    <w:rsid w:val="008945EE"/>
    <w:rsid w:val="00897A03"/>
    <w:rsid w:val="008A06F8"/>
    <w:rsid w:val="008A0B28"/>
    <w:rsid w:val="008A1E3B"/>
    <w:rsid w:val="008A7C90"/>
    <w:rsid w:val="008B0710"/>
    <w:rsid w:val="008B3E3C"/>
    <w:rsid w:val="008B45B7"/>
    <w:rsid w:val="008B68F3"/>
    <w:rsid w:val="008B6CE4"/>
    <w:rsid w:val="008C1295"/>
    <w:rsid w:val="008C4524"/>
    <w:rsid w:val="008C5B0C"/>
    <w:rsid w:val="008C5E00"/>
    <w:rsid w:val="008C6858"/>
    <w:rsid w:val="008D1F26"/>
    <w:rsid w:val="008D22B0"/>
    <w:rsid w:val="008D531D"/>
    <w:rsid w:val="008D5F8C"/>
    <w:rsid w:val="008E0D37"/>
    <w:rsid w:val="008E1670"/>
    <w:rsid w:val="008E3C0B"/>
    <w:rsid w:val="008E5046"/>
    <w:rsid w:val="008E5A33"/>
    <w:rsid w:val="008F0C70"/>
    <w:rsid w:val="008F5B5C"/>
    <w:rsid w:val="008F65E8"/>
    <w:rsid w:val="008F6CD5"/>
    <w:rsid w:val="009026A6"/>
    <w:rsid w:val="009074FA"/>
    <w:rsid w:val="009104E4"/>
    <w:rsid w:val="00911B8B"/>
    <w:rsid w:val="00913BA5"/>
    <w:rsid w:val="00915FCB"/>
    <w:rsid w:val="00917015"/>
    <w:rsid w:val="00920779"/>
    <w:rsid w:val="00921C66"/>
    <w:rsid w:val="009265B1"/>
    <w:rsid w:val="00930A6F"/>
    <w:rsid w:val="009312BD"/>
    <w:rsid w:val="0093221F"/>
    <w:rsid w:val="00932260"/>
    <w:rsid w:val="0093295B"/>
    <w:rsid w:val="009358F8"/>
    <w:rsid w:val="009369DD"/>
    <w:rsid w:val="00936F4D"/>
    <w:rsid w:val="00940739"/>
    <w:rsid w:val="00940A44"/>
    <w:rsid w:val="00940E9B"/>
    <w:rsid w:val="00941693"/>
    <w:rsid w:val="00941974"/>
    <w:rsid w:val="009424E1"/>
    <w:rsid w:val="00944042"/>
    <w:rsid w:val="00944580"/>
    <w:rsid w:val="0094663F"/>
    <w:rsid w:val="00947448"/>
    <w:rsid w:val="00947983"/>
    <w:rsid w:val="00947AAF"/>
    <w:rsid w:val="00950757"/>
    <w:rsid w:val="00951F29"/>
    <w:rsid w:val="00956340"/>
    <w:rsid w:val="00956D9B"/>
    <w:rsid w:val="0096252E"/>
    <w:rsid w:val="00962562"/>
    <w:rsid w:val="0096283F"/>
    <w:rsid w:val="0096374B"/>
    <w:rsid w:val="00963AA7"/>
    <w:rsid w:val="00965A0E"/>
    <w:rsid w:val="00966DC7"/>
    <w:rsid w:val="0097076E"/>
    <w:rsid w:val="0097441C"/>
    <w:rsid w:val="00977EC2"/>
    <w:rsid w:val="009837F9"/>
    <w:rsid w:val="00986A9A"/>
    <w:rsid w:val="00986C8F"/>
    <w:rsid w:val="00987010"/>
    <w:rsid w:val="00987DEC"/>
    <w:rsid w:val="00991507"/>
    <w:rsid w:val="00992D50"/>
    <w:rsid w:val="0099344B"/>
    <w:rsid w:val="00995446"/>
    <w:rsid w:val="00996030"/>
    <w:rsid w:val="009967B8"/>
    <w:rsid w:val="00997EF0"/>
    <w:rsid w:val="009A1F5D"/>
    <w:rsid w:val="009A447C"/>
    <w:rsid w:val="009A5D13"/>
    <w:rsid w:val="009A60AE"/>
    <w:rsid w:val="009A6D13"/>
    <w:rsid w:val="009B030B"/>
    <w:rsid w:val="009B07DF"/>
    <w:rsid w:val="009B18B2"/>
    <w:rsid w:val="009B1A9F"/>
    <w:rsid w:val="009B4BC2"/>
    <w:rsid w:val="009B6391"/>
    <w:rsid w:val="009B74A3"/>
    <w:rsid w:val="009C0A97"/>
    <w:rsid w:val="009C0D6E"/>
    <w:rsid w:val="009C1B78"/>
    <w:rsid w:val="009C33D8"/>
    <w:rsid w:val="009C61F3"/>
    <w:rsid w:val="009D085E"/>
    <w:rsid w:val="009D25E4"/>
    <w:rsid w:val="009D3674"/>
    <w:rsid w:val="009D49F8"/>
    <w:rsid w:val="009E2C76"/>
    <w:rsid w:val="009E486E"/>
    <w:rsid w:val="009E4CA9"/>
    <w:rsid w:val="009E4D21"/>
    <w:rsid w:val="009E596A"/>
    <w:rsid w:val="009E7822"/>
    <w:rsid w:val="009E7DC0"/>
    <w:rsid w:val="009F6AE7"/>
    <w:rsid w:val="009F757F"/>
    <w:rsid w:val="00A00654"/>
    <w:rsid w:val="00A00768"/>
    <w:rsid w:val="00A009A6"/>
    <w:rsid w:val="00A015AE"/>
    <w:rsid w:val="00A03131"/>
    <w:rsid w:val="00A04692"/>
    <w:rsid w:val="00A06098"/>
    <w:rsid w:val="00A10FB7"/>
    <w:rsid w:val="00A12656"/>
    <w:rsid w:val="00A155C8"/>
    <w:rsid w:val="00A2060A"/>
    <w:rsid w:val="00A21B37"/>
    <w:rsid w:val="00A21C35"/>
    <w:rsid w:val="00A225D8"/>
    <w:rsid w:val="00A22FDA"/>
    <w:rsid w:val="00A2363F"/>
    <w:rsid w:val="00A238E6"/>
    <w:rsid w:val="00A2485C"/>
    <w:rsid w:val="00A2624F"/>
    <w:rsid w:val="00A335BA"/>
    <w:rsid w:val="00A34569"/>
    <w:rsid w:val="00A36BBA"/>
    <w:rsid w:val="00A407D4"/>
    <w:rsid w:val="00A43152"/>
    <w:rsid w:val="00A44137"/>
    <w:rsid w:val="00A44FD0"/>
    <w:rsid w:val="00A45265"/>
    <w:rsid w:val="00A455B1"/>
    <w:rsid w:val="00A50450"/>
    <w:rsid w:val="00A50B3B"/>
    <w:rsid w:val="00A50DE0"/>
    <w:rsid w:val="00A51352"/>
    <w:rsid w:val="00A513EA"/>
    <w:rsid w:val="00A53B58"/>
    <w:rsid w:val="00A54168"/>
    <w:rsid w:val="00A60F5F"/>
    <w:rsid w:val="00A63652"/>
    <w:rsid w:val="00A65468"/>
    <w:rsid w:val="00A7029F"/>
    <w:rsid w:val="00A74D5F"/>
    <w:rsid w:val="00A77059"/>
    <w:rsid w:val="00A77EDD"/>
    <w:rsid w:val="00A81F10"/>
    <w:rsid w:val="00A83D01"/>
    <w:rsid w:val="00A848F0"/>
    <w:rsid w:val="00A86772"/>
    <w:rsid w:val="00A90E80"/>
    <w:rsid w:val="00A91458"/>
    <w:rsid w:val="00A930C6"/>
    <w:rsid w:val="00A963B8"/>
    <w:rsid w:val="00AA2425"/>
    <w:rsid w:val="00AA2662"/>
    <w:rsid w:val="00AA289B"/>
    <w:rsid w:val="00AA3627"/>
    <w:rsid w:val="00AA444E"/>
    <w:rsid w:val="00AA4568"/>
    <w:rsid w:val="00AA4DC9"/>
    <w:rsid w:val="00AA5427"/>
    <w:rsid w:val="00AA7AE0"/>
    <w:rsid w:val="00AB13A5"/>
    <w:rsid w:val="00AB459B"/>
    <w:rsid w:val="00AB4AB4"/>
    <w:rsid w:val="00AB4EFC"/>
    <w:rsid w:val="00AB5462"/>
    <w:rsid w:val="00AC01DC"/>
    <w:rsid w:val="00AC1433"/>
    <w:rsid w:val="00AC34F7"/>
    <w:rsid w:val="00AC4903"/>
    <w:rsid w:val="00AC65B5"/>
    <w:rsid w:val="00AC6918"/>
    <w:rsid w:val="00AC7CEA"/>
    <w:rsid w:val="00AD011F"/>
    <w:rsid w:val="00AD1A9D"/>
    <w:rsid w:val="00AD38CB"/>
    <w:rsid w:val="00AD46A3"/>
    <w:rsid w:val="00AD6919"/>
    <w:rsid w:val="00AD7639"/>
    <w:rsid w:val="00AE00D8"/>
    <w:rsid w:val="00AE1C84"/>
    <w:rsid w:val="00AE6CD0"/>
    <w:rsid w:val="00AE7CD4"/>
    <w:rsid w:val="00AF123C"/>
    <w:rsid w:val="00AF1F33"/>
    <w:rsid w:val="00AF2906"/>
    <w:rsid w:val="00AF440E"/>
    <w:rsid w:val="00AF716E"/>
    <w:rsid w:val="00AF72DE"/>
    <w:rsid w:val="00B01295"/>
    <w:rsid w:val="00B04511"/>
    <w:rsid w:val="00B15A1C"/>
    <w:rsid w:val="00B161FA"/>
    <w:rsid w:val="00B16ADF"/>
    <w:rsid w:val="00B17291"/>
    <w:rsid w:val="00B174E2"/>
    <w:rsid w:val="00B22652"/>
    <w:rsid w:val="00B347C4"/>
    <w:rsid w:val="00B3741E"/>
    <w:rsid w:val="00B415D9"/>
    <w:rsid w:val="00B41B16"/>
    <w:rsid w:val="00B41C94"/>
    <w:rsid w:val="00B44CCE"/>
    <w:rsid w:val="00B45268"/>
    <w:rsid w:val="00B452F2"/>
    <w:rsid w:val="00B4690F"/>
    <w:rsid w:val="00B50884"/>
    <w:rsid w:val="00B50C6B"/>
    <w:rsid w:val="00B51A51"/>
    <w:rsid w:val="00B52D30"/>
    <w:rsid w:val="00B52ECF"/>
    <w:rsid w:val="00B53BA8"/>
    <w:rsid w:val="00B53EF1"/>
    <w:rsid w:val="00B567C9"/>
    <w:rsid w:val="00B57DAB"/>
    <w:rsid w:val="00B658A8"/>
    <w:rsid w:val="00B66A00"/>
    <w:rsid w:val="00B7011B"/>
    <w:rsid w:val="00B70F06"/>
    <w:rsid w:val="00B716D2"/>
    <w:rsid w:val="00B71EF6"/>
    <w:rsid w:val="00B71F23"/>
    <w:rsid w:val="00B73F34"/>
    <w:rsid w:val="00B779F4"/>
    <w:rsid w:val="00B77CDF"/>
    <w:rsid w:val="00B80688"/>
    <w:rsid w:val="00B80BDE"/>
    <w:rsid w:val="00B81273"/>
    <w:rsid w:val="00B81AA6"/>
    <w:rsid w:val="00B82B78"/>
    <w:rsid w:val="00B83D85"/>
    <w:rsid w:val="00B84B64"/>
    <w:rsid w:val="00B85215"/>
    <w:rsid w:val="00B8594A"/>
    <w:rsid w:val="00B91657"/>
    <w:rsid w:val="00B91A0A"/>
    <w:rsid w:val="00B928E7"/>
    <w:rsid w:val="00B94CA8"/>
    <w:rsid w:val="00B96757"/>
    <w:rsid w:val="00B97881"/>
    <w:rsid w:val="00BA0981"/>
    <w:rsid w:val="00BA29B0"/>
    <w:rsid w:val="00BA3E65"/>
    <w:rsid w:val="00BA4BEE"/>
    <w:rsid w:val="00BA609E"/>
    <w:rsid w:val="00BB2BD5"/>
    <w:rsid w:val="00BB2BE8"/>
    <w:rsid w:val="00BB3788"/>
    <w:rsid w:val="00BB6417"/>
    <w:rsid w:val="00BC058E"/>
    <w:rsid w:val="00BC445E"/>
    <w:rsid w:val="00BC4948"/>
    <w:rsid w:val="00BC5477"/>
    <w:rsid w:val="00BC5AEB"/>
    <w:rsid w:val="00BC6B87"/>
    <w:rsid w:val="00BC72E8"/>
    <w:rsid w:val="00BD31B4"/>
    <w:rsid w:val="00BD343F"/>
    <w:rsid w:val="00BD60A6"/>
    <w:rsid w:val="00BD7259"/>
    <w:rsid w:val="00BE2836"/>
    <w:rsid w:val="00BE3C24"/>
    <w:rsid w:val="00BE451D"/>
    <w:rsid w:val="00BE52E7"/>
    <w:rsid w:val="00BE6CCE"/>
    <w:rsid w:val="00BF12EF"/>
    <w:rsid w:val="00BF3381"/>
    <w:rsid w:val="00BF5040"/>
    <w:rsid w:val="00BF5AA0"/>
    <w:rsid w:val="00BF67C8"/>
    <w:rsid w:val="00C01D05"/>
    <w:rsid w:val="00C04955"/>
    <w:rsid w:val="00C06226"/>
    <w:rsid w:val="00C06317"/>
    <w:rsid w:val="00C0750A"/>
    <w:rsid w:val="00C11664"/>
    <w:rsid w:val="00C131AD"/>
    <w:rsid w:val="00C16253"/>
    <w:rsid w:val="00C16FBC"/>
    <w:rsid w:val="00C172CE"/>
    <w:rsid w:val="00C21BD3"/>
    <w:rsid w:val="00C22411"/>
    <w:rsid w:val="00C249AB"/>
    <w:rsid w:val="00C25247"/>
    <w:rsid w:val="00C26CB6"/>
    <w:rsid w:val="00C31124"/>
    <w:rsid w:val="00C31F58"/>
    <w:rsid w:val="00C32E22"/>
    <w:rsid w:val="00C349CC"/>
    <w:rsid w:val="00C34D5C"/>
    <w:rsid w:val="00C360A1"/>
    <w:rsid w:val="00C36C61"/>
    <w:rsid w:val="00C36DA2"/>
    <w:rsid w:val="00C42FA0"/>
    <w:rsid w:val="00C43E78"/>
    <w:rsid w:val="00C45A3F"/>
    <w:rsid w:val="00C464A8"/>
    <w:rsid w:val="00C46FFE"/>
    <w:rsid w:val="00C475B2"/>
    <w:rsid w:val="00C478CD"/>
    <w:rsid w:val="00C47E7B"/>
    <w:rsid w:val="00C51CEE"/>
    <w:rsid w:val="00C54C10"/>
    <w:rsid w:val="00C55F1B"/>
    <w:rsid w:val="00C56271"/>
    <w:rsid w:val="00C57D07"/>
    <w:rsid w:val="00C66FE5"/>
    <w:rsid w:val="00C67666"/>
    <w:rsid w:val="00C70A0F"/>
    <w:rsid w:val="00C77CFF"/>
    <w:rsid w:val="00C801F2"/>
    <w:rsid w:val="00C82662"/>
    <w:rsid w:val="00C8719F"/>
    <w:rsid w:val="00C872EA"/>
    <w:rsid w:val="00C87A13"/>
    <w:rsid w:val="00C9095B"/>
    <w:rsid w:val="00C9272B"/>
    <w:rsid w:val="00C93190"/>
    <w:rsid w:val="00C94BAE"/>
    <w:rsid w:val="00C96640"/>
    <w:rsid w:val="00CA096B"/>
    <w:rsid w:val="00CA48BA"/>
    <w:rsid w:val="00CA5EB2"/>
    <w:rsid w:val="00CB01EF"/>
    <w:rsid w:val="00CB3410"/>
    <w:rsid w:val="00CB3842"/>
    <w:rsid w:val="00CB4E3C"/>
    <w:rsid w:val="00CB6BE9"/>
    <w:rsid w:val="00CB6FBF"/>
    <w:rsid w:val="00CC0A29"/>
    <w:rsid w:val="00CC1EA5"/>
    <w:rsid w:val="00CC3012"/>
    <w:rsid w:val="00CC39C5"/>
    <w:rsid w:val="00CC47AA"/>
    <w:rsid w:val="00CD1F00"/>
    <w:rsid w:val="00CD2408"/>
    <w:rsid w:val="00CD334E"/>
    <w:rsid w:val="00CD34FE"/>
    <w:rsid w:val="00CD5B44"/>
    <w:rsid w:val="00CD60AB"/>
    <w:rsid w:val="00CD626F"/>
    <w:rsid w:val="00CD713E"/>
    <w:rsid w:val="00CD79ED"/>
    <w:rsid w:val="00CE0036"/>
    <w:rsid w:val="00CE0A69"/>
    <w:rsid w:val="00CE2F82"/>
    <w:rsid w:val="00CE5516"/>
    <w:rsid w:val="00CE633F"/>
    <w:rsid w:val="00CE6D2D"/>
    <w:rsid w:val="00CF1228"/>
    <w:rsid w:val="00CF2702"/>
    <w:rsid w:val="00CF42AD"/>
    <w:rsid w:val="00CF4720"/>
    <w:rsid w:val="00CF5BA6"/>
    <w:rsid w:val="00CF6511"/>
    <w:rsid w:val="00CF7491"/>
    <w:rsid w:val="00CF7E76"/>
    <w:rsid w:val="00D00521"/>
    <w:rsid w:val="00D02F22"/>
    <w:rsid w:val="00D042D4"/>
    <w:rsid w:val="00D1250F"/>
    <w:rsid w:val="00D12F3A"/>
    <w:rsid w:val="00D16681"/>
    <w:rsid w:val="00D20575"/>
    <w:rsid w:val="00D2067F"/>
    <w:rsid w:val="00D25D0F"/>
    <w:rsid w:val="00D31365"/>
    <w:rsid w:val="00D34A91"/>
    <w:rsid w:val="00D36070"/>
    <w:rsid w:val="00D36D84"/>
    <w:rsid w:val="00D403F9"/>
    <w:rsid w:val="00D4066A"/>
    <w:rsid w:val="00D4334E"/>
    <w:rsid w:val="00D43990"/>
    <w:rsid w:val="00D44154"/>
    <w:rsid w:val="00D442D7"/>
    <w:rsid w:val="00D45896"/>
    <w:rsid w:val="00D463D5"/>
    <w:rsid w:val="00D46D7C"/>
    <w:rsid w:val="00D4708F"/>
    <w:rsid w:val="00D5114F"/>
    <w:rsid w:val="00D54BDA"/>
    <w:rsid w:val="00D55DDA"/>
    <w:rsid w:val="00D6099F"/>
    <w:rsid w:val="00D61680"/>
    <w:rsid w:val="00D6307E"/>
    <w:rsid w:val="00D63B4A"/>
    <w:rsid w:val="00D64526"/>
    <w:rsid w:val="00D64918"/>
    <w:rsid w:val="00D66E32"/>
    <w:rsid w:val="00D6773A"/>
    <w:rsid w:val="00D71A19"/>
    <w:rsid w:val="00D72ECD"/>
    <w:rsid w:val="00D763AD"/>
    <w:rsid w:val="00D7680C"/>
    <w:rsid w:val="00D77480"/>
    <w:rsid w:val="00D776EC"/>
    <w:rsid w:val="00D8114B"/>
    <w:rsid w:val="00D865A4"/>
    <w:rsid w:val="00D91A1C"/>
    <w:rsid w:val="00D91FA5"/>
    <w:rsid w:val="00D92375"/>
    <w:rsid w:val="00D927D8"/>
    <w:rsid w:val="00D92840"/>
    <w:rsid w:val="00D92AD0"/>
    <w:rsid w:val="00D938DF"/>
    <w:rsid w:val="00D95EEF"/>
    <w:rsid w:val="00D97783"/>
    <w:rsid w:val="00DA1ED8"/>
    <w:rsid w:val="00DA2DD4"/>
    <w:rsid w:val="00DA4336"/>
    <w:rsid w:val="00DA585A"/>
    <w:rsid w:val="00DA6093"/>
    <w:rsid w:val="00DB3AF1"/>
    <w:rsid w:val="00DB5F1E"/>
    <w:rsid w:val="00DB710C"/>
    <w:rsid w:val="00DB72A1"/>
    <w:rsid w:val="00DB7ED1"/>
    <w:rsid w:val="00DC349B"/>
    <w:rsid w:val="00DC54CF"/>
    <w:rsid w:val="00DC708B"/>
    <w:rsid w:val="00DD0EB0"/>
    <w:rsid w:val="00DD1EC1"/>
    <w:rsid w:val="00DD2302"/>
    <w:rsid w:val="00DD3313"/>
    <w:rsid w:val="00DD4BF9"/>
    <w:rsid w:val="00DD6C2C"/>
    <w:rsid w:val="00DE012D"/>
    <w:rsid w:val="00DE2857"/>
    <w:rsid w:val="00DE6578"/>
    <w:rsid w:val="00DE6FBA"/>
    <w:rsid w:val="00DF0816"/>
    <w:rsid w:val="00DF1DDC"/>
    <w:rsid w:val="00DF3C29"/>
    <w:rsid w:val="00DF4022"/>
    <w:rsid w:val="00DF4253"/>
    <w:rsid w:val="00DF7F0E"/>
    <w:rsid w:val="00E00370"/>
    <w:rsid w:val="00E02446"/>
    <w:rsid w:val="00E03158"/>
    <w:rsid w:val="00E04EA6"/>
    <w:rsid w:val="00E07DE7"/>
    <w:rsid w:val="00E137CC"/>
    <w:rsid w:val="00E14019"/>
    <w:rsid w:val="00E25A08"/>
    <w:rsid w:val="00E2773D"/>
    <w:rsid w:val="00E3039F"/>
    <w:rsid w:val="00E308E5"/>
    <w:rsid w:val="00E323FA"/>
    <w:rsid w:val="00E36EBF"/>
    <w:rsid w:val="00E379B2"/>
    <w:rsid w:val="00E4045A"/>
    <w:rsid w:val="00E4061E"/>
    <w:rsid w:val="00E453B8"/>
    <w:rsid w:val="00E52C76"/>
    <w:rsid w:val="00E54987"/>
    <w:rsid w:val="00E555A0"/>
    <w:rsid w:val="00E609DA"/>
    <w:rsid w:val="00E615BC"/>
    <w:rsid w:val="00E620B0"/>
    <w:rsid w:val="00E6226C"/>
    <w:rsid w:val="00E625DE"/>
    <w:rsid w:val="00E634E6"/>
    <w:rsid w:val="00E669B5"/>
    <w:rsid w:val="00E66DE8"/>
    <w:rsid w:val="00E677C4"/>
    <w:rsid w:val="00E71E22"/>
    <w:rsid w:val="00E72586"/>
    <w:rsid w:val="00E73C97"/>
    <w:rsid w:val="00E74C20"/>
    <w:rsid w:val="00E7651A"/>
    <w:rsid w:val="00E77E96"/>
    <w:rsid w:val="00E803CE"/>
    <w:rsid w:val="00E81CDD"/>
    <w:rsid w:val="00E82272"/>
    <w:rsid w:val="00E842B6"/>
    <w:rsid w:val="00E857BF"/>
    <w:rsid w:val="00E858DE"/>
    <w:rsid w:val="00E87449"/>
    <w:rsid w:val="00E87984"/>
    <w:rsid w:val="00E87DEA"/>
    <w:rsid w:val="00E9119E"/>
    <w:rsid w:val="00E95B26"/>
    <w:rsid w:val="00E9676F"/>
    <w:rsid w:val="00EA079D"/>
    <w:rsid w:val="00EA0DA3"/>
    <w:rsid w:val="00EA2398"/>
    <w:rsid w:val="00EB1C7F"/>
    <w:rsid w:val="00EB3923"/>
    <w:rsid w:val="00EB3F82"/>
    <w:rsid w:val="00EB6E43"/>
    <w:rsid w:val="00EB777B"/>
    <w:rsid w:val="00EC17AD"/>
    <w:rsid w:val="00EC1E7C"/>
    <w:rsid w:val="00EC2224"/>
    <w:rsid w:val="00EC2573"/>
    <w:rsid w:val="00ED0D39"/>
    <w:rsid w:val="00ED2712"/>
    <w:rsid w:val="00ED5ACC"/>
    <w:rsid w:val="00ED5D24"/>
    <w:rsid w:val="00ED7397"/>
    <w:rsid w:val="00EE0A88"/>
    <w:rsid w:val="00EE0BE2"/>
    <w:rsid w:val="00EE3AF5"/>
    <w:rsid w:val="00EF1BD0"/>
    <w:rsid w:val="00EF3C6F"/>
    <w:rsid w:val="00EF4C2E"/>
    <w:rsid w:val="00EF4E34"/>
    <w:rsid w:val="00EF766B"/>
    <w:rsid w:val="00EF76C7"/>
    <w:rsid w:val="00EF7F47"/>
    <w:rsid w:val="00F0567D"/>
    <w:rsid w:val="00F06330"/>
    <w:rsid w:val="00F0770E"/>
    <w:rsid w:val="00F106C2"/>
    <w:rsid w:val="00F12C89"/>
    <w:rsid w:val="00F16178"/>
    <w:rsid w:val="00F172A8"/>
    <w:rsid w:val="00F20359"/>
    <w:rsid w:val="00F20571"/>
    <w:rsid w:val="00F22A5E"/>
    <w:rsid w:val="00F22CE1"/>
    <w:rsid w:val="00F23113"/>
    <w:rsid w:val="00F24966"/>
    <w:rsid w:val="00F24D72"/>
    <w:rsid w:val="00F25806"/>
    <w:rsid w:val="00F31D32"/>
    <w:rsid w:val="00F323E3"/>
    <w:rsid w:val="00F3241E"/>
    <w:rsid w:val="00F33061"/>
    <w:rsid w:val="00F41D6E"/>
    <w:rsid w:val="00F41F0E"/>
    <w:rsid w:val="00F44384"/>
    <w:rsid w:val="00F45A2B"/>
    <w:rsid w:val="00F46CBC"/>
    <w:rsid w:val="00F4732C"/>
    <w:rsid w:val="00F555B4"/>
    <w:rsid w:val="00F620BB"/>
    <w:rsid w:val="00F620D8"/>
    <w:rsid w:val="00F66BC2"/>
    <w:rsid w:val="00F679FF"/>
    <w:rsid w:val="00F73594"/>
    <w:rsid w:val="00F73E7F"/>
    <w:rsid w:val="00F82766"/>
    <w:rsid w:val="00F82789"/>
    <w:rsid w:val="00F83B06"/>
    <w:rsid w:val="00F85D9E"/>
    <w:rsid w:val="00F86D70"/>
    <w:rsid w:val="00F90B85"/>
    <w:rsid w:val="00F91069"/>
    <w:rsid w:val="00F93B0C"/>
    <w:rsid w:val="00F955C6"/>
    <w:rsid w:val="00F95C9C"/>
    <w:rsid w:val="00F9667B"/>
    <w:rsid w:val="00FA081F"/>
    <w:rsid w:val="00FA085E"/>
    <w:rsid w:val="00FA67D6"/>
    <w:rsid w:val="00FA7999"/>
    <w:rsid w:val="00FB7F00"/>
    <w:rsid w:val="00FC198B"/>
    <w:rsid w:val="00FC24D8"/>
    <w:rsid w:val="00FC5DA1"/>
    <w:rsid w:val="00FC61DF"/>
    <w:rsid w:val="00FC6F34"/>
    <w:rsid w:val="00FC78F1"/>
    <w:rsid w:val="00FD20B8"/>
    <w:rsid w:val="00FD2BEF"/>
    <w:rsid w:val="00FD2C37"/>
    <w:rsid w:val="00FD34DA"/>
    <w:rsid w:val="00FD361E"/>
    <w:rsid w:val="00FD375B"/>
    <w:rsid w:val="00FD6BE3"/>
    <w:rsid w:val="00FD799B"/>
    <w:rsid w:val="00FE4431"/>
    <w:rsid w:val="00FF1EEB"/>
    <w:rsid w:val="00FF3A8F"/>
    <w:rsid w:val="00FF516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85FE8"/>
  <w15:docId w15:val="{32328F85-2393-4BB8-988F-714D8532B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8C5E00"/>
  </w:style>
  <w:style w:type="paragraph" w:styleId="Nagwek1">
    <w:name w:val="heading 1"/>
    <w:basedOn w:val="Normalny"/>
    <w:next w:val="Normalny"/>
    <w:link w:val="Nagwek1Znak1"/>
    <w:qFormat/>
    <w:rsid w:val="00325D4C"/>
    <w:pPr>
      <w:keepNext/>
      <w:spacing w:before="240" w:after="60"/>
      <w:outlineLvl w:val="0"/>
    </w:pPr>
    <w:rPr>
      <w:rFonts w:ascii="Arial" w:eastAsia="Times New Roman" w:hAnsi="Arial" w:cs="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12656"/>
    <w:pPr>
      <w:tabs>
        <w:tab w:val="center" w:pos="4536"/>
        <w:tab w:val="right" w:pos="9072"/>
      </w:tabs>
    </w:pPr>
  </w:style>
  <w:style w:type="character" w:customStyle="1" w:styleId="NagwekZnak">
    <w:name w:val="Nagłówek Znak"/>
    <w:basedOn w:val="Domylnaczcionkaakapitu"/>
    <w:link w:val="Nagwek"/>
    <w:uiPriority w:val="99"/>
    <w:rsid w:val="00A12656"/>
  </w:style>
  <w:style w:type="paragraph" w:styleId="Stopka">
    <w:name w:val="footer"/>
    <w:basedOn w:val="Normalny"/>
    <w:link w:val="StopkaZnak"/>
    <w:uiPriority w:val="99"/>
    <w:unhideWhenUsed/>
    <w:rsid w:val="00A12656"/>
    <w:pPr>
      <w:tabs>
        <w:tab w:val="center" w:pos="4536"/>
        <w:tab w:val="right" w:pos="9072"/>
      </w:tabs>
    </w:pPr>
  </w:style>
  <w:style w:type="character" w:customStyle="1" w:styleId="StopkaZnak">
    <w:name w:val="Stopka Znak"/>
    <w:basedOn w:val="Domylnaczcionkaakapitu"/>
    <w:link w:val="Stopka"/>
    <w:uiPriority w:val="99"/>
    <w:rsid w:val="00A12656"/>
  </w:style>
  <w:style w:type="paragraph" w:styleId="Tekstdymka">
    <w:name w:val="Balloon Text"/>
    <w:basedOn w:val="Normalny"/>
    <w:link w:val="TekstdymkaZnak"/>
    <w:uiPriority w:val="99"/>
    <w:semiHidden/>
    <w:unhideWhenUsed/>
    <w:rsid w:val="00A12656"/>
    <w:rPr>
      <w:rFonts w:ascii="Tahoma" w:hAnsi="Tahoma" w:cs="Tahoma"/>
      <w:sz w:val="16"/>
      <w:szCs w:val="16"/>
    </w:rPr>
  </w:style>
  <w:style w:type="character" w:customStyle="1" w:styleId="TekstdymkaZnak">
    <w:name w:val="Tekst dymka Znak"/>
    <w:basedOn w:val="Domylnaczcionkaakapitu"/>
    <w:link w:val="Tekstdymka"/>
    <w:uiPriority w:val="99"/>
    <w:semiHidden/>
    <w:rsid w:val="00A12656"/>
    <w:rPr>
      <w:rFonts w:ascii="Tahoma" w:hAnsi="Tahoma" w:cs="Tahoma"/>
      <w:sz w:val="16"/>
      <w:szCs w:val="16"/>
    </w:rPr>
  </w:style>
  <w:style w:type="paragraph" w:styleId="Akapitzlist">
    <w:name w:val="List Paragraph"/>
    <w:basedOn w:val="Normalny"/>
    <w:uiPriority w:val="34"/>
    <w:qFormat/>
    <w:rsid w:val="008A1E3B"/>
    <w:pPr>
      <w:ind w:left="720"/>
      <w:contextualSpacing/>
    </w:pPr>
  </w:style>
  <w:style w:type="paragraph" w:customStyle="1" w:styleId="Default">
    <w:name w:val="Default"/>
    <w:rsid w:val="00C34D5C"/>
    <w:pPr>
      <w:autoSpaceDE w:val="0"/>
      <w:autoSpaceDN w:val="0"/>
      <w:adjustRightInd w:val="0"/>
    </w:pPr>
    <w:rPr>
      <w:rFonts w:ascii="Times New Roman" w:hAnsi="Times New Roman" w:cs="Times New Roman"/>
      <w:color w:val="000000"/>
      <w:sz w:val="24"/>
      <w:szCs w:val="24"/>
    </w:rPr>
  </w:style>
  <w:style w:type="paragraph" w:customStyle="1" w:styleId="Standard">
    <w:name w:val="Standard"/>
    <w:rsid w:val="00C34D5C"/>
    <w:pPr>
      <w:widowControl w:val="0"/>
      <w:suppressAutoHyphens/>
      <w:autoSpaceDN w:val="0"/>
    </w:pPr>
    <w:rPr>
      <w:rFonts w:ascii="Times New Roman" w:eastAsia="Andale Sans UI" w:hAnsi="Times New Roman" w:cs="Tahoma"/>
      <w:kern w:val="3"/>
      <w:sz w:val="24"/>
      <w:szCs w:val="24"/>
      <w:lang w:val="de-DE" w:eastAsia="ja-JP" w:bidi="fa-IR"/>
    </w:rPr>
  </w:style>
  <w:style w:type="paragraph" w:customStyle="1" w:styleId="Styl3">
    <w:name w:val="Styl3"/>
    <w:basedOn w:val="Normalny"/>
    <w:next w:val="Normalny"/>
    <w:rsid w:val="001333EB"/>
    <w:pPr>
      <w:tabs>
        <w:tab w:val="num" w:pos="709"/>
        <w:tab w:val="num" w:pos="735"/>
        <w:tab w:val="num" w:pos="1560"/>
      </w:tabs>
      <w:spacing w:before="120" w:after="120"/>
      <w:ind w:left="709" w:hanging="709"/>
      <w:jc w:val="both"/>
    </w:pPr>
    <w:rPr>
      <w:rFonts w:ascii="Arial" w:eastAsia="Times New Roman" w:hAnsi="Arial" w:cs="Arial"/>
      <w:sz w:val="20"/>
      <w:szCs w:val="20"/>
      <w:lang w:eastAsia="pl-PL"/>
    </w:rPr>
  </w:style>
  <w:style w:type="table" w:styleId="Tabela-Siatka">
    <w:name w:val="Table Grid"/>
    <w:basedOn w:val="Standardowy"/>
    <w:rsid w:val="00FD3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CA48BA"/>
    <w:rPr>
      <w:color w:val="808080"/>
    </w:rPr>
  </w:style>
  <w:style w:type="character" w:customStyle="1" w:styleId="Nagwek1Znak">
    <w:name w:val="Nagłówek 1 Znak"/>
    <w:basedOn w:val="Domylnaczcionkaakapitu"/>
    <w:uiPriority w:val="9"/>
    <w:rsid w:val="00325D4C"/>
    <w:rPr>
      <w:rFonts w:asciiTheme="majorHAnsi" w:eastAsiaTheme="majorEastAsia" w:hAnsiTheme="majorHAnsi" w:cstheme="majorBidi"/>
      <w:b/>
      <w:bCs/>
      <w:color w:val="365F91" w:themeColor="accent1" w:themeShade="BF"/>
      <w:sz w:val="28"/>
      <w:szCs w:val="28"/>
    </w:rPr>
  </w:style>
  <w:style w:type="paragraph" w:customStyle="1" w:styleId="Styl6">
    <w:name w:val="Styl6"/>
    <w:basedOn w:val="Normalny"/>
    <w:rsid w:val="00325D4C"/>
    <w:rPr>
      <w:rFonts w:ascii="Arial" w:eastAsia="Times New Roman" w:hAnsi="Arial" w:cs="Times New Roman"/>
      <w:bCs/>
      <w:sz w:val="20"/>
      <w:szCs w:val="24"/>
      <w:lang w:eastAsia="pl-PL"/>
    </w:rPr>
  </w:style>
  <w:style w:type="character" w:customStyle="1" w:styleId="Nagwek1Znak1">
    <w:name w:val="Nagłówek 1 Znak1"/>
    <w:link w:val="Nagwek1"/>
    <w:rsid w:val="00325D4C"/>
    <w:rPr>
      <w:rFonts w:ascii="Arial" w:eastAsia="Times New Roman" w:hAnsi="Arial" w:cs="Arial"/>
      <w:b/>
      <w:bCs/>
      <w:kern w:val="32"/>
      <w:sz w:val="32"/>
      <w:szCs w:val="32"/>
      <w:lang w:eastAsia="pl-PL"/>
    </w:rPr>
  </w:style>
  <w:style w:type="paragraph" w:customStyle="1" w:styleId="normaltableau">
    <w:name w:val="normal_tableau"/>
    <w:basedOn w:val="Normalny"/>
    <w:rsid w:val="0096252E"/>
    <w:pPr>
      <w:spacing w:before="120" w:after="120"/>
      <w:jc w:val="both"/>
    </w:pPr>
    <w:rPr>
      <w:rFonts w:ascii="Optima" w:eastAsia="Times New Roman" w:hAnsi="Optima" w:cs="Times New Roman"/>
      <w:lang w:val="en-GB" w:eastAsia="pl-PL"/>
    </w:rPr>
  </w:style>
  <w:style w:type="character" w:styleId="Hipercze">
    <w:name w:val="Hyperlink"/>
    <w:basedOn w:val="Domylnaczcionkaakapitu"/>
    <w:uiPriority w:val="99"/>
    <w:unhideWhenUsed/>
    <w:rsid w:val="00A34569"/>
    <w:rPr>
      <w:color w:val="0000FF" w:themeColor="hyperlink"/>
      <w:u w:val="single"/>
    </w:rPr>
  </w:style>
  <w:style w:type="character" w:customStyle="1" w:styleId="pojedynczapozycja">
    <w:name w:val="pojedyncza_pozycja"/>
    <w:basedOn w:val="Domylnaczcionkaakapitu"/>
    <w:rsid w:val="00671B72"/>
  </w:style>
  <w:style w:type="paragraph" w:styleId="Tekstpodstawowy">
    <w:name w:val="Body Text"/>
    <w:basedOn w:val="Normalny"/>
    <w:link w:val="TekstpodstawowyZnak"/>
    <w:rsid w:val="00E54987"/>
    <w:pPr>
      <w:widowControl w:val="0"/>
      <w:suppressAutoHyphens/>
      <w:spacing w:after="120"/>
    </w:pPr>
    <w:rPr>
      <w:rFonts w:ascii="Arial" w:eastAsia="Times New Roman" w:hAnsi="Arial" w:cs="Times New Roman"/>
      <w:kern w:val="1"/>
      <w:sz w:val="20"/>
      <w:szCs w:val="20"/>
      <w:lang w:val="en-US" w:eastAsia="ar-SA"/>
    </w:rPr>
  </w:style>
  <w:style w:type="character" w:customStyle="1" w:styleId="TekstpodstawowyZnak">
    <w:name w:val="Tekst podstawowy Znak"/>
    <w:basedOn w:val="Domylnaczcionkaakapitu"/>
    <w:link w:val="Tekstpodstawowy"/>
    <w:rsid w:val="00E54987"/>
    <w:rPr>
      <w:rFonts w:ascii="Arial" w:eastAsia="Times New Roman" w:hAnsi="Arial" w:cs="Times New Roman"/>
      <w:kern w:val="1"/>
      <w:sz w:val="20"/>
      <w:szCs w:val="20"/>
      <w:lang w:val="en-US" w:eastAsia="ar-SA"/>
    </w:rPr>
  </w:style>
  <w:style w:type="paragraph" w:styleId="Tekstprzypisukocowego">
    <w:name w:val="endnote text"/>
    <w:basedOn w:val="Normalny"/>
    <w:link w:val="TekstprzypisukocowegoZnak"/>
    <w:uiPriority w:val="99"/>
    <w:semiHidden/>
    <w:unhideWhenUsed/>
    <w:rsid w:val="004E4954"/>
    <w:rPr>
      <w:sz w:val="20"/>
      <w:szCs w:val="20"/>
    </w:rPr>
  </w:style>
  <w:style w:type="character" w:customStyle="1" w:styleId="TekstprzypisukocowegoZnak">
    <w:name w:val="Tekst przypisu końcowego Znak"/>
    <w:basedOn w:val="Domylnaczcionkaakapitu"/>
    <w:link w:val="Tekstprzypisukocowego"/>
    <w:uiPriority w:val="99"/>
    <w:semiHidden/>
    <w:rsid w:val="004E4954"/>
    <w:rPr>
      <w:sz w:val="20"/>
      <w:szCs w:val="20"/>
    </w:rPr>
  </w:style>
  <w:style w:type="character" w:styleId="Odwoanieprzypisukocowego">
    <w:name w:val="endnote reference"/>
    <w:basedOn w:val="Domylnaczcionkaakapitu"/>
    <w:uiPriority w:val="99"/>
    <w:semiHidden/>
    <w:unhideWhenUsed/>
    <w:rsid w:val="004E4954"/>
    <w:rPr>
      <w:vertAlign w:val="superscript"/>
    </w:rPr>
  </w:style>
  <w:style w:type="character" w:styleId="Odwoaniedokomentarza">
    <w:name w:val="annotation reference"/>
    <w:basedOn w:val="Domylnaczcionkaakapitu"/>
    <w:uiPriority w:val="99"/>
    <w:semiHidden/>
    <w:unhideWhenUsed/>
    <w:rsid w:val="00992D50"/>
    <w:rPr>
      <w:sz w:val="16"/>
      <w:szCs w:val="16"/>
    </w:rPr>
  </w:style>
  <w:style w:type="paragraph" w:styleId="Tekstkomentarza">
    <w:name w:val="annotation text"/>
    <w:basedOn w:val="Normalny"/>
    <w:link w:val="TekstkomentarzaZnak"/>
    <w:uiPriority w:val="99"/>
    <w:semiHidden/>
    <w:unhideWhenUsed/>
    <w:rsid w:val="00992D50"/>
    <w:rPr>
      <w:sz w:val="20"/>
      <w:szCs w:val="20"/>
    </w:rPr>
  </w:style>
  <w:style w:type="character" w:customStyle="1" w:styleId="TekstkomentarzaZnak">
    <w:name w:val="Tekst komentarza Znak"/>
    <w:basedOn w:val="Domylnaczcionkaakapitu"/>
    <w:link w:val="Tekstkomentarza"/>
    <w:uiPriority w:val="99"/>
    <w:semiHidden/>
    <w:rsid w:val="00992D50"/>
    <w:rPr>
      <w:sz w:val="20"/>
      <w:szCs w:val="20"/>
    </w:rPr>
  </w:style>
  <w:style w:type="paragraph" w:styleId="Tematkomentarza">
    <w:name w:val="annotation subject"/>
    <w:basedOn w:val="Tekstkomentarza"/>
    <w:next w:val="Tekstkomentarza"/>
    <w:link w:val="TematkomentarzaZnak"/>
    <w:uiPriority w:val="99"/>
    <w:semiHidden/>
    <w:unhideWhenUsed/>
    <w:rsid w:val="00992D50"/>
    <w:rPr>
      <w:b/>
      <w:bCs/>
    </w:rPr>
  </w:style>
  <w:style w:type="character" w:customStyle="1" w:styleId="TematkomentarzaZnak">
    <w:name w:val="Temat komentarza Znak"/>
    <w:basedOn w:val="TekstkomentarzaZnak"/>
    <w:link w:val="Tematkomentarza"/>
    <w:uiPriority w:val="99"/>
    <w:semiHidden/>
    <w:rsid w:val="00992D50"/>
    <w:rPr>
      <w:b/>
      <w:bCs/>
      <w:sz w:val="20"/>
      <w:szCs w:val="20"/>
    </w:rPr>
  </w:style>
  <w:style w:type="numbering" w:customStyle="1" w:styleId="Styl1">
    <w:name w:val="Styl1"/>
    <w:uiPriority w:val="99"/>
    <w:rsid w:val="00E379B2"/>
    <w:pPr>
      <w:numPr>
        <w:numId w:val="9"/>
      </w:numPr>
    </w:pPr>
  </w:style>
  <w:style w:type="character" w:customStyle="1" w:styleId="WW8Num13z1">
    <w:name w:val="WW8Num13z1"/>
    <w:rsid w:val="001828B7"/>
    <w:rPr>
      <w:b w:val="0"/>
    </w:rPr>
  </w:style>
  <w:style w:type="paragraph" w:styleId="Podtytu">
    <w:name w:val="Subtitle"/>
    <w:basedOn w:val="Nagwek"/>
    <w:next w:val="Tekstpodstawowy"/>
    <w:link w:val="PodtytuZnak"/>
    <w:qFormat/>
    <w:rsid w:val="001828B7"/>
    <w:pPr>
      <w:keepNext/>
      <w:tabs>
        <w:tab w:val="clear" w:pos="4536"/>
        <w:tab w:val="clear" w:pos="9072"/>
      </w:tabs>
      <w:suppressAutoHyphens/>
      <w:spacing w:before="240" w:after="120" w:line="276" w:lineRule="auto"/>
      <w:jc w:val="center"/>
    </w:pPr>
    <w:rPr>
      <w:rFonts w:ascii="Arial" w:eastAsia="Lucida Sans Unicode" w:hAnsi="Arial" w:cs="Mangal"/>
      <w:i/>
      <w:iCs/>
      <w:sz w:val="28"/>
      <w:szCs w:val="28"/>
      <w:lang w:eastAsia="ar-SA"/>
    </w:rPr>
  </w:style>
  <w:style w:type="character" w:customStyle="1" w:styleId="PodtytuZnak">
    <w:name w:val="Podtytuł Znak"/>
    <w:basedOn w:val="Domylnaczcionkaakapitu"/>
    <w:link w:val="Podtytu"/>
    <w:rsid w:val="001828B7"/>
    <w:rPr>
      <w:rFonts w:ascii="Arial" w:eastAsia="Lucida Sans Unicode" w:hAnsi="Arial" w:cs="Mangal"/>
      <w:i/>
      <w:iCs/>
      <w:sz w:val="28"/>
      <w:szCs w:val="28"/>
      <w:lang w:eastAsia="ar-SA"/>
    </w:rPr>
  </w:style>
  <w:style w:type="character" w:customStyle="1" w:styleId="Teksttreci">
    <w:name w:val="Tekst treści"/>
    <w:rsid w:val="0017270F"/>
    <w:rPr>
      <w:rFonts w:ascii="Arial Narrow" w:eastAsia="Arial Narrow" w:hAnsi="Arial Narrow" w:cs="Arial Narrow" w:hint="default"/>
      <w:b w:val="0"/>
      <w:bCs w:val="0"/>
      <w:i w:val="0"/>
      <w:iCs w:val="0"/>
      <w:smallCaps w:val="0"/>
      <w:strike w:val="0"/>
      <w:dstrike w:val="0"/>
      <w:color w:val="000000"/>
      <w:spacing w:val="0"/>
      <w:w w:val="100"/>
      <w:position w:val="0"/>
      <w:sz w:val="16"/>
      <w:szCs w:val="16"/>
      <w:u w:val="none"/>
      <w:effect w:val="none"/>
      <w:lang w:val="pl-PL"/>
    </w:rPr>
  </w:style>
  <w:style w:type="paragraph" w:styleId="HTML-wstpniesformatowany">
    <w:name w:val="HTML Preformatted"/>
    <w:basedOn w:val="Normalny"/>
    <w:link w:val="HTML-wstpniesformatowanyZnak"/>
    <w:uiPriority w:val="99"/>
    <w:unhideWhenUsed/>
    <w:rsid w:val="00881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8814B8"/>
    <w:rPr>
      <w:rFonts w:ascii="Courier New" w:eastAsia="Times New Roman" w:hAnsi="Courier New" w:cs="Courier New"/>
      <w:sz w:val="20"/>
      <w:szCs w:val="20"/>
      <w:lang w:eastAsia="pl-PL"/>
    </w:rPr>
  </w:style>
  <w:style w:type="numbering" w:customStyle="1" w:styleId="Styl2">
    <w:name w:val="Styl2"/>
    <w:uiPriority w:val="99"/>
    <w:rsid w:val="00AE00D8"/>
    <w:pPr>
      <w:numPr>
        <w:numId w:val="15"/>
      </w:numPr>
    </w:pPr>
  </w:style>
  <w:style w:type="character" w:styleId="UyteHipercze">
    <w:name w:val="FollowedHyperlink"/>
    <w:basedOn w:val="Domylnaczcionkaakapitu"/>
    <w:uiPriority w:val="99"/>
    <w:semiHidden/>
    <w:unhideWhenUsed/>
    <w:rsid w:val="00BB2BD5"/>
    <w:rPr>
      <w:color w:val="954F72"/>
      <w:u w:val="single"/>
    </w:rPr>
  </w:style>
  <w:style w:type="paragraph" w:customStyle="1" w:styleId="msonormal0">
    <w:name w:val="msonormal"/>
    <w:basedOn w:val="Normalny"/>
    <w:rsid w:val="00BB2BD5"/>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xl63">
    <w:name w:val="xl63"/>
    <w:basedOn w:val="Normalny"/>
    <w:rsid w:val="00BB2BD5"/>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64">
    <w:name w:val="xl64"/>
    <w:basedOn w:val="Normalny"/>
    <w:rsid w:val="00BB2BD5"/>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65">
    <w:name w:val="xl65"/>
    <w:basedOn w:val="Normalny"/>
    <w:rsid w:val="00BB2B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66">
    <w:name w:val="xl66"/>
    <w:basedOn w:val="Normalny"/>
    <w:rsid w:val="00BB2B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67">
    <w:name w:val="xl67"/>
    <w:basedOn w:val="Normalny"/>
    <w:rsid w:val="00BB2B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68">
    <w:name w:val="xl68"/>
    <w:basedOn w:val="Normalny"/>
    <w:rsid w:val="00BB2BD5"/>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69">
    <w:name w:val="xl69"/>
    <w:basedOn w:val="Normalny"/>
    <w:rsid w:val="00BB2B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70">
    <w:name w:val="xl70"/>
    <w:basedOn w:val="Normalny"/>
    <w:rsid w:val="00BB2BD5"/>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pPr>
    <w:rPr>
      <w:rFonts w:ascii="Times New Roman" w:eastAsia="Times New Roman" w:hAnsi="Times New Roman" w:cs="Times New Roman"/>
      <w:sz w:val="20"/>
      <w:szCs w:val="20"/>
      <w:lang w:eastAsia="pl-PL"/>
    </w:rPr>
  </w:style>
  <w:style w:type="paragraph" w:customStyle="1" w:styleId="xl71">
    <w:name w:val="xl71"/>
    <w:basedOn w:val="Normalny"/>
    <w:rsid w:val="00BB2BD5"/>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pPr>
    <w:rPr>
      <w:rFonts w:ascii="Times New Roman" w:eastAsia="Times New Roman" w:hAnsi="Times New Roman" w:cs="Times New Roman"/>
      <w:sz w:val="20"/>
      <w:szCs w:val="20"/>
      <w:lang w:eastAsia="pl-PL"/>
    </w:rPr>
  </w:style>
  <w:style w:type="paragraph" w:customStyle="1" w:styleId="xl72">
    <w:name w:val="xl72"/>
    <w:basedOn w:val="Normalny"/>
    <w:rsid w:val="00BB2B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sz w:val="20"/>
      <w:szCs w:val="20"/>
      <w:lang w:eastAsia="pl-PL"/>
    </w:rPr>
  </w:style>
  <w:style w:type="paragraph" w:customStyle="1" w:styleId="xl73">
    <w:name w:val="xl73"/>
    <w:basedOn w:val="Normalny"/>
    <w:rsid w:val="00BB2BD5"/>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74">
    <w:name w:val="xl74"/>
    <w:basedOn w:val="Normalny"/>
    <w:rsid w:val="00BB2BD5"/>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character" w:customStyle="1" w:styleId="st">
    <w:name w:val="st"/>
    <w:basedOn w:val="Domylnaczcionkaakapitu"/>
    <w:rsid w:val="00FD34DA"/>
  </w:style>
  <w:style w:type="character" w:styleId="Uwydatnienie">
    <w:name w:val="Emphasis"/>
    <w:basedOn w:val="Domylnaczcionkaakapitu"/>
    <w:uiPriority w:val="20"/>
    <w:qFormat/>
    <w:rsid w:val="00FD34DA"/>
    <w:rPr>
      <w:i/>
      <w:iCs/>
    </w:rPr>
  </w:style>
  <w:style w:type="character" w:styleId="HTML-cytat">
    <w:name w:val="HTML Cite"/>
    <w:basedOn w:val="Domylnaczcionkaakapitu"/>
    <w:uiPriority w:val="99"/>
    <w:semiHidden/>
    <w:unhideWhenUsed/>
    <w:rsid w:val="009026A6"/>
    <w:rPr>
      <w:i/>
      <w:iCs/>
    </w:rPr>
  </w:style>
  <w:style w:type="character" w:customStyle="1" w:styleId="Wzmianka1">
    <w:name w:val="Wzmianka1"/>
    <w:basedOn w:val="Domylnaczcionkaakapitu"/>
    <w:uiPriority w:val="99"/>
    <w:semiHidden/>
    <w:unhideWhenUsed/>
    <w:rsid w:val="00A407D4"/>
    <w:rPr>
      <w:color w:val="2B579A"/>
      <w:shd w:val="clear" w:color="auto" w:fill="E6E6E6"/>
    </w:rPr>
  </w:style>
  <w:style w:type="character" w:customStyle="1" w:styleId="Wzmianka2">
    <w:name w:val="Wzmianka2"/>
    <w:basedOn w:val="Domylnaczcionkaakapitu"/>
    <w:uiPriority w:val="99"/>
    <w:semiHidden/>
    <w:unhideWhenUsed/>
    <w:rsid w:val="00816D6B"/>
    <w:rPr>
      <w:color w:val="2B579A"/>
      <w:shd w:val="clear" w:color="auto" w:fill="E6E6E6"/>
    </w:rPr>
  </w:style>
  <w:style w:type="character" w:styleId="Wzmianka">
    <w:name w:val="Mention"/>
    <w:basedOn w:val="Domylnaczcionkaakapitu"/>
    <w:uiPriority w:val="99"/>
    <w:semiHidden/>
    <w:unhideWhenUsed/>
    <w:rsid w:val="000A10D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3823">
      <w:bodyDiv w:val="1"/>
      <w:marLeft w:val="0"/>
      <w:marRight w:val="0"/>
      <w:marTop w:val="0"/>
      <w:marBottom w:val="0"/>
      <w:divBdr>
        <w:top w:val="none" w:sz="0" w:space="0" w:color="auto"/>
        <w:left w:val="none" w:sz="0" w:space="0" w:color="auto"/>
        <w:bottom w:val="none" w:sz="0" w:space="0" w:color="auto"/>
        <w:right w:val="none" w:sz="0" w:space="0" w:color="auto"/>
      </w:divBdr>
    </w:div>
    <w:div w:id="12418171">
      <w:bodyDiv w:val="1"/>
      <w:marLeft w:val="0"/>
      <w:marRight w:val="0"/>
      <w:marTop w:val="0"/>
      <w:marBottom w:val="0"/>
      <w:divBdr>
        <w:top w:val="none" w:sz="0" w:space="0" w:color="auto"/>
        <w:left w:val="none" w:sz="0" w:space="0" w:color="auto"/>
        <w:bottom w:val="none" w:sz="0" w:space="0" w:color="auto"/>
        <w:right w:val="none" w:sz="0" w:space="0" w:color="auto"/>
      </w:divBdr>
    </w:div>
    <w:div w:id="81226297">
      <w:bodyDiv w:val="1"/>
      <w:marLeft w:val="0"/>
      <w:marRight w:val="0"/>
      <w:marTop w:val="0"/>
      <w:marBottom w:val="0"/>
      <w:divBdr>
        <w:top w:val="none" w:sz="0" w:space="0" w:color="auto"/>
        <w:left w:val="none" w:sz="0" w:space="0" w:color="auto"/>
        <w:bottom w:val="none" w:sz="0" w:space="0" w:color="auto"/>
        <w:right w:val="none" w:sz="0" w:space="0" w:color="auto"/>
      </w:divBdr>
    </w:div>
    <w:div w:id="147328591">
      <w:bodyDiv w:val="1"/>
      <w:marLeft w:val="0"/>
      <w:marRight w:val="0"/>
      <w:marTop w:val="0"/>
      <w:marBottom w:val="0"/>
      <w:divBdr>
        <w:top w:val="none" w:sz="0" w:space="0" w:color="auto"/>
        <w:left w:val="none" w:sz="0" w:space="0" w:color="auto"/>
        <w:bottom w:val="none" w:sz="0" w:space="0" w:color="auto"/>
        <w:right w:val="none" w:sz="0" w:space="0" w:color="auto"/>
      </w:divBdr>
    </w:div>
    <w:div w:id="159279253">
      <w:bodyDiv w:val="1"/>
      <w:marLeft w:val="0"/>
      <w:marRight w:val="0"/>
      <w:marTop w:val="0"/>
      <w:marBottom w:val="0"/>
      <w:divBdr>
        <w:top w:val="none" w:sz="0" w:space="0" w:color="auto"/>
        <w:left w:val="none" w:sz="0" w:space="0" w:color="auto"/>
        <w:bottom w:val="none" w:sz="0" w:space="0" w:color="auto"/>
        <w:right w:val="none" w:sz="0" w:space="0" w:color="auto"/>
      </w:divBdr>
    </w:div>
    <w:div w:id="172305329">
      <w:bodyDiv w:val="1"/>
      <w:marLeft w:val="0"/>
      <w:marRight w:val="0"/>
      <w:marTop w:val="0"/>
      <w:marBottom w:val="0"/>
      <w:divBdr>
        <w:top w:val="none" w:sz="0" w:space="0" w:color="auto"/>
        <w:left w:val="none" w:sz="0" w:space="0" w:color="auto"/>
        <w:bottom w:val="none" w:sz="0" w:space="0" w:color="auto"/>
        <w:right w:val="none" w:sz="0" w:space="0" w:color="auto"/>
      </w:divBdr>
    </w:div>
    <w:div w:id="187914531">
      <w:bodyDiv w:val="1"/>
      <w:marLeft w:val="0"/>
      <w:marRight w:val="0"/>
      <w:marTop w:val="0"/>
      <w:marBottom w:val="0"/>
      <w:divBdr>
        <w:top w:val="none" w:sz="0" w:space="0" w:color="auto"/>
        <w:left w:val="none" w:sz="0" w:space="0" w:color="auto"/>
        <w:bottom w:val="none" w:sz="0" w:space="0" w:color="auto"/>
        <w:right w:val="none" w:sz="0" w:space="0" w:color="auto"/>
      </w:divBdr>
    </w:div>
    <w:div w:id="331613505">
      <w:bodyDiv w:val="1"/>
      <w:marLeft w:val="0"/>
      <w:marRight w:val="0"/>
      <w:marTop w:val="0"/>
      <w:marBottom w:val="0"/>
      <w:divBdr>
        <w:top w:val="none" w:sz="0" w:space="0" w:color="auto"/>
        <w:left w:val="none" w:sz="0" w:space="0" w:color="auto"/>
        <w:bottom w:val="none" w:sz="0" w:space="0" w:color="auto"/>
        <w:right w:val="none" w:sz="0" w:space="0" w:color="auto"/>
      </w:divBdr>
    </w:div>
    <w:div w:id="334381320">
      <w:bodyDiv w:val="1"/>
      <w:marLeft w:val="0"/>
      <w:marRight w:val="0"/>
      <w:marTop w:val="0"/>
      <w:marBottom w:val="0"/>
      <w:divBdr>
        <w:top w:val="none" w:sz="0" w:space="0" w:color="auto"/>
        <w:left w:val="none" w:sz="0" w:space="0" w:color="auto"/>
        <w:bottom w:val="none" w:sz="0" w:space="0" w:color="auto"/>
        <w:right w:val="none" w:sz="0" w:space="0" w:color="auto"/>
      </w:divBdr>
    </w:div>
    <w:div w:id="355739850">
      <w:bodyDiv w:val="1"/>
      <w:marLeft w:val="0"/>
      <w:marRight w:val="0"/>
      <w:marTop w:val="0"/>
      <w:marBottom w:val="0"/>
      <w:divBdr>
        <w:top w:val="none" w:sz="0" w:space="0" w:color="auto"/>
        <w:left w:val="none" w:sz="0" w:space="0" w:color="auto"/>
        <w:bottom w:val="none" w:sz="0" w:space="0" w:color="auto"/>
        <w:right w:val="none" w:sz="0" w:space="0" w:color="auto"/>
      </w:divBdr>
    </w:div>
    <w:div w:id="470562372">
      <w:bodyDiv w:val="1"/>
      <w:marLeft w:val="0"/>
      <w:marRight w:val="0"/>
      <w:marTop w:val="0"/>
      <w:marBottom w:val="0"/>
      <w:divBdr>
        <w:top w:val="none" w:sz="0" w:space="0" w:color="auto"/>
        <w:left w:val="none" w:sz="0" w:space="0" w:color="auto"/>
        <w:bottom w:val="none" w:sz="0" w:space="0" w:color="auto"/>
        <w:right w:val="none" w:sz="0" w:space="0" w:color="auto"/>
      </w:divBdr>
    </w:div>
    <w:div w:id="543491166">
      <w:bodyDiv w:val="1"/>
      <w:marLeft w:val="0"/>
      <w:marRight w:val="0"/>
      <w:marTop w:val="0"/>
      <w:marBottom w:val="0"/>
      <w:divBdr>
        <w:top w:val="none" w:sz="0" w:space="0" w:color="auto"/>
        <w:left w:val="none" w:sz="0" w:space="0" w:color="auto"/>
        <w:bottom w:val="none" w:sz="0" w:space="0" w:color="auto"/>
        <w:right w:val="none" w:sz="0" w:space="0" w:color="auto"/>
      </w:divBdr>
    </w:div>
    <w:div w:id="558979265">
      <w:bodyDiv w:val="1"/>
      <w:marLeft w:val="0"/>
      <w:marRight w:val="0"/>
      <w:marTop w:val="0"/>
      <w:marBottom w:val="0"/>
      <w:divBdr>
        <w:top w:val="none" w:sz="0" w:space="0" w:color="auto"/>
        <w:left w:val="none" w:sz="0" w:space="0" w:color="auto"/>
        <w:bottom w:val="none" w:sz="0" w:space="0" w:color="auto"/>
        <w:right w:val="none" w:sz="0" w:space="0" w:color="auto"/>
      </w:divBdr>
    </w:div>
    <w:div w:id="582959567">
      <w:bodyDiv w:val="1"/>
      <w:marLeft w:val="0"/>
      <w:marRight w:val="0"/>
      <w:marTop w:val="0"/>
      <w:marBottom w:val="0"/>
      <w:divBdr>
        <w:top w:val="none" w:sz="0" w:space="0" w:color="auto"/>
        <w:left w:val="none" w:sz="0" w:space="0" w:color="auto"/>
        <w:bottom w:val="none" w:sz="0" w:space="0" w:color="auto"/>
        <w:right w:val="none" w:sz="0" w:space="0" w:color="auto"/>
      </w:divBdr>
    </w:div>
    <w:div w:id="616910260">
      <w:bodyDiv w:val="1"/>
      <w:marLeft w:val="0"/>
      <w:marRight w:val="0"/>
      <w:marTop w:val="0"/>
      <w:marBottom w:val="0"/>
      <w:divBdr>
        <w:top w:val="none" w:sz="0" w:space="0" w:color="auto"/>
        <w:left w:val="none" w:sz="0" w:space="0" w:color="auto"/>
        <w:bottom w:val="none" w:sz="0" w:space="0" w:color="auto"/>
        <w:right w:val="none" w:sz="0" w:space="0" w:color="auto"/>
      </w:divBdr>
    </w:div>
    <w:div w:id="654723300">
      <w:bodyDiv w:val="1"/>
      <w:marLeft w:val="0"/>
      <w:marRight w:val="0"/>
      <w:marTop w:val="0"/>
      <w:marBottom w:val="0"/>
      <w:divBdr>
        <w:top w:val="none" w:sz="0" w:space="0" w:color="auto"/>
        <w:left w:val="none" w:sz="0" w:space="0" w:color="auto"/>
        <w:bottom w:val="none" w:sz="0" w:space="0" w:color="auto"/>
        <w:right w:val="none" w:sz="0" w:space="0" w:color="auto"/>
      </w:divBdr>
    </w:div>
    <w:div w:id="672955868">
      <w:bodyDiv w:val="1"/>
      <w:marLeft w:val="0"/>
      <w:marRight w:val="0"/>
      <w:marTop w:val="0"/>
      <w:marBottom w:val="0"/>
      <w:divBdr>
        <w:top w:val="none" w:sz="0" w:space="0" w:color="auto"/>
        <w:left w:val="none" w:sz="0" w:space="0" w:color="auto"/>
        <w:bottom w:val="none" w:sz="0" w:space="0" w:color="auto"/>
        <w:right w:val="none" w:sz="0" w:space="0" w:color="auto"/>
      </w:divBdr>
      <w:divsChild>
        <w:div w:id="22875363">
          <w:marLeft w:val="0"/>
          <w:marRight w:val="0"/>
          <w:marTop w:val="0"/>
          <w:marBottom w:val="0"/>
          <w:divBdr>
            <w:top w:val="none" w:sz="0" w:space="0" w:color="auto"/>
            <w:left w:val="none" w:sz="0" w:space="0" w:color="auto"/>
            <w:bottom w:val="none" w:sz="0" w:space="0" w:color="auto"/>
            <w:right w:val="none" w:sz="0" w:space="0" w:color="auto"/>
          </w:divBdr>
        </w:div>
        <w:div w:id="65343464">
          <w:marLeft w:val="0"/>
          <w:marRight w:val="0"/>
          <w:marTop w:val="0"/>
          <w:marBottom w:val="0"/>
          <w:divBdr>
            <w:top w:val="none" w:sz="0" w:space="0" w:color="auto"/>
            <w:left w:val="none" w:sz="0" w:space="0" w:color="auto"/>
            <w:bottom w:val="none" w:sz="0" w:space="0" w:color="auto"/>
            <w:right w:val="none" w:sz="0" w:space="0" w:color="auto"/>
          </w:divBdr>
        </w:div>
        <w:div w:id="360976430">
          <w:marLeft w:val="0"/>
          <w:marRight w:val="0"/>
          <w:marTop w:val="0"/>
          <w:marBottom w:val="0"/>
          <w:divBdr>
            <w:top w:val="none" w:sz="0" w:space="0" w:color="auto"/>
            <w:left w:val="none" w:sz="0" w:space="0" w:color="auto"/>
            <w:bottom w:val="none" w:sz="0" w:space="0" w:color="auto"/>
            <w:right w:val="none" w:sz="0" w:space="0" w:color="auto"/>
          </w:divBdr>
        </w:div>
        <w:div w:id="373385702">
          <w:marLeft w:val="0"/>
          <w:marRight w:val="0"/>
          <w:marTop w:val="0"/>
          <w:marBottom w:val="0"/>
          <w:divBdr>
            <w:top w:val="none" w:sz="0" w:space="0" w:color="auto"/>
            <w:left w:val="none" w:sz="0" w:space="0" w:color="auto"/>
            <w:bottom w:val="none" w:sz="0" w:space="0" w:color="auto"/>
            <w:right w:val="none" w:sz="0" w:space="0" w:color="auto"/>
          </w:divBdr>
        </w:div>
        <w:div w:id="687491633">
          <w:marLeft w:val="0"/>
          <w:marRight w:val="0"/>
          <w:marTop w:val="0"/>
          <w:marBottom w:val="0"/>
          <w:divBdr>
            <w:top w:val="none" w:sz="0" w:space="0" w:color="auto"/>
            <w:left w:val="none" w:sz="0" w:space="0" w:color="auto"/>
            <w:bottom w:val="none" w:sz="0" w:space="0" w:color="auto"/>
            <w:right w:val="none" w:sz="0" w:space="0" w:color="auto"/>
          </w:divBdr>
        </w:div>
        <w:div w:id="711728748">
          <w:marLeft w:val="0"/>
          <w:marRight w:val="0"/>
          <w:marTop w:val="0"/>
          <w:marBottom w:val="0"/>
          <w:divBdr>
            <w:top w:val="none" w:sz="0" w:space="0" w:color="auto"/>
            <w:left w:val="none" w:sz="0" w:space="0" w:color="auto"/>
            <w:bottom w:val="none" w:sz="0" w:space="0" w:color="auto"/>
            <w:right w:val="none" w:sz="0" w:space="0" w:color="auto"/>
          </w:divBdr>
        </w:div>
        <w:div w:id="823349771">
          <w:marLeft w:val="0"/>
          <w:marRight w:val="0"/>
          <w:marTop w:val="0"/>
          <w:marBottom w:val="0"/>
          <w:divBdr>
            <w:top w:val="none" w:sz="0" w:space="0" w:color="auto"/>
            <w:left w:val="none" w:sz="0" w:space="0" w:color="auto"/>
            <w:bottom w:val="none" w:sz="0" w:space="0" w:color="auto"/>
            <w:right w:val="none" w:sz="0" w:space="0" w:color="auto"/>
          </w:divBdr>
        </w:div>
        <w:div w:id="905577262">
          <w:marLeft w:val="0"/>
          <w:marRight w:val="0"/>
          <w:marTop w:val="0"/>
          <w:marBottom w:val="0"/>
          <w:divBdr>
            <w:top w:val="none" w:sz="0" w:space="0" w:color="auto"/>
            <w:left w:val="none" w:sz="0" w:space="0" w:color="auto"/>
            <w:bottom w:val="none" w:sz="0" w:space="0" w:color="auto"/>
            <w:right w:val="none" w:sz="0" w:space="0" w:color="auto"/>
          </w:divBdr>
        </w:div>
        <w:div w:id="1262687145">
          <w:marLeft w:val="0"/>
          <w:marRight w:val="0"/>
          <w:marTop w:val="0"/>
          <w:marBottom w:val="0"/>
          <w:divBdr>
            <w:top w:val="none" w:sz="0" w:space="0" w:color="auto"/>
            <w:left w:val="none" w:sz="0" w:space="0" w:color="auto"/>
            <w:bottom w:val="none" w:sz="0" w:space="0" w:color="auto"/>
            <w:right w:val="none" w:sz="0" w:space="0" w:color="auto"/>
          </w:divBdr>
        </w:div>
        <w:div w:id="1304460818">
          <w:marLeft w:val="0"/>
          <w:marRight w:val="0"/>
          <w:marTop w:val="0"/>
          <w:marBottom w:val="0"/>
          <w:divBdr>
            <w:top w:val="none" w:sz="0" w:space="0" w:color="auto"/>
            <w:left w:val="none" w:sz="0" w:space="0" w:color="auto"/>
            <w:bottom w:val="none" w:sz="0" w:space="0" w:color="auto"/>
            <w:right w:val="none" w:sz="0" w:space="0" w:color="auto"/>
          </w:divBdr>
        </w:div>
        <w:div w:id="1331178940">
          <w:marLeft w:val="0"/>
          <w:marRight w:val="0"/>
          <w:marTop w:val="0"/>
          <w:marBottom w:val="0"/>
          <w:divBdr>
            <w:top w:val="none" w:sz="0" w:space="0" w:color="auto"/>
            <w:left w:val="none" w:sz="0" w:space="0" w:color="auto"/>
            <w:bottom w:val="none" w:sz="0" w:space="0" w:color="auto"/>
            <w:right w:val="none" w:sz="0" w:space="0" w:color="auto"/>
          </w:divBdr>
        </w:div>
        <w:div w:id="1418600196">
          <w:marLeft w:val="0"/>
          <w:marRight w:val="0"/>
          <w:marTop w:val="0"/>
          <w:marBottom w:val="0"/>
          <w:divBdr>
            <w:top w:val="none" w:sz="0" w:space="0" w:color="auto"/>
            <w:left w:val="none" w:sz="0" w:space="0" w:color="auto"/>
            <w:bottom w:val="none" w:sz="0" w:space="0" w:color="auto"/>
            <w:right w:val="none" w:sz="0" w:space="0" w:color="auto"/>
          </w:divBdr>
        </w:div>
        <w:div w:id="1439523027">
          <w:marLeft w:val="0"/>
          <w:marRight w:val="0"/>
          <w:marTop w:val="0"/>
          <w:marBottom w:val="0"/>
          <w:divBdr>
            <w:top w:val="none" w:sz="0" w:space="0" w:color="auto"/>
            <w:left w:val="none" w:sz="0" w:space="0" w:color="auto"/>
            <w:bottom w:val="none" w:sz="0" w:space="0" w:color="auto"/>
            <w:right w:val="none" w:sz="0" w:space="0" w:color="auto"/>
          </w:divBdr>
        </w:div>
        <w:div w:id="1534804851">
          <w:marLeft w:val="0"/>
          <w:marRight w:val="0"/>
          <w:marTop w:val="0"/>
          <w:marBottom w:val="0"/>
          <w:divBdr>
            <w:top w:val="none" w:sz="0" w:space="0" w:color="auto"/>
            <w:left w:val="none" w:sz="0" w:space="0" w:color="auto"/>
            <w:bottom w:val="none" w:sz="0" w:space="0" w:color="auto"/>
            <w:right w:val="none" w:sz="0" w:space="0" w:color="auto"/>
          </w:divBdr>
        </w:div>
        <w:div w:id="1943800167">
          <w:marLeft w:val="0"/>
          <w:marRight w:val="0"/>
          <w:marTop w:val="0"/>
          <w:marBottom w:val="0"/>
          <w:divBdr>
            <w:top w:val="none" w:sz="0" w:space="0" w:color="auto"/>
            <w:left w:val="none" w:sz="0" w:space="0" w:color="auto"/>
            <w:bottom w:val="none" w:sz="0" w:space="0" w:color="auto"/>
            <w:right w:val="none" w:sz="0" w:space="0" w:color="auto"/>
          </w:divBdr>
        </w:div>
        <w:div w:id="2003317839">
          <w:marLeft w:val="0"/>
          <w:marRight w:val="0"/>
          <w:marTop w:val="0"/>
          <w:marBottom w:val="0"/>
          <w:divBdr>
            <w:top w:val="none" w:sz="0" w:space="0" w:color="auto"/>
            <w:left w:val="none" w:sz="0" w:space="0" w:color="auto"/>
            <w:bottom w:val="none" w:sz="0" w:space="0" w:color="auto"/>
            <w:right w:val="none" w:sz="0" w:space="0" w:color="auto"/>
          </w:divBdr>
        </w:div>
      </w:divsChild>
    </w:div>
    <w:div w:id="727611192">
      <w:bodyDiv w:val="1"/>
      <w:marLeft w:val="0"/>
      <w:marRight w:val="0"/>
      <w:marTop w:val="0"/>
      <w:marBottom w:val="0"/>
      <w:divBdr>
        <w:top w:val="none" w:sz="0" w:space="0" w:color="auto"/>
        <w:left w:val="none" w:sz="0" w:space="0" w:color="auto"/>
        <w:bottom w:val="none" w:sz="0" w:space="0" w:color="auto"/>
        <w:right w:val="none" w:sz="0" w:space="0" w:color="auto"/>
      </w:divBdr>
    </w:div>
    <w:div w:id="774397543">
      <w:bodyDiv w:val="1"/>
      <w:marLeft w:val="0"/>
      <w:marRight w:val="0"/>
      <w:marTop w:val="0"/>
      <w:marBottom w:val="0"/>
      <w:divBdr>
        <w:top w:val="none" w:sz="0" w:space="0" w:color="auto"/>
        <w:left w:val="none" w:sz="0" w:space="0" w:color="auto"/>
        <w:bottom w:val="none" w:sz="0" w:space="0" w:color="auto"/>
        <w:right w:val="none" w:sz="0" w:space="0" w:color="auto"/>
      </w:divBdr>
    </w:div>
    <w:div w:id="790514557">
      <w:bodyDiv w:val="1"/>
      <w:marLeft w:val="0"/>
      <w:marRight w:val="0"/>
      <w:marTop w:val="0"/>
      <w:marBottom w:val="0"/>
      <w:divBdr>
        <w:top w:val="none" w:sz="0" w:space="0" w:color="auto"/>
        <w:left w:val="none" w:sz="0" w:space="0" w:color="auto"/>
        <w:bottom w:val="none" w:sz="0" w:space="0" w:color="auto"/>
        <w:right w:val="none" w:sz="0" w:space="0" w:color="auto"/>
      </w:divBdr>
    </w:div>
    <w:div w:id="796753156">
      <w:bodyDiv w:val="1"/>
      <w:marLeft w:val="0"/>
      <w:marRight w:val="0"/>
      <w:marTop w:val="0"/>
      <w:marBottom w:val="0"/>
      <w:divBdr>
        <w:top w:val="none" w:sz="0" w:space="0" w:color="auto"/>
        <w:left w:val="none" w:sz="0" w:space="0" w:color="auto"/>
        <w:bottom w:val="none" w:sz="0" w:space="0" w:color="auto"/>
        <w:right w:val="none" w:sz="0" w:space="0" w:color="auto"/>
      </w:divBdr>
      <w:divsChild>
        <w:div w:id="58095923">
          <w:marLeft w:val="0"/>
          <w:marRight w:val="0"/>
          <w:marTop w:val="0"/>
          <w:marBottom w:val="0"/>
          <w:divBdr>
            <w:top w:val="none" w:sz="0" w:space="0" w:color="auto"/>
            <w:left w:val="none" w:sz="0" w:space="0" w:color="auto"/>
            <w:bottom w:val="none" w:sz="0" w:space="0" w:color="auto"/>
            <w:right w:val="none" w:sz="0" w:space="0" w:color="auto"/>
          </w:divBdr>
        </w:div>
        <w:div w:id="127087776">
          <w:marLeft w:val="0"/>
          <w:marRight w:val="0"/>
          <w:marTop w:val="0"/>
          <w:marBottom w:val="0"/>
          <w:divBdr>
            <w:top w:val="none" w:sz="0" w:space="0" w:color="auto"/>
            <w:left w:val="none" w:sz="0" w:space="0" w:color="auto"/>
            <w:bottom w:val="none" w:sz="0" w:space="0" w:color="auto"/>
            <w:right w:val="none" w:sz="0" w:space="0" w:color="auto"/>
          </w:divBdr>
        </w:div>
        <w:div w:id="876502633">
          <w:marLeft w:val="0"/>
          <w:marRight w:val="0"/>
          <w:marTop w:val="0"/>
          <w:marBottom w:val="0"/>
          <w:divBdr>
            <w:top w:val="none" w:sz="0" w:space="0" w:color="auto"/>
            <w:left w:val="none" w:sz="0" w:space="0" w:color="auto"/>
            <w:bottom w:val="none" w:sz="0" w:space="0" w:color="auto"/>
            <w:right w:val="none" w:sz="0" w:space="0" w:color="auto"/>
          </w:divBdr>
        </w:div>
        <w:div w:id="933512082">
          <w:marLeft w:val="0"/>
          <w:marRight w:val="0"/>
          <w:marTop w:val="0"/>
          <w:marBottom w:val="0"/>
          <w:divBdr>
            <w:top w:val="none" w:sz="0" w:space="0" w:color="auto"/>
            <w:left w:val="none" w:sz="0" w:space="0" w:color="auto"/>
            <w:bottom w:val="none" w:sz="0" w:space="0" w:color="auto"/>
            <w:right w:val="none" w:sz="0" w:space="0" w:color="auto"/>
          </w:divBdr>
        </w:div>
        <w:div w:id="1118179458">
          <w:marLeft w:val="0"/>
          <w:marRight w:val="0"/>
          <w:marTop w:val="0"/>
          <w:marBottom w:val="0"/>
          <w:divBdr>
            <w:top w:val="none" w:sz="0" w:space="0" w:color="auto"/>
            <w:left w:val="none" w:sz="0" w:space="0" w:color="auto"/>
            <w:bottom w:val="none" w:sz="0" w:space="0" w:color="auto"/>
            <w:right w:val="none" w:sz="0" w:space="0" w:color="auto"/>
          </w:divBdr>
        </w:div>
        <w:div w:id="1144660713">
          <w:marLeft w:val="0"/>
          <w:marRight w:val="0"/>
          <w:marTop w:val="0"/>
          <w:marBottom w:val="0"/>
          <w:divBdr>
            <w:top w:val="none" w:sz="0" w:space="0" w:color="auto"/>
            <w:left w:val="none" w:sz="0" w:space="0" w:color="auto"/>
            <w:bottom w:val="none" w:sz="0" w:space="0" w:color="auto"/>
            <w:right w:val="none" w:sz="0" w:space="0" w:color="auto"/>
          </w:divBdr>
        </w:div>
        <w:div w:id="1173451917">
          <w:marLeft w:val="0"/>
          <w:marRight w:val="0"/>
          <w:marTop w:val="0"/>
          <w:marBottom w:val="0"/>
          <w:divBdr>
            <w:top w:val="none" w:sz="0" w:space="0" w:color="auto"/>
            <w:left w:val="none" w:sz="0" w:space="0" w:color="auto"/>
            <w:bottom w:val="none" w:sz="0" w:space="0" w:color="auto"/>
            <w:right w:val="none" w:sz="0" w:space="0" w:color="auto"/>
          </w:divBdr>
        </w:div>
        <w:div w:id="1175218842">
          <w:marLeft w:val="0"/>
          <w:marRight w:val="0"/>
          <w:marTop w:val="0"/>
          <w:marBottom w:val="0"/>
          <w:divBdr>
            <w:top w:val="none" w:sz="0" w:space="0" w:color="auto"/>
            <w:left w:val="none" w:sz="0" w:space="0" w:color="auto"/>
            <w:bottom w:val="none" w:sz="0" w:space="0" w:color="auto"/>
            <w:right w:val="none" w:sz="0" w:space="0" w:color="auto"/>
          </w:divBdr>
        </w:div>
        <w:div w:id="1252933025">
          <w:marLeft w:val="0"/>
          <w:marRight w:val="0"/>
          <w:marTop w:val="0"/>
          <w:marBottom w:val="0"/>
          <w:divBdr>
            <w:top w:val="none" w:sz="0" w:space="0" w:color="auto"/>
            <w:left w:val="none" w:sz="0" w:space="0" w:color="auto"/>
            <w:bottom w:val="none" w:sz="0" w:space="0" w:color="auto"/>
            <w:right w:val="none" w:sz="0" w:space="0" w:color="auto"/>
          </w:divBdr>
        </w:div>
        <w:div w:id="1273785220">
          <w:marLeft w:val="0"/>
          <w:marRight w:val="0"/>
          <w:marTop w:val="0"/>
          <w:marBottom w:val="0"/>
          <w:divBdr>
            <w:top w:val="none" w:sz="0" w:space="0" w:color="auto"/>
            <w:left w:val="none" w:sz="0" w:space="0" w:color="auto"/>
            <w:bottom w:val="none" w:sz="0" w:space="0" w:color="auto"/>
            <w:right w:val="none" w:sz="0" w:space="0" w:color="auto"/>
          </w:divBdr>
        </w:div>
        <w:div w:id="1304386713">
          <w:marLeft w:val="0"/>
          <w:marRight w:val="0"/>
          <w:marTop w:val="0"/>
          <w:marBottom w:val="0"/>
          <w:divBdr>
            <w:top w:val="none" w:sz="0" w:space="0" w:color="auto"/>
            <w:left w:val="none" w:sz="0" w:space="0" w:color="auto"/>
            <w:bottom w:val="none" w:sz="0" w:space="0" w:color="auto"/>
            <w:right w:val="none" w:sz="0" w:space="0" w:color="auto"/>
          </w:divBdr>
        </w:div>
        <w:div w:id="1375807555">
          <w:marLeft w:val="0"/>
          <w:marRight w:val="0"/>
          <w:marTop w:val="0"/>
          <w:marBottom w:val="0"/>
          <w:divBdr>
            <w:top w:val="none" w:sz="0" w:space="0" w:color="auto"/>
            <w:left w:val="none" w:sz="0" w:space="0" w:color="auto"/>
            <w:bottom w:val="none" w:sz="0" w:space="0" w:color="auto"/>
            <w:right w:val="none" w:sz="0" w:space="0" w:color="auto"/>
          </w:divBdr>
        </w:div>
        <w:div w:id="1431968838">
          <w:marLeft w:val="0"/>
          <w:marRight w:val="0"/>
          <w:marTop w:val="0"/>
          <w:marBottom w:val="0"/>
          <w:divBdr>
            <w:top w:val="none" w:sz="0" w:space="0" w:color="auto"/>
            <w:left w:val="none" w:sz="0" w:space="0" w:color="auto"/>
            <w:bottom w:val="none" w:sz="0" w:space="0" w:color="auto"/>
            <w:right w:val="none" w:sz="0" w:space="0" w:color="auto"/>
          </w:divBdr>
        </w:div>
        <w:div w:id="1676222188">
          <w:marLeft w:val="0"/>
          <w:marRight w:val="0"/>
          <w:marTop w:val="0"/>
          <w:marBottom w:val="0"/>
          <w:divBdr>
            <w:top w:val="none" w:sz="0" w:space="0" w:color="auto"/>
            <w:left w:val="none" w:sz="0" w:space="0" w:color="auto"/>
            <w:bottom w:val="none" w:sz="0" w:space="0" w:color="auto"/>
            <w:right w:val="none" w:sz="0" w:space="0" w:color="auto"/>
          </w:divBdr>
        </w:div>
        <w:div w:id="1704473625">
          <w:marLeft w:val="0"/>
          <w:marRight w:val="0"/>
          <w:marTop w:val="0"/>
          <w:marBottom w:val="0"/>
          <w:divBdr>
            <w:top w:val="none" w:sz="0" w:space="0" w:color="auto"/>
            <w:left w:val="none" w:sz="0" w:space="0" w:color="auto"/>
            <w:bottom w:val="none" w:sz="0" w:space="0" w:color="auto"/>
            <w:right w:val="none" w:sz="0" w:space="0" w:color="auto"/>
          </w:divBdr>
        </w:div>
        <w:div w:id="1797480769">
          <w:marLeft w:val="0"/>
          <w:marRight w:val="0"/>
          <w:marTop w:val="0"/>
          <w:marBottom w:val="0"/>
          <w:divBdr>
            <w:top w:val="none" w:sz="0" w:space="0" w:color="auto"/>
            <w:left w:val="none" w:sz="0" w:space="0" w:color="auto"/>
            <w:bottom w:val="none" w:sz="0" w:space="0" w:color="auto"/>
            <w:right w:val="none" w:sz="0" w:space="0" w:color="auto"/>
          </w:divBdr>
        </w:div>
      </w:divsChild>
    </w:div>
    <w:div w:id="807287538">
      <w:bodyDiv w:val="1"/>
      <w:marLeft w:val="0"/>
      <w:marRight w:val="0"/>
      <w:marTop w:val="0"/>
      <w:marBottom w:val="0"/>
      <w:divBdr>
        <w:top w:val="none" w:sz="0" w:space="0" w:color="auto"/>
        <w:left w:val="none" w:sz="0" w:space="0" w:color="auto"/>
        <w:bottom w:val="none" w:sz="0" w:space="0" w:color="auto"/>
        <w:right w:val="none" w:sz="0" w:space="0" w:color="auto"/>
      </w:divBdr>
    </w:div>
    <w:div w:id="822234993">
      <w:bodyDiv w:val="1"/>
      <w:marLeft w:val="0"/>
      <w:marRight w:val="0"/>
      <w:marTop w:val="0"/>
      <w:marBottom w:val="0"/>
      <w:divBdr>
        <w:top w:val="none" w:sz="0" w:space="0" w:color="auto"/>
        <w:left w:val="none" w:sz="0" w:space="0" w:color="auto"/>
        <w:bottom w:val="none" w:sz="0" w:space="0" w:color="auto"/>
        <w:right w:val="none" w:sz="0" w:space="0" w:color="auto"/>
      </w:divBdr>
    </w:div>
    <w:div w:id="850488581">
      <w:bodyDiv w:val="1"/>
      <w:marLeft w:val="0"/>
      <w:marRight w:val="0"/>
      <w:marTop w:val="0"/>
      <w:marBottom w:val="0"/>
      <w:divBdr>
        <w:top w:val="none" w:sz="0" w:space="0" w:color="auto"/>
        <w:left w:val="none" w:sz="0" w:space="0" w:color="auto"/>
        <w:bottom w:val="none" w:sz="0" w:space="0" w:color="auto"/>
        <w:right w:val="none" w:sz="0" w:space="0" w:color="auto"/>
      </w:divBdr>
    </w:div>
    <w:div w:id="876309562">
      <w:bodyDiv w:val="1"/>
      <w:marLeft w:val="0"/>
      <w:marRight w:val="0"/>
      <w:marTop w:val="0"/>
      <w:marBottom w:val="0"/>
      <w:divBdr>
        <w:top w:val="none" w:sz="0" w:space="0" w:color="auto"/>
        <w:left w:val="none" w:sz="0" w:space="0" w:color="auto"/>
        <w:bottom w:val="none" w:sz="0" w:space="0" w:color="auto"/>
        <w:right w:val="none" w:sz="0" w:space="0" w:color="auto"/>
      </w:divBdr>
    </w:div>
    <w:div w:id="931738277">
      <w:bodyDiv w:val="1"/>
      <w:marLeft w:val="0"/>
      <w:marRight w:val="0"/>
      <w:marTop w:val="0"/>
      <w:marBottom w:val="0"/>
      <w:divBdr>
        <w:top w:val="none" w:sz="0" w:space="0" w:color="auto"/>
        <w:left w:val="none" w:sz="0" w:space="0" w:color="auto"/>
        <w:bottom w:val="none" w:sz="0" w:space="0" w:color="auto"/>
        <w:right w:val="none" w:sz="0" w:space="0" w:color="auto"/>
      </w:divBdr>
    </w:div>
    <w:div w:id="953755369">
      <w:bodyDiv w:val="1"/>
      <w:marLeft w:val="0"/>
      <w:marRight w:val="0"/>
      <w:marTop w:val="0"/>
      <w:marBottom w:val="0"/>
      <w:divBdr>
        <w:top w:val="none" w:sz="0" w:space="0" w:color="auto"/>
        <w:left w:val="none" w:sz="0" w:space="0" w:color="auto"/>
        <w:bottom w:val="none" w:sz="0" w:space="0" w:color="auto"/>
        <w:right w:val="none" w:sz="0" w:space="0" w:color="auto"/>
      </w:divBdr>
    </w:div>
    <w:div w:id="982587316">
      <w:bodyDiv w:val="1"/>
      <w:marLeft w:val="0"/>
      <w:marRight w:val="0"/>
      <w:marTop w:val="0"/>
      <w:marBottom w:val="0"/>
      <w:divBdr>
        <w:top w:val="none" w:sz="0" w:space="0" w:color="auto"/>
        <w:left w:val="none" w:sz="0" w:space="0" w:color="auto"/>
        <w:bottom w:val="none" w:sz="0" w:space="0" w:color="auto"/>
        <w:right w:val="none" w:sz="0" w:space="0" w:color="auto"/>
      </w:divBdr>
    </w:div>
    <w:div w:id="984967955">
      <w:bodyDiv w:val="1"/>
      <w:marLeft w:val="0"/>
      <w:marRight w:val="0"/>
      <w:marTop w:val="0"/>
      <w:marBottom w:val="0"/>
      <w:divBdr>
        <w:top w:val="none" w:sz="0" w:space="0" w:color="auto"/>
        <w:left w:val="none" w:sz="0" w:space="0" w:color="auto"/>
        <w:bottom w:val="none" w:sz="0" w:space="0" w:color="auto"/>
        <w:right w:val="none" w:sz="0" w:space="0" w:color="auto"/>
      </w:divBdr>
    </w:div>
    <w:div w:id="1030257716">
      <w:bodyDiv w:val="1"/>
      <w:marLeft w:val="0"/>
      <w:marRight w:val="0"/>
      <w:marTop w:val="0"/>
      <w:marBottom w:val="0"/>
      <w:divBdr>
        <w:top w:val="none" w:sz="0" w:space="0" w:color="auto"/>
        <w:left w:val="none" w:sz="0" w:space="0" w:color="auto"/>
        <w:bottom w:val="none" w:sz="0" w:space="0" w:color="auto"/>
        <w:right w:val="none" w:sz="0" w:space="0" w:color="auto"/>
      </w:divBdr>
    </w:div>
    <w:div w:id="1030649140">
      <w:bodyDiv w:val="1"/>
      <w:marLeft w:val="0"/>
      <w:marRight w:val="0"/>
      <w:marTop w:val="0"/>
      <w:marBottom w:val="0"/>
      <w:divBdr>
        <w:top w:val="none" w:sz="0" w:space="0" w:color="auto"/>
        <w:left w:val="none" w:sz="0" w:space="0" w:color="auto"/>
        <w:bottom w:val="none" w:sz="0" w:space="0" w:color="auto"/>
        <w:right w:val="none" w:sz="0" w:space="0" w:color="auto"/>
      </w:divBdr>
    </w:div>
    <w:div w:id="1041634308">
      <w:bodyDiv w:val="1"/>
      <w:marLeft w:val="0"/>
      <w:marRight w:val="0"/>
      <w:marTop w:val="0"/>
      <w:marBottom w:val="0"/>
      <w:divBdr>
        <w:top w:val="none" w:sz="0" w:space="0" w:color="auto"/>
        <w:left w:val="none" w:sz="0" w:space="0" w:color="auto"/>
        <w:bottom w:val="none" w:sz="0" w:space="0" w:color="auto"/>
        <w:right w:val="none" w:sz="0" w:space="0" w:color="auto"/>
      </w:divBdr>
    </w:div>
    <w:div w:id="1109273955">
      <w:bodyDiv w:val="1"/>
      <w:marLeft w:val="0"/>
      <w:marRight w:val="0"/>
      <w:marTop w:val="0"/>
      <w:marBottom w:val="0"/>
      <w:divBdr>
        <w:top w:val="none" w:sz="0" w:space="0" w:color="auto"/>
        <w:left w:val="none" w:sz="0" w:space="0" w:color="auto"/>
        <w:bottom w:val="none" w:sz="0" w:space="0" w:color="auto"/>
        <w:right w:val="none" w:sz="0" w:space="0" w:color="auto"/>
      </w:divBdr>
    </w:div>
    <w:div w:id="1174564569">
      <w:bodyDiv w:val="1"/>
      <w:marLeft w:val="0"/>
      <w:marRight w:val="0"/>
      <w:marTop w:val="0"/>
      <w:marBottom w:val="0"/>
      <w:divBdr>
        <w:top w:val="none" w:sz="0" w:space="0" w:color="auto"/>
        <w:left w:val="none" w:sz="0" w:space="0" w:color="auto"/>
        <w:bottom w:val="none" w:sz="0" w:space="0" w:color="auto"/>
        <w:right w:val="none" w:sz="0" w:space="0" w:color="auto"/>
      </w:divBdr>
    </w:div>
    <w:div w:id="1199272598">
      <w:bodyDiv w:val="1"/>
      <w:marLeft w:val="0"/>
      <w:marRight w:val="0"/>
      <w:marTop w:val="0"/>
      <w:marBottom w:val="0"/>
      <w:divBdr>
        <w:top w:val="none" w:sz="0" w:space="0" w:color="auto"/>
        <w:left w:val="none" w:sz="0" w:space="0" w:color="auto"/>
        <w:bottom w:val="none" w:sz="0" w:space="0" w:color="auto"/>
        <w:right w:val="none" w:sz="0" w:space="0" w:color="auto"/>
      </w:divBdr>
    </w:div>
    <w:div w:id="1218738546">
      <w:bodyDiv w:val="1"/>
      <w:marLeft w:val="0"/>
      <w:marRight w:val="0"/>
      <w:marTop w:val="0"/>
      <w:marBottom w:val="0"/>
      <w:divBdr>
        <w:top w:val="none" w:sz="0" w:space="0" w:color="auto"/>
        <w:left w:val="none" w:sz="0" w:space="0" w:color="auto"/>
        <w:bottom w:val="none" w:sz="0" w:space="0" w:color="auto"/>
        <w:right w:val="none" w:sz="0" w:space="0" w:color="auto"/>
      </w:divBdr>
    </w:div>
    <w:div w:id="1277299772">
      <w:bodyDiv w:val="1"/>
      <w:marLeft w:val="0"/>
      <w:marRight w:val="0"/>
      <w:marTop w:val="0"/>
      <w:marBottom w:val="0"/>
      <w:divBdr>
        <w:top w:val="none" w:sz="0" w:space="0" w:color="auto"/>
        <w:left w:val="none" w:sz="0" w:space="0" w:color="auto"/>
        <w:bottom w:val="none" w:sz="0" w:space="0" w:color="auto"/>
        <w:right w:val="none" w:sz="0" w:space="0" w:color="auto"/>
      </w:divBdr>
    </w:div>
    <w:div w:id="1317686417">
      <w:bodyDiv w:val="1"/>
      <w:marLeft w:val="0"/>
      <w:marRight w:val="0"/>
      <w:marTop w:val="0"/>
      <w:marBottom w:val="0"/>
      <w:divBdr>
        <w:top w:val="none" w:sz="0" w:space="0" w:color="auto"/>
        <w:left w:val="none" w:sz="0" w:space="0" w:color="auto"/>
        <w:bottom w:val="none" w:sz="0" w:space="0" w:color="auto"/>
        <w:right w:val="none" w:sz="0" w:space="0" w:color="auto"/>
      </w:divBdr>
    </w:div>
    <w:div w:id="1329479525">
      <w:bodyDiv w:val="1"/>
      <w:marLeft w:val="0"/>
      <w:marRight w:val="0"/>
      <w:marTop w:val="0"/>
      <w:marBottom w:val="0"/>
      <w:divBdr>
        <w:top w:val="none" w:sz="0" w:space="0" w:color="auto"/>
        <w:left w:val="none" w:sz="0" w:space="0" w:color="auto"/>
        <w:bottom w:val="none" w:sz="0" w:space="0" w:color="auto"/>
        <w:right w:val="none" w:sz="0" w:space="0" w:color="auto"/>
      </w:divBdr>
    </w:div>
    <w:div w:id="1388139053">
      <w:bodyDiv w:val="1"/>
      <w:marLeft w:val="0"/>
      <w:marRight w:val="0"/>
      <w:marTop w:val="0"/>
      <w:marBottom w:val="0"/>
      <w:divBdr>
        <w:top w:val="none" w:sz="0" w:space="0" w:color="auto"/>
        <w:left w:val="none" w:sz="0" w:space="0" w:color="auto"/>
        <w:bottom w:val="none" w:sz="0" w:space="0" w:color="auto"/>
        <w:right w:val="none" w:sz="0" w:space="0" w:color="auto"/>
      </w:divBdr>
    </w:div>
    <w:div w:id="1473138047">
      <w:bodyDiv w:val="1"/>
      <w:marLeft w:val="0"/>
      <w:marRight w:val="0"/>
      <w:marTop w:val="0"/>
      <w:marBottom w:val="0"/>
      <w:divBdr>
        <w:top w:val="none" w:sz="0" w:space="0" w:color="auto"/>
        <w:left w:val="none" w:sz="0" w:space="0" w:color="auto"/>
        <w:bottom w:val="none" w:sz="0" w:space="0" w:color="auto"/>
        <w:right w:val="none" w:sz="0" w:space="0" w:color="auto"/>
      </w:divBdr>
    </w:div>
    <w:div w:id="1481464675">
      <w:bodyDiv w:val="1"/>
      <w:marLeft w:val="0"/>
      <w:marRight w:val="0"/>
      <w:marTop w:val="0"/>
      <w:marBottom w:val="0"/>
      <w:divBdr>
        <w:top w:val="none" w:sz="0" w:space="0" w:color="auto"/>
        <w:left w:val="none" w:sz="0" w:space="0" w:color="auto"/>
        <w:bottom w:val="none" w:sz="0" w:space="0" w:color="auto"/>
        <w:right w:val="none" w:sz="0" w:space="0" w:color="auto"/>
      </w:divBdr>
      <w:divsChild>
        <w:div w:id="294988033">
          <w:marLeft w:val="0"/>
          <w:marRight w:val="0"/>
          <w:marTop w:val="0"/>
          <w:marBottom w:val="0"/>
          <w:divBdr>
            <w:top w:val="none" w:sz="0" w:space="0" w:color="auto"/>
            <w:left w:val="none" w:sz="0" w:space="0" w:color="auto"/>
            <w:bottom w:val="none" w:sz="0" w:space="0" w:color="auto"/>
            <w:right w:val="none" w:sz="0" w:space="0" w:color="auto"/>
          </w:divBdr>
        </w:div>
        <w:div w:id="512692601">
          <w:marLeft w:val="0"/>
          <w:marRight w:val="0"/>
          <w:marTop w:val="0"/>
          <w:marBottom w:val="0"/>
          <w:divBdr>
            <w:top w:val="none" w:sz="0" w:space="0" w:color="auto"/>
            <w:left w:val="none" w:sz="0" w:space="0" w:color="auto"/>
            <w:bottom w:val="none" w:sz="0" w:space="0" w:color="auto"/>
            <w:right w:val="none" w:sz="0" w:space="0" w:color="auto"/>
          </w:divBdr>
        </w:div>
        <w:div w:id="724835330">
          <w:marLeft w:val="0"/>
          <w:marRight w:val="0"/>
          <w:marTop w:val="0"/>
          <w:marBottom w:val="0"/>
          <w:divBdr>
            <w:top w:val="none" w:sz="0" w:space="0" w:color="auto"/>
            <w:left w:val="none" w:sz="0" w:space="0" w:color="auto"/>
            <w:bottom w:val="none" w:sz="0" w:space="0" w:color="auto"/>
            <w:right w:val="none" w:sz="0" w:space="0" w:color="auto"/>
          </w:divBdr>
        </w:div>
        <w:div w:id="1900047611">
          <w:marLeft w:val="0"/>
          <w:marRight w:val="0"/>
          <w:marTop w:val="0"/>
          <w:marBottom w:val="0"/>
          <w:divBdr>
            <w:top w:val="none" w:sz="0" w:space="0" w:color="auto"/>
            <w:left w:val="none" w:sz="0" w:space="0" w:color="auto"/>
            <w:bottom w:val="none" w:sz="0" w:space="0" w:color="auto"/>
            <w:right w:val="none" w:sz="0" w:space="0" w:color="auto"/>
          </w:divBdr>
        </w:div>
        <w:div w:id="1974555294">
          <w:marLeft w:val="0"/>
          <w:marRight w:val="0"/>
          <w:marTop w:val="0"/>
          <w:marBottom w:val="0"/>
          <w:divBdr>
            <w:top w:val="none" w:sz="0" w:space="0" w:color="auto"/>
            <w:left w:val="none" w:sz="0" w:space="0" w:color="auto"/>
            <w:bottom w:val="none" w:sz="0" w:space="0" w:color="auto"/>
            <w:right w:val="none" w:sz="0" w:space="0" w:color="auto"/>
          </w:divBdr>
        </w:div>
      </w:divsChild>
    </w:div>
    <w:div w:id="1487211805">
      <w:bodyDiv w:val="1"/>
      <w:marLeft w:val="0"/>
      <w:marRight w:val="0"/>
      <w:marTop w:val="0"/>
      <w:marBottom w:val="0"/>
      <w:divBdr>
        <w:top w:val="none" w:sz="0" w:space="0" w:color="auto"/>
        <w:left w:val="none" w:sz="0" w:space="0" w:color="auto"/>
        <w:bottom w:val="none" w:sz="0" w:space="0" w:color="auto"/>
        <w:right w:val="none" w:sz="0" w:space="0" w:color="auto"/>
      </w:divBdr>
    </w:div>
    <w:div w:id="1502162321">
      <w:bodyDiv w:val="1"/>
      <w:marLeft w:val="0"/>
      <w:marRight w:val="0"/>
      <w:marTop w:val="0"/>
      <w:marBottom w:val="0"/>
      <w:divBdr>
        <w:top w:val="none" w:sz="0" w:space="0" w:color="auto"/>
        <w:left w:val="none" w:sz="0" w:space="0" w:color="auto"/>
        <w:bottom w:val="none" w:sz="0" w:space="0" w:color="auto"/>
        <w:right w:val="none" w:sz="0" w:space="0" w:color="auto"/>
      </w:divBdr>
    </w:div>
    <w:div w:id="1519546055">
      <w:bodyDiv w:val="1"/>
      <w:marLeft w:val="0"/>
      <w:marRight w:val="0"/>
      <w:marTop w:val="0"/>
      <w:marBottom w:val="0"/>
      <w:divBdr>
        <w:top w:val="none" w:sz="0" w:space="0" w:color="auto"/>
        <w:left w:val="none" w:sz="0" w:space="0" w:color="auto"/>
        <w:bottom w:val="none" w:sz="0" w:space="0" w:color="auto"/>
        <w:right w:val="none" w:sz="0" w:space="0" w:color="auto"/>
      </w:divBdr>
    </w:div>
    <w:div w:id="1585532862">
      <w:bodyDiv w:val="1"/>
      <w:marLeft w:val="0"/>
      <w:marRight w:val="0"/>
      <w:marTop w:val="0"/>
      <w:marBottom w:val="0"/>
      <w:divBdr>
        <w:top w:val="none" w:sz="0" w:space="0" w:color="auto"/>
        <w:left w:val="none" w:sz="0" w:space="0" w:color="auto"/>
        <w:bottom w:val="none" w:sz="0" w:space="0" w:color="auto"/>
        <w:right w:val="none" w:sz="0" w:space="0" w:color="auto"/>
      </w:divBdr>
    </w:div>
    <w:div w:id="1637946921">
      <w:bodyDiv w:val="1"/>
      <w:marLeft w:val="0"/>
      <w:marRight w:val="0"/>
      <w:marTop w:val="0"/>
      <w:marBottom w:val="0"/>
      <w:divBdr>
        <w:top w:val="none" w:sz="0" w:space="0" w:color="auto"/>
        <w:left w:val="none" w:sz="0" w:space="0" w:color="auto"/>
        <w:bottom w:val="none" w:sz="0" w:space="0" w:color="auto"/>
        <w:right w:val="none" w:sz="0" w:space="0" w:color="auto"/>
      </w:divBdr>
    </w:div>
    <w:div w:id="1663200141">
      <w:bodyDiv w:val="1"/>
      <w:marLeft w:val="0"/>
      <w:marRight w:val="0"/>
      <w:marTop w:val="0"/>
      <w:marBottom w:val="0"/>
      <w:divBdr>
        <w:top w:val="none" w:sz="0" w:space="0" w:color="auto"/>
        <w:left w:val="none" w:sz="0" w:space="0" w:color="auto"/>
        <w:bottom w:val="none" w:sz="0" w:space="0" w:color="auto"/>
        <w:right w:val="none" w:sz="0" w:space="0" w:color="auto"/>
      </w:divBdr>
    </w:div>
    <w:div w:id="1696882841">
      <w:bodyDiv w:val="1"/>
      <w:marLeft w:val="0"/>
      <w:marRight w:val="0"/>
      <w:marTop w:val="0"/>
      <w:marBottom w:val="0"/>
      <w:divBdr>
        <w:top w:val="none" w:sz="0" w:space="0" w:color="auto"/>
        <w:left w:val="none" w:sz="0" w:space="0" w:color="auto"/>
        <w:bottom w:val="none" w:sz="0" w:space="0" w:color="auto"/>
        <w:right w:val="none" w:sz="0" w:space="0" w:color="auto"/>
      </w:divBdr>
    </w:div>
    <w:div w:id="1710452977">
      <w:bodyDiv w:val="1"/>
      <w:marLeft w:val="0"/>
      <w:marRight w:val="0"/>
      <w:marTop w:val="0"/>
      <w:marBottom w:val="0"/>
      <w:divBdr>
        <w:top w:val="none" w:sz="0" w:space="0" w:color="auto"/>
        <w:left w:val="none" w:sz="0" w:space="0" w:color="auto"/>
        <w:bottom w:val="none" w:sz="0" w:space="0" w:color="auto"/>
        <w:right w:val="none" w:sz="0" w:space="0" w:color="auto"/>
      </w:divBdr>
    </w:div>
    <w:div w:id="1745950860">
      <w:bodyDiv w:val="1"/>
      <w:marLeft w:val="0"/>
      <w:marRight w:val="0"/>
      <w:marTop w:val="0"/>
      <w:marBottom w:val="0"/>
      <w:divBdr>
        <w:top w:val="none" w:sz="0" w:space="0" w:color="auto"/>
        <w:left w:val="none" w:sz="0" w:space="0" w:color="auto"/>
        <w:bottom w:val="none" w:sz="0" w:space="0" w:color="auto"/>
        <w:right w:val="none" w:sz="0" w:space="0" w:color="auto"/>
      </w:divBdr>
    </w:div>
    <w:div w:id="1853180004">
      <w:bodyDiv w:val="1"/>
      <w:marLeft w:val="0"/>
      <w:marRight w:val="0"/>
      <w:marTop w:val="0"/>
      <w:marBottom w:val="0"/>
      <w:divBdr>
        <w:top w:val="none" w:sz="0" w:space="0" w:color="auto"/>
        <w:left w:val="none" w:sz="0" w:space="0" w:color="auto"/>
        <w:bottom w:val="none" w:sz="0" w:space="0" w:color="auto"/>
        <w:right w:val="none" w:sz="0" w:space="0" w:color="auto"/>
      </w:divBdr>
    </w:div>
    <w:div w:id="1913928167">
      <w:bodyDiv w:val="1"/>
      <w:marLeft w:val="0"/>
      <w:marRight w:val="0"/>
      <w:marTop w:val="0"/>
      <w:marBottom w:val="0"/>
      <w:divBdr>
        <w:top w:val="none" w:sz="0" w:space="0" w:color="auto"/>
        <w:left w:val="none" w:sz="0" w:space="0" w:color="auto"/>
        <w:bottom w:val="none" w:sz="0" w:space="0" w:color="auto"/>
        <w:right w:val="none" w:sz="0" w:space="0" w:color="auto"/>
      </w:divBdr>
    </w:div>
    <w:div w:id="1945452991">
      <w:bodyDiv w:val="1"/>
      <w:marLeft w:val="0"/>
      <w:marRight w:val="0"/>
      <w:marTop w:val="0"/>
      <w:marBottom w:val="0"/>
      <w:divBdr>
        <w:top w:val="none" w:sz="0" w:space="0" w:color="auto"/>
        <w:left w:val="none" w:sz="0" w:space="0" w:color="auto"/>
        <w:bottom w:val="none" w:sz="0" w:space="0" w:color="auto"/>
        <w:right w:val="none" w:sz="0" w:space="0" w:color="auto"/>
      </w:divBdr>
    </w:div>
    <w:div w:id="1953977326">
      <w:bodyDiv w:val="1"/>
      <w:marLeft w:val="0"/>
      <w:marRight w:val="0"/>
      <w:marTop w:val="0"/>
      <w:marBottom w:val="0"/>
      <w:divBdr>
        <w:top w:val="none" w:sz="0" w:space="0" w:color="auto"/>
        <w:left w:val="none" w:sz="0" w:space="0" w:color="auto"/>
        <w:bottom w:val="none" w:sz="0" w:space="0" w:color="auto"/>
        <w:right w:val="none" w:sz="0" w:space="0" w:color="auto"/>
      </w:divBdr>
    </w:div>
    <w:div w:id="1980265338">
      <w:bodyDiv w:val="1"/>
      <w:marLeft w:val="0"/>
      <w:marRight w:val="0"/>
      <w:marTop w:val="0"/>
      <w:marBottom w:val="0"/>
      <w:divBdr>
        <w:top w:val="none" w:sz="0" w:space="0" w:color="auto"/>
        <w:left w:val="none" w:sz="0" w:space="0" w:color="auto"/>
        <w:bottom w:val="none" w:sz="0" w:space="0" w:color="auto"/>
        <w:right w:val="none" w:sz="0" w:space="0" w:color="auto"/>
      </w:divBdr>
    </w:div>
    <w:div w:id="2011256598">
      <w:bodyDiv w:val="1"/>
      <w:marLeft w:val="0"/>
      <w:marRight w:val="0"/>
      <w:marTop w:val="0"/>
      <w:marBottom w:val="0"/>
      <w:divBdr>
        <w:top w:val="none" w:sz="0" w:space="0" w:color="auto"/>
        <w:left w:val="none" w:sz="0" w:space="0" w:color="auto"/>
        <w:bottom w:val="none" w:sz="0" w:space="0" w:color="auto"/>
        <w:right w:val="none" w:sz="0" w:space="0" w:color="auto"/>
      </w:divBdr>
    </w:div>
    <w:div w:id="2022733010">
      <w:bodyDiv w:val="1"/>
      <w:marLeft w:val="0"/>
      <w:marRight w:val="0"/>
      <w:marTop w:val="0"/>
      <w:marBottom w:val="0"/>
      <w:divBdr>
        <w:top w:val="none" w:sz="0" w:space="0" w:color="auto"/>
        <w:left w:val="none" w:sz="0" w:space="0" w:color="auto"/>
        <w:bottom w:val="none" w:sz="0" w:space="0" w:color="auto"/>
        <w:right w:val="none" w:sz="0" w:space="0" w:color="auto"/>
      </w:divBdr>
    </w:div>
    <w:div w:id="2071733249">
      <w:bodyDiv w:val="1"/>
      <w:marLeft w:val="0"/>
      <w:marRight w:val="0"/>
      <w:marTop w:val="0"/>
      <w:marBottom w:val="0"/>
      <w:divBdr>
        <w:top w:val="none" w:sz="0" w:space="0" w:color="auto"/>
        <w:left w:val="none" w:sz="0" w:space="0" w:color="auto"/>
        <w:bottom w:val="none" w:sz="0" w:space="0" w:color="auto"/>
        <w:right w:val="none" w:sz="0" w:space="0" w:color="auto"/>
      </w:divBdr>
    </w:div>
    <w:div w:id="208190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wkonin.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uwkoni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tanska@enemdia.org.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erzy.miastkowski@zuwkonin.pl" TargetMode="External"/><Relationship Id="rId4" Type="http://schemas.openxmlformats.org/officeDocument/2006/relationships/settings" Target="settings.xml"/><Relationship Id="rId9" Type="http://schemas.openxmlformats.org/officeDocument/2006/relationships/hyperlink" Target="https://www.uzp.gov.pl/baza-wiedzy/jednolity-europejski-dokument-zamowienia"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5DBA9-DF34-403B-AB26-87BE607EC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9223</Words>
  <Characters>55341</Characters>
  <Application>Microsoft Office Word</Application>
  <DocSecurity>0</DocSecurity>
  <Lines>461</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ENMEDIA</dc:creator>
  <cp:keywords/>
  <dc:description/>
  <cp:lastModifiedBy>Magda</cp:lastModifiedBy>
  <cp:revision>2</cp:revision>
  <cp:lastPrinted>2017-04-12T10:13:00Z</cp:lastPrinted>
  <dcterms:created xsi:type="dcterms:W3CDTF">2017-05-10T06:14:00Z</dcterms:created>
  <dcterms:modified xsi:type="dcterms:W3CDTF">2017-05-10T06:14:00Z</dcterms:modified>
</cp:coreProperties>
</file>